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4B55D6DE" w14:textId="77777777" w:rsidR="00195100" w:rsidRPr="00FC3FCE" w:rsidRDefault="00015CA5" w:rsidP="00E70353">
      <w:pPr>
        <w:jc w:val="center"/>
        <w:rPr>
          <w:rFonts w:ascii="Arial" w:hAnsi="Arial" w:cs="Arial"/>
          <w:b/>
          <w:sz w:val="28"/>
          <w:szCs w:val="28"/>
        </w:rPr>
      </w:pPr>
      <w:r>
        <w:rPr>
          <w:rFonts w:ascii="Arial" w:hAnsi="Arial" w:cs="Arial"/>
          <w:b/>
          <w:sz w:val="28"/>
          <w:szCs w:val="28"/>
        </w:rPr>
        <w:t>Draft r</w:t>
      </w:r>
      <w:r w:rsidR="00E70353" w:rsidRPr="00FC3FCE">
        <w:rPr>
          <w:rFonts w:ascii="Arial" w:hAnsi="Arial" w:cs="Arial"/>
          <w:b/>
          <w:sz w:val="28"/>
          <w:szCs w:val="28"/>
        </w:rPr>
        <w:t xml:space="preserve">eport </w:t>
      </w:r>
      <w:del w:id="0" w:author="Alimchandani, Mahesh" w:date="2012-09-06T13:56:00Z">
        <w:r w:rsidR="00E70353" w:rsidRPr="00FC3FCE" w:rsidDel="00697583">
          <w:rPr>
            <w:rFonts w:ascii="Arial" w:hAnsi="Arial" w:cs="Arial"/>
            <w:b/>
            <w:sz w:val="28"/>
            <w:szCs w:val="28"/>
          </w:rPr>
          <w:delText>to</w:delText>
        </w:r>
        <w:r w:rsidR="00E73249" w:rsidDel="00697583">
          <w:rPr>
            <w:rFonts w:ascii="Arial" w:hAnsi="Arial" w:cs="Arial"/>
            <w:b/>
            <w:sz w:val="28"/>
            <w:szCs w:val="28"/>
          </w:rPr>
          <w:delText xml:space="preserve"> </w:delText>
        </w:r>
      </w:del>
      <w:ins w:id="1" w:author="Alimchandani, Mahesh" w:date="2012-09-06T13:56:00Z">
        <w:r w:rsidR="00697583">
          <w:rPr>
            <w:rFonts w:ascii="Arial" w:hAnsi="Arial" w:cs="Arial"/>
            <w:b/>
            <w:sz w:val="28"/>
            <w:szCs w:val="28"/>
          </w:rPr>
          <w:t xml:space="preserve">of </w:t>
        </w:r>
      </w:ins>
      <w:r w:rsidR="00E73249">
        <w:rPr>
          <w:rFonts w:ascii="Arial" w:hAnsi="Arial" w:cs="Arial"/>
          <w:b/>
          <w:sz w:val="28"/>
          <w:szCs w:val="28"/>
        </w:rPr>
        <w:t>the</w:t>
      </w:r>
    </w:p>
    <w:p w14:paraId="3720DFA3" w14:textId="77777777" w:rsidR="00697583" w:rsidRPr="00FC3FCE" w:rsidRDefault="00697583">
      <w:pPr>
        <w:jc w:val="center"/>
        <w:rPr>
          <w:rFonts w:ascii="Arial" w:hAnsi="Arial" w:cs="Arial"/>
          <w:b/>
          <w:sz w:val="28"/>
          <w:szCs w:val="28"/>
        </w:rPr>
      </w:pPr>
      <w:ins w:id="2" w:author="Alimchandani, Mahesh" w:date="2012-09-06T13:56:00Z">
        <w:r>
          <w:rPr>
            <w:rFonts w:ascii="Arial" w:hAnsi="Arial" w:cs="Arial"/>
            <w:b/>
            <w:sz w:val="28"/>
            <w:szCs w:val="28"/>
          </w:rPr>
          <w:t xml:space="preserve">IMO </w:t>
        </w:r>
      </w:ins>
      <w:del w:id="3" w:author="Alimchandani, Mahesh" w:date="2012-09-06T13:57:00Z">
        <w:r w:rsidR="00E70353" w:rsidRPr="00FC3FCE" w:rsidDel="00697583">
          <w:rPr>
            <w:rFonts w:ascii="Arial" w:hAnsi="Arial" w:cs="Arial"/>
            <w:b/>
            <w:sz w:val="28"/>
            <w:szCs w:val="28"/>
          </w:rPr>
          <w:delText>e-</w:delText>
        </w:r>
        <w:r w:rsidR="002D63A2" w:rsidDel="00697583">
          <w:rPr>
            <w:rFonts w:ascii="Arial" w:hAnsi="Arial" w:cs="Arial"/>
            <w:b/>
            <w:sz w:val="28"/>
            <w:szCs w:val="28"/>
          </w:rPr>
          <w:delText xml:space="preserve">navigation </w:delText>
        </w:r>
      </w:del>
      <w:r w:rsidR="002D63A2">
        <w:rPr>
          <w:rFonts w:ascii="Arial" w:hAnsi="Arial" w:cs="Arial"/>
          <w:b/>
          <w:sz w:val="28"/>
          <w:szCs w:val="28"/>
        </w:rPr>
        <w:t>Correspondence Group</w:t>
      </w:r>
      <w:ins w:id="4" w:author="Alimchandani, Mahesh" w:date="2012-09-06T13:56:00Z">
        <w:r>
          <w:rPr>
            <w:rFonts w:ascii="Arial" w:hAnsi="Arial" w:cs="Arial"/>
            <w:b/>
            <w:sz w:val="28"/>
            <w:szCs w:val="28"/>
          </w:rPr>
          <w:t xml:space="preserve"> on e-</w:t>
        </w:r>
      </w:ins>
      <w:ins w:id="5" w:author="Alimchandani, Mahesh" w:date="2012-09-06T13:58:00Z">
        <w:r>
          <w:rPr>
            <w:rFonts w:ascii="Arial" w:hAnsi="Arial" w:cs="Arial"/>
            <w:b/>
            <w:sz w:val="28"/>
            <w:szCs w:val="28"/>
          </w:rPr>
          <w:t>n</w:t>
        </w:r>
      </w:ins>
      <w:ins w:id="6" w:author="Alimchandani, Mahesh" w:date="2012-09-06T13:56:00Z">
        <w:r>
          <w:rPr>
            <w:rFonts w:ascii="Arial" w:hAnsi="Arial" w:cs="Arial"/>
            <w:b/>
            <w:sz w:val="28"/>
            <w:szCs w:val="28"/>
          </w:rPr>
          <w:t>av</w:t>
        </w:r>
      </w:ins>
      <w:ins w:id="7" w:author="Alimchandani, Mahesh" w:date="2012-09-12T10:42:00Z">
        <w:r w:rsidR="007D58AA">
          <w:rPr>
            <w:rFonts w:ascii="Arial" w:hAnsi="Arial" w:cs="Arial"/>
            <w:b/>
            <w:sz w:val="28"/>
            <w:szCs w:val="28"/>
          </w:rPr>
          <w:t>igat</w:t>
        </w:r>
      </w:ins>
      <w:ins w:id="8" w:author="Alimchandani, Mahesh" w:date="2012-09-06T13:56:00Z">
        <w:r>
          <w:rPr>
            <w:rFonts w:ascii="Arial" w:hAnsi="Arial" w:cs="Arial"/>
            <w:b/>
            <w:sz w:val="28"/>
            <w:szCs w:val="28"/>
          </w:rPr>
          <w:t xml:space="preserve">ion </w:t>
        </w:r>
      </w:ins>
      <w:ins w:id="9" w:author="Alimchandani, Mahesh" w:date="2012-09-06T13:57:00Z">
        <w:r>
          <w:rPr>
            <w:rFonts w:ascii="Arial" w:hAnsi="Arial" w:cs="Arial"/>
            <w:b/>
            <w:sz w:val="28"/>
            <w:szCs w:val="28"/>
          </w:rPr>
          <w:t>to COMSAR 17</w:t>
        </w:r>
      </w:ins>
    </w:p>
    <w:p w14:paraId="033033A8" w14:textId="77777777" w:rsidR="00E70353" w:rsidRDefault="00E70353" w:rsidP="00E70353">
      <w:pPr>
        <w:rPr>
          <w:rFonts w:ascii="Arial Narrow" w:hAnsi="Arial Narrow"/>
          <w:b/>
        </w:rPr>
      </w:pPr>
    </w:p>
    <w:p w14:paraId="6B3A536D" w14:textId="77777777" w:rsidR="00FC3FCE" w:rsidRDefault="00FC3FCE" w:rsidP="00E70353">
      <w:pPr>
        <w:rPr>
          <w:rFonts w:ascii="Arial Narrow" w:hAnsi="Arial Narrow"/>
          <w:b/>
        </w:rPr>
      </w:pPr>
    </w:p>
    <w:p w14:paraId="379F5A90" w14:textId="77777777" w:rsidR="00FC3FCE" w:rsidRDefault="00FC3FCE" w:rsidP="00E70353">
      <w:pPr>
        <w:rPr>
          <w:rFonts w:ascii="Arial Narrow" w:hAnsi="Arial Narrow"/>
          <w:b/>
        </w:rPr>
      </w:pPr>
    </w:p>
    <w:p w14:paraId="77620852" w14:textId="77777777" w:rsidR="00E70353" w:rsidRPr="00FC3FCE" w:rsidRDefault="00FC3FCE" w:rsidP="00AE3C88">
      <w:pPr>
        <w:jc w:val="both"/>
        <w:rPr>
          <w:rFonts w:ascii="Arial" w:hAnsi="Arial" w:cs="Arial"/>
          <w:b/>
        </w:rPr>
      </w:pPr>
      <w:r w:rsidRPr="00FC3FCE">
        <w:rPr>
          <w:rFonts w:ascii="Arial" w:hAnsi="Arial" w:cs="Arial"/>
          <w:b/>
        </w:rPr>
        <w:t>Background</w:t>
      </w:r>
    </w:p>
    <w:p w14:paraId="06E632F8" w14:textId="77777777" w:rsidR="000169CF" w:rsidRDefault="007E50E1" w:rsidP="00AE3C88">
      <w:pPr>
        <w:jc w:val="both"/>
        <w:rPr>
          <w:rFonts w:ascii="Arial" w:hAnsi="Arial" w:cs="Arial"/>
          <w:lang w:val="en-US"/>
        </w:rPr>
      </w:pPr>
      <w:r>
        <w:rPr>
          <w:rFonts w:ascii="Arial" w:hAnsi="Arial" w:cs="Arial"/>
          <w:lang w:val="en-US"/>
        </w:rPr>
        <w:t>1</w:t>
      </w:r>
      <w:r>
        <w:rPr>
          <w:rFonts w:ascii="Arial" w:hAnsi="Arial" w:cs="Arial"/>
          <w:lang w:val="en-US"/>
        </w:rPr>
        <w:tab/>
      </w:r>
      <w:r w:rsidR="00FC3FCE" w:rsidRPr="00FC3FCE">
        <w:rPr>
          <w:rFonts w:ascii="Arial" w:hAnsi="Arial" w:cs="Arial"/>
          <w:lang w:val="en-US"/>
        </w:rPr>
        <w:t>The work program on e-</w:t>
      </w:r>
      <w:r w:rsidR="00E55383">
        <w:rPr>
          <w:rFonts w:ascii="Arial" w:hAnsi="Arial" w:cs="Arial"/>
          <w:lang w:val="en-US"/>
        </w:rPr>
        <w:t>n</w:t>
      </w:r>
      <w:r w:rsidR="00FC3FCE" w:rsidRPr="00FC3FCE">
        <w:rPr>
          <w:rFonts w:ascii="Arial" w:hAnsi="Arial" w:cs="Arial"/>
          <w:lang w:val="en-US"/>
        </w:rPr>
        <w:t xml:space="preserve">avigation, (MSC 86/23/4), outlines a joint plan of work for the COMSAR, NAV and STW Sub-Committees for the period 2009-2012. </w:t>
      </w:r>
      <w:r w:rsidR="00877631">
        <w:rPr>
          <w:rFonts w:ascii="Arial" w:hAnsi="Arial" w:cs="Arial"/>
          <w:lang w:val="en-US"/>
        </w:rPr>
        <w:t>MSC 90 extended the join plan of work to 2014.</w:t>
      </w:r>
    </w:p>
    <w:p w14:paraId="483E0D44" w14:textId="77777777" w:rsidR="000768CE" w:rsidRDefault="000768CE" w:rsidP="00AE3C88">
      <w:pPr>
        <w:jc w:val="both"/>
        <w:rPr>
          <w:rFonts w:ascii="Arial" w:hAnsi="Arial" w:cs="Arial"/>
          <w:lang w:val="en-US"/>
        </w:rPr>
      </w:pPr>
      <w:r>
        <w:rPr>
          <w:rFonts w:ascii="Arial" w:hAnsi="Arial" w:cs="Arial"/>
          <w:lang w:val="en-US"/>
        </w:rPr>
        <w:t>According to the work program</w:t>
      </w:r>
      <w:ins w:id="10" w:author="Alimchandani, Mahesh" w:date="2012-09-06T14:03:00Z">
        <w:r w:rsidR="00697583">
          <w:rPr>
            <w:rFonts w:ascii="Arial" w:hAnsi="Arial" w:cs="Arial"/>
            <w:lang w:val="en-US"/>
          </w:rPr>
          <w:t>,</w:t>
        </w:r>
      </w:ins>
      <w:r>
        <w:rPr>
          <w:rFonts w:ascii="Arial" w:hAnsi="Arial" w:cs="Arial"/>
          <w:lang w:val="en-US"/>
        </w:rPr>
        <w:t xml:space="preserve"> the next steps </w:t>
      </w:r>
      <w:ins w:id="11" w:author="Alimchandani, Mahesh" w:date="2012-09-06T14:03:00Z">
        <w:r w:rsidR="00697583">
          <w:rPr>
            <w:rFonts w:ascii="Arial" w:hAnsi="Arial" w:cs="Arial"/>
            <w:lang w:val="en-US"/>
          </w:rPr>
          <w:t>(</w:t>
        </w:r>
      </w:ins>
      <w:r>
        <w:rPr>
          <w:rFonts w:ascii="Arial" w:hAnsi="Arial" w:cs="Arial"/>
          <w:lang w:val="en-US"/>
        </w:rPr>
        <w:t xml:space="preserve">after finalizing the </w:t>
      </w:r>
      <w:r w:rsidR="006B3500">
        <w:rPr>
          <w:rFonts w:ascii="Arial" w:hAnsi="Arial" w:cs="Arial"/>
          <w:lang w:val="en-US"/>
        </w:rPr>
        <w:t>G</w:t>
      </w:r>
      <w:r>
        <w:rPr>
          <w:rFonts w:ascii="Arial" w:hAnsi="Arial" w:cs="Arial"/>
          <w:lang w:val="en-US"/>
        </w:rPr>
        <w:t xml:space="preserve">ap </w:t>
      </w:r>
      <w:r w:rsidR="006B3500">
        <w:rPr>
          <w:rFonts w:ascii="Arial" w:hAnsi="Arial" w:cs="Arial"/>
          <w:lang w:val="en-US"/>
        </w:rPr>
        <w:t>A</w:t>
      </w:r>
      <w:r>
        <w:rPr>
          <w:rFonts w:ascii="Arial" w:hAnsi="Arial" w:cs="Arial"/>
          <w:lang w:val="en-US"/>
        </w:rPr>
        <w:t>nalysis</w:t>
      </w:r>
      <w:ins w:id="12" w:author="Alimchandani, Mahesh" w:date="2012-09-06T14:03:00Z">
        <w:r w:rsidR="00697583">
          <w:rPr>
            <w:rFonts w:ascii="Arial" w:hAnsi="Arial" w:cs="Arial"/>
            <w:lang w:val="en-US"/>
          </w:rPr>
          <w:t>)</w:t>
        </w:r>
      </w:ins>
      <w:r>
        <w:rPr>
          <w:rFonts w:ascii="Arial" w:hAnsi="Arial" w:cs="Arial"/>
          <w:lang w:val="en-US"/>
        </w:rPr>
        <w:t xml:space="preserve">, </w:t>
      </w:r>
      <w:del w:id="13" w:author="Alimchandani, Mahesh" w:date="2012-09-06T14:04:00Z">
        <w:r w:rsidDel="00697583">
          <w:rPr>
            <w:rFonts w:ascii="Arial" w:hAnsi="Arial" w:cs="Arial"/>
            <w:lang w:val="en-US"/>
          </w:rPr>
          <w:delText>should be</w:delText>
        </w:r>
      </w:del>
      <w:ins w:id="14" w:author="Alimchandani, Mahesh" w:date="2012-09-06T14:04:00Z">
        <w:r w:rsidR="00697583">
          <w:rPr>
            <w:rFonts w:ascii="Arial" w:hAnsi="Arial" w:cs="Arial"/>
            <w:lang w:val="en-US"/>
          </w:rPr>
          <w:t>are</w:t>
        </w:r>
      </w:ins>
      <w:del w:id="15" w:author="Alimchandani, Mahesh" w:date="2012-09-06T14:04:00Z">
        <w:r w:rsidDel="00697583">
          <w:rPr>
            <w:rFonts w:ascii="Arial" w:hAnsi="Arial" w:cs="Arial"/>
            <w:lang w:val="en-US"/>
          </w:rPr>
          <w:delText xml:space="preserve"> the</w:delText>
        </w:r>
      </w:del>
      <w:r>
        <w:rPr>
          <w:rFonts w:ascii="Arial" w:hAnsi="Arial" w:cs="Arial"/>
          <w:lang w:val="en-US"/>
        </w:rPr>
        <w:t xml:space="preserve"> completion of the </w:t>
      </w:r>
      <w:r w:rsidR="006B3500">
        <w:rPr>
          <w:rFonts w:ascii="Arial" w:hAnsi="Arial" w:cs="Arial"/>
          <w:lang w:val="en-US"/>
        </w:rPr>
        <w:t>R</w:t>
      </w:r>
      <w:r>
        <w:rPr>
          <w:rFonts w:ascii="Arial" w:hAnsi="Arial" w:cs="Arial"/>
          <w:lang w:val="en-US"/>
        </w:rPr>
        <w:t xml:space="preserve">isk and </w:t>
      </w:r>
      <w:r w:rsidR="006B3500">
        <w:rPr>
          <w:rFonts w:ascii="Arial" w:hAnsi="Arial" w:cs="Arial"/>
          <w:lang w:val="en-US"/>
        </w:rPr>
        <w:t>C</w:t>
      </w:r>
      <w:r>
        <w:rPr>
          <w:rFonts w:ascii="Arial" w:hAnsi="Arial" w:cs="Arial"/>
          <w:lang w:val="en-US"/>
        </w:rPr>
        <w:t>ost</w:t>
      </w:r>
      <w:r w:rsidR="006B3500">
        <w:rPr>
          <w:rFonts w:ascii="Arial" w:hAnsi="Arial" w:cs="Arial"/>
          <w:lang w:val="en-US"/>
        </w:rPr>
        <w:t xml:space="preserve"> B</w:t>
      </w:r>
      <w:r>
        <w:rPr>
          <w:rFonts w:ascii="Arial" w:hAnsi="Arial" w:cs="Arial"/>
          <w:lang w:val="en-US"/>
        </w:rPr>
        <w:t>enefit analyses and the final Strategy Implementation Plan (SIP).</w:t>
      </w:r>
    </w:p>
    <w:p w14:paraId="0F8FB3E3" w14:textId="77777777" w:rsidR="000169CF" w:rsidRDefault="00C72E6D" w:rsidP="00AE3C88">
      <w:pPr>
        <w:autoSpaceDE w:val="0"/>
        <w:autoSpaceDN w:val="0"/>
        <w:adjustRightInd w:val="0"/>
        <w:spacing w:after="0" w:line="240" w:lineRule="auto"/>
        <w:jc w:val="both"/>
        <w:rPr>
          <w:rFonts w:ascii="Arial" w:hAnsi="Arial" w:cs="Arial"/>
          <w:lang w:val="en-US" w:eastAsia="nb-NO"/>
        </w:rPr>
      </w:pPr>
      <w:r>
        <w:rPr>
          <w:rFonts w:ascii="Arial" w:hAnsi="Arial" w:cs="Arial"/>
          <w:lang w:val="en-US" w:eastAsia="nb-NO"/>
        </w:rPr>
        <w:t xml:space="preserve">MSC 90 in May 2012 </w:t>
      </w:r>
      <w:r w:rsidR="000169CF" w:rsidRPr="000169CF">
        <w:rPr>
          <w:rFonts w:ascii="Arial" w:hAnsi="Arial" w:cs="Arial"/>
          <w:lang w:val="en-US" w:eastAsia="nb-NO"/>
        </w:rPr>
        <w:t>approved the:</w:t>
      </w:r>
    </w:p>
    <w:p w14:paraId="16F4B833" w14:textId="77777777" w:rsidR="00154171" w:rsidRPr="000169CF" w:rsidRDefault="00154171" w:rsidP="00AE3C88">
      <w:pPr>
        <w:autoSpaceDE w:val="0"/>
        <w:autoSpaceDN w:val="0"/>
        <w:adjustRightInd w:val="0"/>
        <w:spacing w:after="0" w:line="240" w:lineRule="auto"/>
        <w:jc w:val="both"/>
        <w:rPr>
          <w:rFonts w:ascii="Arial" w:hAnsi="Arial" w:cs="Arial"/>
          <w:lang w:val="en-US" w:eastAsia="nb-NO"/>
        </w:rPr>
      </w:pPr>
    </w:p>
    <w:p w14:paraId="454B40DD" w14:textId="77777777" w:rsidR="000169CF" w:rsidRPr="000169CF" w:rsidRDefault="000169CF" w:rsidP="00AE3C88">
      <w:pPr>
        <w:autoSpaceDE w:val="0"/>
        <w:autoSpaceDN w:val="0"/>
        <w:adjustRightInd w:val="0"/>
        <w:spacing w:after="0"/>
        <w:ind w:firstLine="708"/>
        <w:jc w:val="both"/>
        <w:rPr>
          <w:rFonts w:ascii="Arial" w:hAnsi="Arial" w:cs="Arial"/>
          <w:lang w:val="en-US" w:eastAsia="nb-NO"/>
        </w:rPr>
      </w:pPr>
      <w:r w:rsidRPr="000169CF">
        <w:rPr>
          <w:rFonts w:ascii="Arial" w:hAnsi="Arial" w:cs="Arial"/>
          <w:lang w:val="en-US" w:eastAsia="nb-NO"/>
        </w:rPr>
        <w:t xml:space="preserve">.1 </w:t>
      </w:r>
      <w:r w:rsidR="00C72E6D">
        <w:rPr>
          <w:rFonts w:ascii="Arial" w:hAnsi="Arial" w:cs="Arial"/>
          <w:lang w:val="en-US" w:eastAsia="nb-NO"/>
        </w:rPr>
        <w:tab/>
      </w:r>
      <w:r w:rsidRPr="000169CF">
        <w:rPr>
          <w:rFonts w:ascii="Arial" w:hAnsi="Arial" w:cs="Arial"/>
          <w:lang w:val="en-US" w:eastAsia="nb-NO"/>
        </w:rPr>
        <w:t>current overarching e-na</w:t>
      </w:r>
      <w:r w:rsidR="00761428">
        <w:rPr>
          <w:rFonts w:ascii="Arial" w:hAnsi="Arial" w:cs="Arial"/>
          <w:lang w:val="en-US" w:eastAsia="nb-NO"/>
        </w:rPr>
        <w:t>vigation architecture</w:t>
      </w:r>
    </w:p>
    <w:p w14:paraId="73042AEF" w14:textId="77777777" w:rsidR="000169CF" w:rsidRPr="000169CF" w:rsidRDefault="000169CF" w:rsidP="00AE3C88">
      <w:pPr>
        <w:autoSpaceDE w:val="0"/>
        <w:autoSpaceDN w:val="0"/>
        <w:adjustRightInd w:val="0"/>
        <w:spacing w:after="0"/>
        <w:ind w:firstLine="708"/>
        <w:jc w:val="both"/>
        <w:rPr>
          <w:rFonts w:ascii="Arial" w:hAnsi="Arial" w:cs="Arial"/>
          <w:lang w:val="en-US" w:eastAsia="nb-NO"/>
        </w:rPr>
      </w:pPr>
      <w:r w:rsidRPr="000169CF">
        <w:rPr>
          <w:rFonts w:ascii="Arial" w:hAnsi="Arial" w:cs="Arial"/>
          <w:lang w:val="en-US" w:eastAsia="nb-NO"/>
        </w:rPr>
        <w:t xml:space="preserve">.2 </w:t>
      </w:r>
      <w:r w:rsidR="00C72E6D">
        <w:rPr>
          <w:rFonts w:ascii="Arial" w:hAnsi="Arial" w:cs="Arial"/>
          <w:lang w:val="en-US" w:eastAsia="nb-NO"/>
        </w:rPr>
        <w:tab/>
      </w:r>
      <w:r w:rsidRPr="000169CF">
        <w:rPr>
          <w:rFonts w:ascii="Arial" w:hAnsi="Arial" w:cs="Arial"/>
          <w:lang w:val="en-US" w:eastAsia="nb-NO"/>
        </w:rPr>
        <w:t>proposed way forward for developing a Common Maritime Data Structure</w:t>
      </w:r>
    </w:p>
    <w:p w14:paraId="01F00C10" w14:textId="77777777" w:rsidR="000169CF" w:rsidRPr="000169CF" w:rsidRDefault="000169CF" w:rsidP="00AE3C88">
      <w:pPr>
        <w:autoSpaceDE w:val="0"/>
        <w:autoSpaceDN w:val="0"/>
        <w:adjustRightInd w:val="0"/>
        <w:spacing w:after="0"/>
        <w:ind w:left="708" w:firstLine="708"/>
        <w:jc w:val="both"/>
        <w:rPr>
          <w:rFonts w:ascii="Arial" w:hAnsi="Arial" w:cs="Arial"/>
          <w:lang w:val="en-US" w:eastAsia="nb-NO"/>
        </w:rPr>
      </w:pPr>
      <w:r w:rsidRPr="000169CF">
        <w:rPr>
          <w:rFonts w:ascii="Arial" w:hAnsi="Arial" w:cs="Arial"/>
          <w:lang w:val="en-US" w:eastAsia="nb-NO"/>
        </w:rPr>
        <w:t>(CMDS);</w:t>
      </w:r>
    </w:p>
    <w:p w14:paraId="710B7164" w14:textId="77777777" w:rsidR="000169CF" w:rsidRPr="000169CF" w:rsidDel="00FD67CF" w:rsidRDefault="000169CF" w:rsidP="00AE3C88">
      <w:pPr>
        <w:autoSpaceDE w:val="0"/>
        <w:autoSpaceDN w:val="0"/>
        <w:adjustRightInd w:val="0"/>
        <w:spacing w:after="0"/>
        <w:ind w:firstLine="708"/>
        <w:jc w:val="both"/>
        <w:rPr>
          <w:del w:id="16" w:author="Alimchandani, Mahesh" w:date="2012-09-06T14:05:00Z"/>
          <w:rFonts w:ascii="Arial" w:hAnsi="Arial" w:cs="Arial"/>
          <w:lang w:val="en-US" w:eastAsia="nb-NO"/>
        </w:rPr>
      </w:pPr>
      <w:r w:rsidRPr="000169CF">
        <w:rPr>
          <w:rFonts w:ascii="Arial" w:hAnsi="Arial" w:cs="Arial"/>
          <w:lang w:val="en-US" w:eastAsia="nb-NO"/>
        </w:rPr>
        <w:t xml:space="preserve">.3 </w:t>
      </w:r>
      <w:r w:rsidR="00C72E6D">
        <w:rPr>
          <w:rFonts w:ascii="Arial" w:hAnsi="Arial" w:cs="Arial"/>
          <w:lang w:val="en-US" w:eastAsia="nb-NO"/>
        </w:rPr>
        <w:tab/>
      </w:r>
      <w:r w:rsidRPr="000169CF">
        <w:rPr>
          <w:rFonts w:ascii="Arial" w:hAnsi="Arial" w:cs="Arial"/>
          <w:lang w:val="en-US" w:eastAsia="nb-NO"/>
        </w:rPr>
        <w:t xml:space="preserve">use of the IHO's S-100 </w:t>
      </w:r>
      <w:ins w:id="17" w:author="Alimchandani, Mahesh" w:date="2012-09-06T14:04:00Z">
        <w:r w:rsidR="00FD67CF">
          <w:rPr>
            <w:rFonts w:ascii="Arial" w:hAnsi="Arial" w:cs="Arial"/>
            <w:lang w:val="en-US" w:eastAsia="nb-NO"/>
          </w:rPr>
          <w:t xml:space="preserve">geospatial </w:t>
        </w:r>
      </w:ins>
      <w:r w:rsidRPr="000169CF">
        <w:rPr>
          <w:rFonts w:ascii="Arial" w:hAnsi="Arial" w:cs="Arial"/>
          <w:lang w:val="en-US" w:eastAsia="nb-NO"/>
        </w:rPr>
        <w:t xml:space="preserve">standard as the baseline for creating a </w:t>
      </w:r>
      <w:proofErr w:type="spellStart"/>
      <w:r w:rsidRPr="000169CF">
        <w:rPr>
          <w:rFonts w:ascii="Arial" w:hAnsi="Arial" w:cs="Arial"/>
          <w:lang w:val="en-US" w:eastAsia="nb-NO"/>
        </w:rPr>
        <w:t>framework</w:t>
      </w:r>
    </w:p>
    <w:p w14:paraId="5F09F048" w14:textId="77777777" w:rsidR="000169CF" w:rsidRPr="000169CF" w:rsidRDefault="000169CF">
      <w:pPr>
        <w:autoSpaceDE w:val="0"/>
        <w:autoSpaceDN w:val="0"/>
        <w:adjustRightInd w:val="0"/>
        <w:spacing w:after="0"/>
        <w:jc w:val="both"/>
        <w:rPr>
          <w:rFonts w:ascii="Arial" w:hAnsi="Arial" w:cs="Arial"/>
          <w:lang w:val="en-US" w:eastAsia="nb-NO"/>
        </w:rPr>
        <w:pPrChange w:id="18" w:author="Alimchandani, Mahesh" w:date="2012-09-06T14:05:00Z">
          <w:pPr>
            <w:autoSpaceDE w:val="0"/>
            <w:autoSpaceDN w:val="0"/>
            <w:adjustRightInd w:val="0"/>
            <w:spacing w:after="0"/>
            <w:ind w:left="708" w:firstLine="708"/>
            <w:jc w:val="both"/>
          </w:pPr>
        </w:pPrChange>
      </w:pPr>
      <w:proofErr w:type="gramStart"/>
      <w:r w:rsidRPr="000169CF">
        <w:rPr>
          <w:rFonts w:ascii="Arial" w:hAnsi="Arial" w:cs="Arial"/>
          <w:lang w:val="en-US" w:eastAsia="nb-NO"/>
        </w:rPr>
        <w:t>for</w:t>
      </w:r>
      <w:proofErr w:type="spellEnd"/>
      <w:proofErr w:type="gramEnd"/>
      <w:r w:rsidRPr="000169CF">
        <w:rPr>
          <w:rFonts w:ascii="Arial" w:hAnsi="Arial" w:cs="Arial"/>
          <w:lang w:val="en-US" w:eastAsia="nb-NO"/>
        </w:rPr>
        <w:t xml:space="preserve"> data access and services under the scope of SOLAS; and</w:t>
      </w:r>
    </w:p>
    <w:p w14:paraId="1B53DABE" w14:textId="77777777" w:rsidR="000169CF" w:rsidRPr="000169CF" w:rsidRDefault="000169CF" w:rsidP="00AE3C88">
      <w:pPr>
        <w:autoSpaceDE w:val="0"/>
        <w:autoSpaceDN w:val="0"/>
        <w:adjustRightInd w:val="0"/>
        <w:spacing w:after="0"/>
        <w:ind w:firstLine="708"/>
        <w:jc w:val="both"/>
        <w:rPr>
          <w:rFonts w:ascii="Arial" w:hAnsi="Arial" w:cs="Arial"/>
          <w:lang w:val="en-US" w:eastAsia="nb-NO"/>
        </w:rPr>
      </w:pPr>
      <w:r w:rsidRPr="000169CF">
        <w:rPr>
          <w:rFonts w:ascii="Arial" w:hAnsi="Arial" w:cs="Arial"/>
          <w:lang w:val="en-US" w:eastAsia="nb-NO"/>
        </w:rPr>
        <w:t xml:space="preserve">.4 </w:t>
      </w:r>
      <w:r w:rsidR="00C72E6D">
        <w:rPr>
          <w:rFonts w:ascii="Arial" w:hAnsi="Arial" w:cs="Arial"/>
          <w:lang w:val="en-US" w:eastAsia="nb-NO"/>
        </w:rPr>
        <w:tab/>
      </w:r>
      <w:r w:rsidRPr="000169CF">
        <w:rPr>
          <w:rFonts w:ascii="Arial" w:hAnsi="Arial" w:cs="Arial"/>
          <w:lang w:val="en-US" w:eastAsia="nb-NO"/>
        </w:rPr>
        <w:t>proposed joint plan of work on e-navigation for the COMSAR, NAV and</w:t>
      </w:r>
    </w:p>
    <w:p w14:paraId="7AFB63AA" w14:textId="77777777" w:rsidR="00C72E6D" w:rsidRDefault="000169CF" w:rsidP="00AE3C88">
      <w:pPr>
        <w:ind w:left="708" w:firstLine="708"/>
        <w:jc w:val="both"/>
        <w:rPr>
          <w:rFonts w:ascii="Arial" w:hAnsi="Arial" w:cs="Arial"/>
          <w:lang w:val="en-US" w:eastAsia="nb-NO"/>
        </w:rPr>
      </w:pPr>
      <w:r w:rsidRPr="000169CF">
        <w:rPr>
          <w:rFonts w:ascii="Arial" w:hAnsi="Arial" w:cs="Arial"/>
          <w:lang w:val="en-US" w:eastAsia="nb-NO"/>
        </w:rPr>
        <w:t>STW Sub-Committees for the period 2012-2014.</w:t>
      </w:r>
    </w:p>
    <w:p w14:paraId="192B7D40" w14:textId="77777777" w:rsidR="00C72E6D" w:rsidRDefault="00C72E6D" w:rsidP="00AE3C88">
      <w:pPr>
        <w:jc w:val="both"/>
        <w:rPr>
          <w:rFonts w:ascii="Arial" w:hAnsi="Arial" w:cs="Arial"/>
          <w:lang w:val="en-US" w:eastAsia="nb-NO"/>
        </w:rPr>
      </w:pPr>
      <w:del w:id="19" w:author="Alimchandani, Mahesh" w:date="2012-09-06T14:05:00Z">
        <w:r w:rsidDel="00FD67CF">
          <w:rPr>
            <w:rFonts w:ascii="Arial" w:hAnsi="Arial" w:cs="Arial"/>
            <w:lang w:val="en-US" w:eastAsia="nb-NO"/>
          </w:rPr>
          <w:delText>The Committee</w:delText>
        </w:r>
      </w:del>
      <w:ins w:id="20" w:author="Alimchandani, Mahesh" w:date="2012-09-06T14:05:00Z">
        <w:r w:rsidR="00FD67CF">
          <w:rPr>
            <w:rFonts w:ascii="Arial" w:hAnsi="Arial" w:cs="Arial"/>
            <w:lang w:val="en-US" w:eastAsia="nb-NO"/>
          </w:rPr>
          <w:t>MSC 90</w:t>
        </w:r>
      </w:ins>
      <w:r>
        <w:rPr>
          <w:rFonts w:ascii="Arial" w:hAnsi="Arial" w:cs="Arial"/>
          <w:lang w:val="en-US" w:eastAsia="nb-NO"/>
        </w:rPr>
        <w:t xml:space="preserve"> also authorized the establishment of an IMO/IHO Harmonization Group on Data modeling and approved its terms of reference. </w:t>
      </w:r>
    </w:p>
    <w:p w14:paraId="3470C9E8" w14:textId="77777777" w:rsidR="000169CF" w:rsidRDefault="007E50E1" w:rsidP="00AE3C88">
      <w:pPr>
        <w:autoSpaceDE w:val="0"/>
        <w:autoSpaceDN w:val="0"/>
        <w:adjustRightInd w:val="0"/>
        <w:spacing w:after="0"/>
        <w:jc w:val="both"/>
        <w:rPr>
          <w:rFonts w:ascii="Arial" w:hAnsi="Arial" w:cs="Arial"/>
          <w:lang w:val="en-US" w:eastAsia="nb-NO"/>
        </w:rPr>
      </w:pPr>
      <w:r>
        <w:rPr>
          <w:rFonts w:ascii="Arial" w:hAnsi="Arial" w:cs="Arial"/>
          <w:lang w:val="en-US" w:eastAsia="nb-NO"/>
        </w:rPr>
        <w:t>2</w:t>
      </w:r>
      <w:r>
        <w:rPr>
          <w:rFonts w:ascii="Arial" w:hAnsi="Arial" w:cs="Arial"/>
          <w:lang w:val="en-US" w:eastAsia="nb-NO"/>
        </w:rPr>
        <w:tab/>
      </w:r>
      <w:r w:rsidR="00C72E6D">
        <w:rPr>
          <w:rFonts w:ascii="Arial" w:hAnsi="Arial" w:cs="Arial"/>
          <w:lang w:val="en-US" w:eastAsia="nb-NO"/>
        </w:rPr>
        <w:t xml:space="preserve">MSC 90 </w:t>
      </w:r>
      <w:r w:rsidR="00C72E6D" w:rsidRPr="00C72E6D">
        <w:rPr>
          <w:rFonts w:ascii="Arial" w:hAnsi="Arial" w:cs="Arial"/>
          <w:lang w:val="en-US" w:eastAsia="nb-NO"/>
        </w:rPr>
        <w:t xml:space="preserve">noted that </w:t>
      </w:r>
      <w:r w:rsidR="00C72E6D">
        <w:rPr>
          <w:rFonts w:ascii="Arial" w:hAnsi="Arial" w:cs="Arial"/>
          <w:lang w:val="en-US" w:eastAsia="nb-NO"/>
        </w:rPr>
        <w:t xml:space="preserve">COMSAR </w:t>
      </w:r>
      <w:r w:rsidR="00154171">
        <w:rPr>
          <w:rFonts w:ascii="Arial" w:hAnsi="Arial" w:cs="Arial"/>
          <w:lang w:val="en-US" w:eastAsia="nb-NO"/>
        </w:rPr>
        <w:t xml:space="preserve">16 </w:t>
      </w:r>
      <w:r w:rsidR="00C72E6D" w:rsidRPr="00C72E6D">
        <w:rPr>
          <w:rFonts w:ascii="Arial" w:hAnsi="Arial" w:cs="Arial"/>
          <w:lang w:val="en-US" w:eastAsia="nb-NO"/>
        </w:rPr>
        <w:t xml:space="preserve">in relation to the </w:t>
      </w:r>
      <w:del w:id="21" w:author="Alimchandani, Mahesh" w:date="2012-09-06T14:06:00Z">
        <w:r w:rsidR="00C72E6D" w:rsidRPr="00C72E6D" w:rsidDel="00FD67CF">
          <w:rPr>
            <w:rFonts w:ascii="Arial" w:hAnsi="Arial" w:cs="Arial"/>
            <w:lang w:val="en-US" w:eastAsia="nb-NO"/>
          </w:rPr>
          <w:delText xml:space="preserve">Development </w:delText>
        </w:r>
      </w:del>
      <w:ins w:id="22" w:author="Alimchandani, Mahesh" w:date="2012-09-06T14:06:00Z">
        <w:r w:rsidR="00FD67CF">
          <w:rPr>
            <w:rFonts w:ascii="Arial" w:hAnsi="Arial" w:cs="Arial"/>
            <w:lang w:val="en-US" w:eastAsia="nb-NO"/>
          </w:rPr>
          <w:t>d</w:t>
        </w:r>
        <w:r w:rsidR="00FD67CF" w:rsidRPr="00C72E6D">
          <w:rPr>
            <w:rFonts w:ascii="Arial" w:hAnsi="Arial" w:cs="Arial"/>
            <w:lang w:val="en-US" w:eastAsia="nb-NO"/>
          </w:rPr>
          <w:t xml:space="preserve">evelopment </w:t>
        </w:r>
      </w:ins>
      <w:r w:rsidR="00C72E6D" w:rsidRPr="00C72E6D">
        <w:rPr>
          <w:rFonts w:ascii="Arial" w:hAnsi="Arial" w:cs="Arial"/>
          <w:lang w:val="en-US" w:eastAsia="nb-NO"/>
        </w:rPr>
        <w:t>of an</w:t>
      </w:r>
      <w:r w:rsidR="00154171">
        <w:rPr>
          <w:rFonts w:ascii="Arial" w:hAnsi="Arial" w:cs="Arial"/>
          <w:lang w:val="en-US" w:eastAsia="nb-NO"/>
        </w:rPr>
        <w:t xml:space="preserve"> </w:t>
      </w:r>
      <w:r w:rsidR="00C72E6D" w:rsidRPr="00C72E6D">
        <w:rPr>
          <w:rFonts w:ascii="Arial" w:hAnsi="Arial" w:cs="Arial"/>
          <w:lang w:val="en-US" w:eastAsia="nb-NO"/>
        </w:rPr>
        <w:t xml:space="preserve">e-navigation </w:t>
      </w:r>
      <w:r w:rsidR="000768CE">
        <w:rPr>
          <w:rFonts w:ascii="Arial" w:hAnsi="Arial" w:cs="Arial"/>
          <w:lang w:val="en-US" w:eastAsia="nb-NO"/>
        </w:rPr>
        <w:t>S</w:t>
      </w:r>
      <w:r w:rsidR="00C72E6D" w:rsidRPr="00C72E6D">
        <w:rPr>
          <w:rFonts w:ascii="Arial" w:hAnsi="Arial" w:cs="Arial"/>
          <w:lang w:val="en-US" w:eastAsia="nb-NO"/>
        </w:rPr>
        <w:t xml:space="preserve">trategy </w:t>
      </w:r>
      <w:r w:rsidR="000768CE">
        <w:rPr>
          <w:rFonts w:ascii="Arial" w:hAnsi="Arial" w:cs="Arial"/>
          <w:lang w:val="en-US" w:eastAsia="nb-NO"/>
        </w:rPr>
        <w:t>I</w:t>
      </w:r>
      <w:r w:rsidR="00C72E6D" w:rsidRPr="00C72E6D">
        <w:rPr>
          <w:rFonts w:ascii="Arial" w:hAnsi="Arial" w:cs="Arial"/>
          <w:lang w:val="en-US" w:eastAsia="nb-NO"/>
        </w:rPr>
        <w:t xml:space="preserve">mplementation </w:t>
      </w:r>
      <w:r w:rsidR="000768CE">
        <w:rPr>
          <w:rFonts w:ascii="Arial" w:hAnsi="Arial" w:cs="Arial"/>
          <w:lang w:val="en-US" w:eastAsia="nb-NO"/>
        </w:rPr>
        <w:t>P</w:t>
      </w:r>
      <w:r w:rsidR="00C72E6D" w:rsidRPr="00C72E6D">
        <w:rPr>
          <w:rFonts w:ascii="Arial" w:hAnsi="Arial" w:cs="Arial"/>
          <w:lang w:val="en-US" w:eastAsia="nb-NO"/>
        </w:rPr>
        <w:t>lan endorsed the final draft list of gaps relevant to</w:t>
      </w:r>
      <w:r w:rsidR="00154171">
        <w:rPr>
          <w:rFonts w:ascii="Arial" w:hAnsi="Arial" w:cs="Arial"/>
          <w:lang w:val="en-US" w:eastAsia="nb-NO"/>
        </w:rPr>
        <w:t xml:space="preserve"> </w:t>
      </w:r>
      <w:r w:rsidR="00C72E6D" w:rsidRPr="00C72E6D">
        <w:rPr>
          <w:rFonts w:ascii="Arial" w:hAnsi="Arial" w:cs="Arial"/>
          <w:lang w:val="en-US" w:eastAsia="nb-NO"/>
        </w:rPr>
        <w:t>radio</w:t>
      </w:r>
      <w:r w:rsidR="00154171">
        <w:rPr>
          <w:rFonts w:ascii="Arial" w:hAnsi="Arial" w:cs="Arial"/>
          <w:lang w:val="en-US" w:eastAsia="nb-NO"/>
        </w:rPr>
        <w:t xml:space="preserve"> </w:t>
      </w:r>
      <w:r w:rsidR="00C72E6D" w:rsidRPr="00C72E6D">
        <w:rPr>
          <w:rFonts w:ascii="Arial" w:hAnsi="Arial" w:cs="Arial"/>
          <w:lang w:val="en-US" w:eastAsia="nb-NO"/>
        </w:rPr>
        <w:t>communications and search and rescue and instructed the Secretariat to forward it to</w:t>
      </w:r>
      <w:r w:rsidR="00154171">
        <w:rPr>
          <w:rFonts w:ascii="Arial" w:hAnsi="Arial" w:cs="Arial"/>
          <w:lang w:val="en-US" w:eastAsia="nb-NO"/>
        </w:rPr>
        <w:t xml:space="preserve"> </w:t>
      </w:r>
      <w:r w:rsidR="00C72E6D" w:rsidRPr="00C72E6D">
        <w:rPr>
          <w:rFonts w:ascii="Arial" w:hAnsi="Arial" w:cs="Arial"/>
          <w:lang w:val="en-US" w:eastAsia="nb-NO"/>
        </w:rPr>
        <w:t>both STW 43, for further revision from the training perspective, and NAV 58, for final</w:t>
      </w:r>
      <w:r w:rsidR="00154171">
        <w:rPr>
          <w:rFonts w:ascii="Arial" w:hAnsi="Arial" w:cs="Arial"/>
          <w:lang w:val="en-US" w:eastAsia="nb-NO"/>
        </w:rPr>
        <w:t xml:space="preserve"> </w:t>
      </w:r>
      <w:r w:rsidR="00C72E6D" w:rsidRPr="00154171">
        <w:rPr>
          <w:rFonts w:ascii="Arial" w:hAnsi="Arial" w:cs="Arial"/>
          <w:lang w:val="en-US" w:eastAsia="nb-NO"/>
        </w:rPr>
        <w:t>consideration.</w:t>
      </w:r>
      <w:r w:rsidR="00C72E6D">
        <w:rPr>
          <w:rFonts w:ascii="Arial" w:hAnsi="Arial" w:cs="Arial"/>
          <w:lang w:val="en-US" w:eastAsia="nb-NO"/>
        </w:rPr>
        <w:t xml:space="preserve"> </w:t>
      </w:r>
    </w:p>
    <w:p w14:paraId="65FE91F6" w14:textId="77777777" w:rsidR="00154171" w:rsidRDefault="00154171" w:rsidP="00AE3C88">
      <w:pPr>
        <w:autoSpaceDE w:val="0"/>
        <w:autoSpaceDN w:val="0"/>
        <w:adjustRightInd w:val="0"/>
        <w:spacing w:after="0" w:line="240" w:lineRule="auto"/>
        <w:jc w:val="both"/>
        <w:rPr>
          <w:rFonts w:ascii="Arial" w:hAnsi="Arial" w:cs="Arial"/>
          <w:lang w:val="en-US" w:eastAsia="nb-NO"/>
        </w:rPr>
      </w:pPr>
    </w:p>
    <w:p w14:paraId="72326B8C" w14:textId="77777777" w:rsidR="00154171" w:rsidRDefault="007E50E1" w:rsidP="00AE3C88">
      <w:pPr>
        <w:autoSpaceDE w:val="0"/>
        <w:autoSpaceDN w:val="0"/>
        <w:adjustRightInd w:val="0"/>
        <w:spacing w:after="0" w:line="240" w:lineRule="auto"/>
        <w:jc w:val="both"/>
        <w:rPr>
          <w:rFonts w:ascii="Arial" w:hAnsi="Arial" w:cs="Arial"/>
          <w:lang w:val="en-US" w:eastAsia="nb-NO"/>
        </w:rPr>
      </w:pPr>
      <w:r>
        <w:rPr>
          <w:rFonts w:ascii="Arial" w:hAnsi="Arial" w:cs="Arial"/>
          <w:lang w:val="en-US" w:eastAsia="nb-NO"/>
        </w:rPr>
        <w:t>3</w:t>
      </w:r>
      <w:r>
        <w:rPr>
          <w:rFonts w:ascii="Arial" w:hAnsi="Arial" w:cs="Arial"/>
          <w:lang w:val="en-US" w:eastAsia="nb-NO"/>
        </w:rPr>
        <w:tab/>
      </w:r>
      <w:r w:rsidR="00154171">
        <w:rPr>
          <w:rFonts w:ascii="Arial" w:hAnsi="Arial" w:cs="Arial"/>
          <w:lang w:val="en-US" w:eastAsia="nb-NO"/>
        </w:rPr>
        <w:t xml:space="preserve">STW 43 noted the comments of its Working Group concerning the </w:t>
      </w:r>
      <w:r w:rsidR="006B3500">
        <w:rPr>
          <w:rFonts w:ascii="Arial" w:hAnsi="Arial" w:cs="Arial"/>
          <w:lang w:val="en-US" w:eastAsia="nb-NO"/>
        </w:rPr>
        <w:t>G</w:t>
      </w:r>
      <w:r w:rsidR="00154171">
        <w:rPr>
          <w:rFonts w:ascii="Arial" w:hAnsi="Arial" w:cs="Arial"/>
          <w:lang w:val="en-US" w:eastAsia="nb-NO"/>
        </w:rPr>
        <w:t xml:space="preserve">ap </w:t>
      </w:r>
      <w:r w:rsidR="006B3500">
        <w:rPr>
          <w:rFonts w:ascii="Arial" w:hAnsi="Arial" w:cs="Arial"/>
          <w:lang w:val="en-US" w:eastAsia="nb-NO"/>
        </w:rPr>
        <w:t>A</w:t>
      </w:r>
      <w:r w:rsidR="00154171">
        <w:rPr>
          <w:rFonts w:ascii="Arial" w:hAnsi="Arial" w:cs="Arial"/>
          <w:lang w:val="en-US" w:eastAsia="nb-NO"/>
        </w:rPr>
        <w:t>nalysis and in particular that:</w:t>
      </w:r>
    </w:p>
    <w:p w14:paraId="1354CA41" w14:textId="77777777" w:rsidR="00154171" w:rsidRDefault="00154171" w:rsidP="00AE3C88">
      <w:pPr>
        <w:autoSpaceDE w:val="0"/>
        <w:autoSpaceDN w:val="0"/>
        <w:adjustRightInd w:val="0"/>
        <w:spacing w:after="0" w:line="240" w:lineRule="auto"/>
        <w:jc w:val="both"/>
        <w:rPr>
          <w:rFonts w:ascii="Arial" w:hAnsi="Arial" w:cs="Arial"/>
          <w:lang w:val="en-US" w:eastAsia="nb-NO"/>
        </w:rPr>
      </w:pPr>
    </w:p>
    <w:p w14:paraId="36DFE4C6" w14:textId="77777777" w:rsidR="00154171" w:rsidRDefault="00154171" w:rsidP="00AE3C88">
      <w:pPr>
        <w:autoSpaceDE w:val="0"/>
        <w:autoSpaceDN w:val="0"/>
        <w:adjustRightInd w:val="0"/>
        <w:spacing w:after="0"/>
        <w:ind w:left="1416" w:hanging="711"/>
        <w:jc w:val="both"/>
        <w:rPr>
          <w:rFonts w:ascii="Arial" w:hAnsi="Arial" w:cs="Arial"/>
          <w:lang w:val="en-US" w:eastAsia="nb-NO"/>
        </w:rPr>
      </w:pPr>
      <w:r>
        <w:rPr>
          <w:rFonts w:ascii="Arial" w:hAnsi="Arial" w:cs="Arial"/>
          <w:lang w:val="en-US" w:eastAsia="nb-NO"/>
        </w:rPr>
        <w:t>.1</w:t>
      </w:r>
      <w:r>
        <w:rPr>
          <w:rFonts w:ascii="Arial" w:hAnsi="Arial" w:cs="Arial"/>
          <w:lang w:val="en-US" w:eastAsia="nb-NO"/>
        </w:rPr>
        <w:tab/>
        <w:t>some training elements, especially those that were covered by the STCW Convention and Code, might need to be reviewed in the future in light of the forthcoming developments on e-navigation; and</w:t>
      </w:r>
    </w:p>
    <w:p w14:paraId="46584C82" w14:textId="77777777" w:rsidR="00154171" w:rsidRDefault="00154171" w:rsidP="00AE3C88">
      <w:pPr>
        <w:autoSpaceDE w:val="0"/>
        <w:autoSpaceDN w:val="0"/>
        <w:adjustRightInd w:val="0"/>
        <w:spacing w:after="0"/>
        <w:ind w:left="1416" w:hanging="711"/>
        <w:jc w:val="both"/>
        <w:rPr>
          <w:rFonts w:ascii="Arial" w:hAnsi="Arial" w:cs="Arial"/>
          <w:lang w:val="en-US" w:eastAsia="nb-NO"/>
        </w:rPr>
      </w:pPr>
      <w:r>
        <w:rPr>
          <w:rFonts w:ascii="Arial" w:hAnsi="Arial" w:cs="Arial"/>
          <w:lang w:val="en-US" w:eastAsia="nb-NO"/>
        </w:rPr>
        <w:t>.2</w:t>
      </w:r>
      <w:r>
        <w:rPr>
          <w:rFonts w:ascii="Arial" w:hAnsi="Arial" w:cs="Arial"/>
          <w:lang w:val="en-US" w:eastAsia="nb-NO"/>
        </w:rPr>
        <w:tab/>
        <w:t>the revision, updating or development of training elements should only be considered in the future, after having a clear understanding of the potential technical, operational and regulatory e-navigation solutions that would be developed by the Organization.</w:t>
      </w:r>
    </w:p>
    <w:p w14:paraId="447BE321" w14:textId="77777777" w:rsidR="00236921" w:rsidRDefault="00236921" w:rsidP="00236921">
      <w:pPr>
        <w:autoSpaceDE w:val="0"/>
        <w:autoSpaceDN w:val="0"/>
        <w:adjustRightInd w:val="0"/>
        <w:spacing w:after="0"/>
        <w:jc w:val="both"/>
        <w:rPr>
          <w:rFonts w:ascii="Arial" w:hAnsi="Arial" w:cs="Arial"/>
          <w:lang w:val="en-US" w:eastAsia="nb-NO"/>
        </w:rPr>
      </w:pPr>
    </w:p>
    <w:p w14:paraId="5FC542E7" w14:textId="77777777" w:rsidR="00236921" w:rsidRDefault="00670291" w:rsidP="00236921">
      <w:pPr>
        <w:autoSpaceDE w:val="0"/>
        <w:autoSpaceDN w:val="0"/>
        <w:adjustRightInd w:val="0"/>
        <w:spacing w:after="0"/>
        <w:rPr>
          <w:rFonts w:ascii="Arial" w:hAnsi="Arial" w:cs="Arial"/>
          <w:color w:val="000000"/>
          <w:lang w:val="en-US" w:eastAsia="nb-NO"/>
        </w:rPr>
      </w:pPr>
      <w:r>
        <w:rPr>
          <w:rFonts w:ascii="Arial" w:hAnsi="Arial" w:cs="Arial"/>
          <w:color w:val="000000"/>
          <w:lang w:val="en-US" w:eastAsia="nb-NO"/>
        </w:rPr>
        <w:t>4</w:t>
      </w:r>
      <w:r w:rsidR="00236921">
        <w:rPr>
          <w:rFonts w:ascii="Arial" w:hAnsi="Arial" w:cs="Arial"/>
          <w:color w:val="000000"/>
          <w:lang w:val="en-US" w:eastAsia="nb-NO"/>
        </w:rPr>
        <w:tab/>
      </w:r>
      <w:r w:rsidR="00416B27">
        <w:rPr>
          <w:rFonts w:ascii="Arial" w:hAnsi="Arial" w:cs="Arial"/>
          <w:color w:val="000000"/>
          <w:lang w:val="en-US" w:eastAsia="nb-NO"/>
        </w:rPr>
        <w:t xml:space="preserve">NAV 58 </w:t>
      </w:r>
      <w:r w:rsidR="00236921" w:rsidRPr="00236921">
        <w:rPr>
          <w:rFonts w:ascii="Arial" w:hAnsi="Arial" w:cs="Arial"/>
          <w:color w:val="000000"/>
          <w:lang w:val="en-US" w:eastAsia="nb-NO"/>
        </w:rPr>
        <w:t xml:space="preserve">noted that the </w:t>
      </w:r>
      <w:r w:rsidR="006B3500">
        <w:rPr>
          <w:rFonts w:ascii="Arial" w:hAnsi="Arial" w:cs="Arial"/>
          <w:color w:val="000000"/>
          <w:lang w:val="en-US" w:eastAsia="nb-NO"/>
        </w:rPr>
        <w:t>G</w:t>
      </w:r>
      <w:r w:rsidR="00236921" w:rsidRPr="00236921">
        <w:rPr>
          <w:rFonts w:ascii="Arial" w:hAnsi="Arial" w:cs="Arial"/>
          <w:color w:val="000000"/>
          <w:lang w:val="en-US" w:eastAsia="nb-NO"/>
        </w:rPr>
        <w:t xml:space="preserve">ap </w:t>
      </w:r>
      <w:r w:rsidR="006B3500">
        <w:rPr>
          <w:rFonts w:ascii="Arial" w:hAnsi="Arial" w:cs="Arial"/>
          <w:color w:val="000000"/>
          <w:lang w:val="en-US" w:eastAsia="nb-NO"/>
        </w:rPr>
        <w:t>A</w:t>
      </w:r>
      <w:r w:rsidR="00236921" w:rsidRPr="00236921">
        <w:rPr>
          <w:rFonts w:ascii="Arial" w:hAnsi="Arial" w:cs="Arial"/>
          <w:color w:val="000000"/>
          <w:lang w:val="en-US" w:eastAsia="nb-NO"/>
        </w:rPr>
        <w:t xml:space="preserve">nalysis had </w:t>
      </w:r>
      <w:bookmarkStart w:id="23" w:name="_GoBack"/>
      <w:r w:rsidR="00236921" w:rsidRPr="00236921">
        <w:rPr>
          <w:rFonts w:ascii="Arial" w:hAnsi="Arial" w:cs="Arial"/>
          <w:color w:val="000000"/>
          <w:lang w:val="en-US" w:eastAsia="nb-NO"/>
        </w:rPr>
        <w:t xml:space="preserve">been </w:t>
      </w:r>
      <w:bookmarkEnd w:id="23"/>
      <w:r w:rsidR="00236921" w:rsidRPr="00236921">
        <w:rPr>
          <w:rFonts w:ascii="Arial" w:hAnsi="Arial" w:cs="Arial"/>
          <w:color w:val="000000"/>
          <w:lang w:val="en-US" w:eastAsia="nb-NO"/>
        </w:rPr>
        <w:t>completed and:</w:t>
      </w:r>
    </w:p>
    <w:p w14:paraId="2DA4708F" w14:textId="77777777" w:rsidR="00236921" w:rsidRPr="00236921" w:rsidRDefault="00236921" w:rsidP="00236921">
      <w:pPr>
        <w:autoSpaceDE w:val="0"/>
        <w:autoSpaceDN w:val="0"/>
        <w:adjustRightInd w:val="0"/>
        <w:spacing w:after="0"/>
        <w:rPr>
          <w:rFonts w:ascii="Arial" w:hAnsi="Arial" w:cs="Arial"/>
          <w:color w:val="000000"/>
          <w:lang w:val="en-US" w:eastAsia="nb-NO"/>
        </w:rPr>
      </w:pPr>
      <w:r w:rsidRPr="00236921">
        <w:rPr>
          <w:rFonts w:ascii="Arial" w:hAnsi="Arial" w:cs="Arial"/>
          <w:color w:val="000000"/>
          <w:lang w:val="en-US" w:eastAsia="nb-NO"/>
        </w:rPr>
        <w:lastRenderedPageBreak/>
        <w:t xml:space="preserve"> </w:t>
      </w:r>
    </w:p>
    <w:p w14:paraId="187EF338" w14:textId="77777777" w:rsidR="00236921" w:rsidRPr="00236921" w:rsidRDefault="00236921" w:rsidP="00416B27">
      <w:pPr>
        <w:autoSpaceDE w:val="0"/>
        <w:autoSpaceDN w:val="0"/>
        <w:adjustRightInd w:val="0"/>
        <w:spacing w:after="0"/>
        <w:ind w:left="1413" w:hanging="705"/>
        <w:rPr>
          <w:rFonts w:ascii="Arial" w:hAnsi="Arial" w:cs="Arial"/>
          <w:color w:val="000000"/>
          <w:lang w:val="en-US" w:eastAsia="nb-NO"/>
        </w:rPr>
      </w:pPr>
      <w:r w:rsidRPr="00236921">
        <w:rPr>
          <w:rFonts w:ascii="Arial" w:hAnsi="Arial" w:cs="Arial"/>
          <w:color w:val="000000"/>
          <w:lang w:val="en-US" w:eastAsia="nb-NO"/>
        </w:rPr>
        <w:t xml:space="preserve">.1 </w:t>
      </w:r>
      <w:r>
        <w:rPr>
          <w:rFonts w:ascii="Arial" w:hAnsi="Arial" w:cs="Arial"/>
          <w:color w:val="000000"/>
          <w:lang w:val="en-US" w:eastAsia="nb-NO"/>
        </w:rPr>
        <w:tab/>
      </w:r>
      <w:r w:rsidRPr="00236921">
        <w:rPr>
          <w:rFonts w:ascii="Arial" w:hAnsi="Arial" w:cs="Arial"/>
          <w:color w:val="000000"/>
          <w:lang w:val="en-US" w:eastAsia="nb-NO"/>
        </w:rPr>
        <w:t>approved the final list of gaps of e-navigation (NAV 58/WP.</w:t>
      </w:r>
      <w:r w:rsidR="00416B27">
        <w:rPr>
          <w:rFonts w:ascii="Arial" w:hAnsi="Arial" w:cs="Arial"/>
          <w:color w:val="000000"/>
          <w:lang w:val="en-US" w:eastAsia="nb-NO"/>
        </w:rPr>
        <w:t>1</w:t>
      </w:r>
      <w:r w:rsidRPr="00236921">
        <w:rPr>
          <w:rFonts w:ascii="Arial" w:hAnsi="Arial" w:cs="Arial"/>
          <w:color w:val="000000"/>
          <w:lang w:val="en-US" w:eastAsia="nb-NO"/>
        </w:rPr>
        <w:t>,</w:t>
      </w:r>
      <w:r w:rsidR="00416B27">
        <w:rPr>
          <w:rFonts w:ascii="Arial" w:hAnsi="Arial" w:cs="Arial"/>
          <w:color w:val="000000"/>
          <w:lang w:val="en-US" w:eastAsia="nb-NO"/>
        </w:rPr>
        <w:t>paragraph 6.38.1)</w:t>
      </w:r>
      <w:r w:rsidRPr="00236921">
        <w:rPr>
          <w:rFonts w:ascii="Arial" w:hAnsi="Arial" w:cs="Arial"/>
          <w:color w:val="000000"/>
          <w:lang w:val="en-US" w:eastAsia="nb-NO"/>
        </w:rPr>
        <w:t xml:space="preserve"> </w:t>
      </w:r>
    </w:p>
    <w:p w14:paraId="594579F1" w14:textId="77777777" w:rsidR="00236921" w:rsidRPr="00236921" w:rsidRDefault="00236921" w:rsidP="00236921">
      <w:pPr>
        <w:autoSpaceDE w:val="0"/>
        <w:autoSpaceDN w:val="0"/>
        <w:adjustRightInd w:val="0"/>
        <w:spacing w:after="0"/>
        <w:ind w:left="1413" w:hanging="705"/>
        <w:rPr>
          <w:rFonts w:ascii="Arial" w:hAnsi="Arial" w:cs="Arial"/>
          <w:lang w:val="en-US" w:eastAsia="nb-NO"/>
        </w:rPr>
      </w:pPr>
      <w:r w:rsidRPr="00236921">
        <w:rPr>
          <w:rFonts w:ascii="Arial" w:hAnsi="Arial" w:cs="Arial"/>
          <w:color w:val="000000"/>
          <w:lang w:val="en-US" w:eastAsia="nb-NO"/>
        </w:rPr>
        <w:t xml:space="preserve">.2 </w:t>
      </w:r>
      <w:r>
        <w:rPr>
          <w:rFonts w:ascii="Arial" w:hAnsi="Arial" w:cs="Arial"/>
          <w:color w:val="000000"/>
          <w:lang w:val="en-US" w:eastAsia="nb-NO"/>
        </w:rPr>
        <w:tab/>
      </w:r>
      <w:r w:rsidRPr="00236921">
        <w:rPr>
          <w:rFonts w:ascii="Arial" w:hAnsi="Arial" w:cs="Arial"/>
          <w:color w:val="000000"/>
          <w:lang w:val="en-US" w:eastAsia="nb-NO"/>
        </w:rPr>
        <w:t xml:space="preserve">endorsed the preliminary list of potential e-navigation solutions, as work in progress, and agreed that the above list should be used as the basis for the </w:t>
      </w:r>
      <w:r w:rsidRPr="00236921">
        <w:rPr>
          <w:rFonts w:ascii="Arial" w:hAnsi="Arial" w:cs="Arial"/>
          <w:lang w:val="en-US" w:eastAsia="nb-NO"/>
        </w:rPr>
        <w:t>further identification of Risk Control Options, as preparation for the Formal Safety Assessment (NAV 58/WP.</w:t>
      </w:r>
      <w:r w:rsidR="00416B27">
        <w:rPr>
          <w:rFonts w:ascii="Arial" w:hAnsi="Arial" w:cs="Arial"/>
          <w:lang w:val="en-US" w:eastAsia="nb-NO"/>
        </w:rPr>
        <w:t>1</w:t>
      </w:r>
      <w:r w:rsidRPr="00236921">
        <w:rPr>
          <w:rFonts w:ascii="Arial" w:hAnsi="Arial" w:cs="Arial"/>
          <w:lang w:val="en-US" w:eastAsia="nb-NO"/>
        </w:rPr>
        <w:t>,</w:t>
      </w:r>
      <w:r w:rsidR="00416B27">
        <w:rPr>
          <w:rFonts w:ascii="Arial" w:hAnsi="Arial" w:cs="Arial"/>
          <w:lang w:val="en-US" w:eastAsia="nb-NO"/>
        </w:rPr>
        <w:t>paragraph 6.38.2)</w:t>
      </w:r>
      <w:r w:rsidRPr="00236921">
        <w:rPr>
          <w:rFonts w:ascii="Arial" w:hAnsi="Arial" w:cs="Arial"/>
          <w:lang w:val="en-US" w:eastAsia="nb-NO"/>
        </w:rPr>
        <w:t xml:space="preserve">; and </w:t>
      </w:r>
    </w:p>
    <w:p w14:paraId="59640125" w14:textId="77777777" w:rsidR="00236921" w:rsidRDefault="00236921" w:rsidP="00236921">
      <w:pPr>
        <w:autoSpaceDE w:val="0"/>
        <w:autoSpaceDN w:val="0"/>
        <w:adjustRightInd w:val="0"/>
        <w:spacing w:after="0"/>
        <w:ind w:left="1413" w:hanging="705"/>
        <w:rPr>
          <w:rFonts w:ascii="Arial" w:hAnsi="Arial" w:cs="Arial"/>
          <w:lang w:val="en-US" w:eastAsia="nb-NO"/>
        </w:rPr>
      </w:pPr>
      <w:r w:rsidRPr="00236921">
        <w:rPr>
          <w:rFonts w:ascii="Arial" w:hAnsi="Arial" w:cs="Arial"/>
          <w:lang w:val="en-US" w:eastAsia="nb-NO"/>
        </w:rPr>
        <w:t xml:space="preserve">.3 </w:t>
      </w:r>
      <w:r>
        <w:rPr>
          <w:rFonts w:ascii="Arial" w:hAnsi="Arial" w:cs="Arial"/>
          <w:lang w:val="en-US" w:eastAsia="nb-NO"/>
        </w:rPr>
        <w:tab/>
      </w:r>
      <w:r w:rsidRPr="00236921">
        <w:rPr>
          <w:rFonts w:ascii="Arial" w:hAnsi="Arial" w:cs="Arial"/>
          <w:lang w:val="en-US" w:eastAsia="nb-NO"/>
        </w:rPr>
        <w:t>endorsed the Methodology of the Human Element Analy</w:t>
      </w:r>
      <w:r>
        <w:rPr>
          <w:rFonts w:ascii="Arial" w:hAnsi="Arial" w:cs="Arial"/>
          <w:lang w:val="en-US" w:eastAsia="nb-NO"/>
        </w:rPr>
        <w:t>z</w:t>
      </w:r>
      <w:r w:rsidRPr="00236921">
        <w:rPr>
          <w:rFonts w:ascii="Arial" w:hAnsi="Arial" w:cs="Arial"/>
          <w:lang w:val="en-US" w:eastAsia="nb-NO"/>
        </w:rPr>
        <w:t xml:space="preserve">ing Process in e-navigation (NAV 58/6, annex 3). </w:t>
      </w:r>
    </w:p>
    <w:p w14:paraId="6C8CC62D" w14:textId="77777777" w:rsidR="00154171" w:rsidRDefault="00154171" w:rsidP="00AE3C88">
      <w:pPr>
        <w:jc w:val="both"/>
        <w:rPr>
          <w:rFonts w:ascii="Arial" w:hAnsi="Arial" w:cs="Arial"/>
          <w:lang w:val="en-US" w:eastAsia="nb-NO"/>
        </w:rPr>
      </w:pPr>
    </w:p>
    <w:p w14:paraId="6F9B8F1A" w14:textId="77777777" w:rsidR="00670291" w:rsidRDefault="00670291" w:rsidP="00AE3C88">
      <w:pPr>
        <w:jc w:val="both"/>
        <w:rPr>
          <w:rFonts w:ascii="Arial" w:hAnsi="Arial" w:cs="Arial"/>
          <w:b/>
          <w:lang w:val="en-US"/>
        </w:rPr>
      </w:pPr>
    </w:p>
    <w:p w14:paraId="3DCDC1DF" w14:textId="77777777" w:rsidR="000768CE" w:rsidRDefault="000768CE" w:rsidP="00AE3C88">
      <w:pPr>
        <w:jc w:val="both"/>
        <w:rPr>
          <w:rFonts w:ascii="Arial" w:hAnsi="Arial" w:cs="Arial"/>
          <w:lang w:val="en-US"/>
        </w:rPr>
      </w:pPr>
      <w:r w:rsidRPr="000768CE">
        <w:rPr>
          <w:rFonts w:ascii="Arial" w:hAnsi="Arial" w:cs="Arial"/>
          <w:b/>
          <w:lang w:val="en-US"/>
        </w:rPr>
        <w:t>Terms of Reference</w:t>
      </w:r>
    </w:p>
    <w:p w14:paraId="1993515F" w14:textId="77777777" w:rsidR="00F9475A" w:rsidRPr="00A12CD7" w:rsidRDefault="00670291" w:rsidP="00AE3C88">
      <w:pPr>
        <w:autoSpaceDE w:val="0"/>
        <w:autoSpaceDN w:val="0"/>
        <w:adjustRightInd w:val="0"/>
        <w:jc w:val="both"/>
        <w:rPr>
          <w:rFonts w:ascii="Arial" w:hAnsi="Arial" w:cs="Arial"/>
          <w:lang w:val="en-US" w:eastAsia="nb-NO"/>
        </w:rPr>
      </w:pPr>
      <w:r>
        <w:rPr>
          <w:rFonts w:ascii="Arial" w:hAnsi="Arial" w:cs="Arial"/>
          <w:bCs/>
          <w:lang w:val="en-US" w:eastAsia="nb-NO"/>
        </w:rPr>
        <w:t>5</w:t>
      </w:r>
      <w:r w:rsidR="007E50E1">
        <w:rPr>
          <w:rFonts w:ascii="Arial" w:hAnsi="Arial" w:cs="Arial"/>
          <w:bCs/>
          <w:lang w:val="en-US" w:eastAsia="nb-NO"/>
        </w:rPr>
        <w:tab/>
      </w:r>
      <w:r w:rsidR="000768CE" w:rsidRPr="00955E1E">
        <w:rPr>
          <w:rFonts w:ascii="Arial" w:hAnsi="Arial" w:cs="Arial"/>
          <w:bCs/>
          <w:lang w:val="en-US" w:eastAsia="nb-NO"/>
        </w:rPr>
        <w:t>NAV 5</w:t>
      </w:r>
      <w:r w:rsidR="00F9475A" w:rsidRPr="00955E1E">
        <w:rPr>
          <w:rFonts w:ascii="Arial" w:hAnsi="Arial" w:cs="Arial"/>
          <w:bCs/>
          <w:lang w:val="en-US" w:eastAsia="nb-NO"/>
        </w:rPr>
        <w:t>8</w:t>
      </w:r>
      <w:r w:rsidR="000768CE" w:rsidRPr="00955E1E">
        <w:rPr>
          <w:rFonts w:ascii="Arial" w:hAnsi="Arial" w:cs="Arial"/>
          <w:b/>
          <w:bCs/>
          <w:lang w:val="en-US" w:eastAsia="nb-NO"/>
        </w:rPr>
        <w:t xml:space="preserve"> </w:t>
      </w:r>
      <w:r w:rsidR="000768CE" w:rsidRPr="00955E1E">
        <w:rPr>
          <w:rFonts w:ascii="Arial" w:hAnsi="Arial" w:cs="Arial"/>
          <w:lang w:val="en-US" w:eastAsia="nb-NO"/>
        </w:rPr>
        <w:t xml:space="preserve">re-established the </w:t>
      </w:r>
      <w:r w:rsidR="00F9475A" w:rsidRPr="00955E1E">
        <w:rPr>
          <w:rFonts w:ascii="Arial" w:hAnsi="Arial" w:cs="Arial"/>
          <w:lang w:val="en-US" w:eastAsia="nb-NO"/>
        </w:rPr>
        <w:t>C</w:t>
      </w:r>
      <w:r w:rsidR="000768CE" w:rsidRPr="00955E1E">
        <w:rPr>
          <w:rFonts w:ascii="Arial" w:hAnsi="Arial" w:cs="Arial"/>
          <w:lang w:val="en-US" w:eastAsia="nb-NO"/>
        </w:rPr>
        <w:t xml:space="preserve">orrespondence </w:t>
      </w:r>
      <w:r w:rsidR="00F9475A" w:rsidRPr="00955E1E">
        <w:rPr>
          <w:rFonts w:ascii="Arial" w:hAnsi="Arial" w:cs="Arial"/>
          <w:lang w:val="en-US" w:eastAsia="nb-NO"/>
        </w:rPr>
        <w:t>G</w:t>
      </w:r>
      <w:r w:rsidR="000768CE" w:rsidRPr="00955E1E">
        <w:rPr>
          <w:rFonts w:ascii="Arial" w:hAnsi="Arial" w:cs="Arial"/>
          <w:lang w:val="en-US" w:eastAsia="nb-NO"/>
        </w:rPr>
        <w:t xml:space="preserve">roup </w:t>
      </w:r>
      <w:r w:rsidR="00F9475A" w:rsidRPr="00955E1E">
        <w:rPr>
          <w:rFonts w:ascii="Arial" w:hAnsi="Arial" w:cs="Arial"/>
          <w:lang w:val="en-US" w:eastAsia="nb-NO"/>
        </w:rPr>
        <w:t xml:space="preserve">(CG) </w:t>
      </w:r>
      <w:r w:rsidR="000768CE" w:rsidRPr="00955E1E">
        <w:rPr>
          <w:rFonts w:ascii="Arial" w:hAnsi="Arial" w:cs="Arial"/>
          <w:lang w:val="en-US" w:eastAsia="nb-NO"/>
        </w:rPr>
        <w:t>on e-navigation under the coordination of Norway</w:t>
      </w:r>
      <w:r w:rsidR="000768CE" w:rsidRPr="00955E1E">
        <w:rPr>
          <w:rFonts w:ascii="Arial" w:hAnsi="Arial" w:cs="Arial"/>
          <w:sz w:val="14"/>
          <w:szCs w:val="14"/>
          <w:lang w:val="en-US" w:eastAsia="nb-NO"/>
        </w:rPr>
        <w:t xml:space="preserve"> </w:t>
      </w:r>
      <w:r w:rsidR="000768CE" w:rsidRPr="00955E1E">
        <w:rPr>
          <w:rFonts w:ascii="Arial" w:hAnsi="Arial" w:cs="Arial"/>
          <w:lang w:val="en-US" w:eastAsia="nb-NO"/>
        </w:rPr>
        <w:t xml:space="preserve">and instructed it to take into account the </w:t>
      </w:r>
      <w:r w:rsidR="00567EAA" w:rsidRPr="00955E1E">
        <w:rPr>
          <w:rFonts w:ascii="Arial" w:hAnsi="Arial" w:cs="Arial"/>
          <w:lang w:val="en-US" w:eastAsia="nb-NO"/>
        </w:rPr>
        <w:t xml:space="preserve">revised </w:t>
      </w:r>
      <w:r w:rsidR="000768CE" w:rsidRPr="00955E1E">
        <w:rPr>
          <w:rFonts w:ascii="Arial" w:hAnsi="Arial" w:cs="Arial"/>
          <w:lang w:val="en-US" w:eastAsia="nb-NO"/>
        </w:rPr>
        <w:t xml:space="preserve">joint plan of work for the COMSAR, NAV and STW Sub-Committees for the period 2012-2014, </w:t>
      </w:r>
      <w:r w:rsidR="00567EAA" w:rsidRPr="00955E1E">
        <w:rPr>
          <w:rFonts w:ascii="Arial" w:hAnsi="Arial" w:cs="Arial"/>
          <w:lang w:val="en-US" w:eastAsia="nb-NO"/>
        </w:rPr>
        <w:t>as approved by MSC 90.  T</w:t>
      </w:r>
      <w:r w:rsidR="00F9475A" w:rsidRPr="00955E1E">
        <w:rPr>
          <w:rFonts w:ascii="Arial" w:hAnsi="Arial" w:cs="Arial"/>
          <w:lang w:val="en-US" w:eastAsia="nb-NO"/>
        </w:rPr>
        <w:t>he Correspondence Group on e-navigation should</w:t>
      </w:r>
      <w:r w:rsidR="00567EAA" w:rsidRPr="00955E1E">
        <w:rPr>
          <w:rFonts w:ascii="Arial" w:hAnsi="Arial" w:cs="Arial"/>
          <w:lang w:val="en-US" w:eastAsia="nb-NO"/>
        </w:rPr>
        <w:t xml:space="preserve">: </w:t>
      </w:r>
    </w:p>
    <w:p w14:paraId="43A55652" w14:textId="77777777" w:rsidR="00567EAA" w:rsidRDefault="00567EAA" w:rsidP="00955E1E">
      <w:pPr>
        <w:autoSpaceDE w:val="0"/>
        <w:autoSpaceDN w:val="0"/>
        <w:adjustRightInd w:val="0"/>
        <w:spacing w:after="0"/>
        <w:ind w:left="1413" w:hanging="705"/>
        <w:rPr>
          <w:rFonts w:ascii="Arial" w:hAnsi="Arial" w:cs="Arial"/>
          <w:color w:val="000000"/>
          <w:lang w:val="en-US" w:eastAsia="nb-NO"/>
        </w:rPr>
      </w:pPr>
      <w:r w:rsidRPr="00567EAA">
        <w:rPr>
          <w:rFonts w:ascii="Arial" w:hAnsi="Arial" w:cs="Arial"/>
          <w:color w:val="000000"/>
          <w:lang w:val="en-US" w:eastAsia="nb-NO"/>
        </w:rPr>
        <w:t xml:space="preserve">.1 </w:t>
      </w:r>
      <w:r>
        <w:rPr>
          <w:rFonts w:ascii="Arial" w:hAnsi="Arial" w:cs="Arial"/>
          <w:color w:val="000000"/>
          <w:lang w:val="en-US" w:eastAsia="nb-NO"/>
        </w:rPr>
        <w:tab/>
      </w:r>
      <w:r w:rsidRPr="00567EAA">
        <w:rPr>
          <w:rFonts w:ascii="Arial" w:hAnsi="Arial" w:cs="Arial"/>
          <w:color w:val="000000"/>
          <w:lang w:val="en-US" w:eastAsia="nb-NO"/>
        </w:rPr>
        <w:t xml:space="preserve">review the preliminary list of potential e-navigation solutions (NAV 58/WP.6, annex 2) and, if necessary, prepare additional potential e-navigation solutions in order to address all gaps identified in annex </w:t>
      </w:r>
      <w:r w:rsidR="006B3500">
        <w:rPr>
          <w:rFonts w:ascii="Arial" w:hAnsi="Arial" w:cs="Arial"/>
          <w:color w:val="000000"/>
          <w:lang w:val="en-US" w:eastAsia="nb-NO"/>
        </w:rPr>
        <w:t>2</w:t>
      </w:r>
      <w:r w:rsidRPr="00567EAA">
        <w:rPr>
          <w:rFonts w:ascii="Arial" w:hAnsi="Arial" w:cs="Arial"/>
          <w:color w:val="000000"/>
          <w:lang w:val="en-US" w:eastAsia="nb-NO"/>
        </w:rPr>
        <w:t xml:space="preserve"> to NAV 58/WP.6; </w:t>
      </w:r>
    </w:p>
    <w:p w14:paraId="38ED5318" w14:textId="77777777" w:rsidR="00567EAA" w:rsidRPr="00567EAA" w:rsidRDefault="00567EAA" w:rsidP="00955E1E">
      <w:pPr>
        <w:autoSpaceDE w:val="0"/>
        <w:autoSpaceDN w:val="0"/>
        <w:adjustRightInd w:val="0"/>
        <w:spacing w:after="0"/>
        <w:ind w:left="1413" w:hanging="705"/>
        <w:rPr>
          <w:rFonts w:ascii="Arial" w:hAnsi="Arial" w:cs="Arial"/>
          <w:color w:val="000000"/>
          <w:lang w:val="en-US" w:eastAsia="nb-NO"/>
        </w:rPr>
      </w:pPr>
    </w:p>
    <w:p w14:paraId="03998841" w14:textId="77777777" w:rsidR="00567EAA" w:rsidRDefault="00567EAA" w:rsidP="00955E1E">
      <w:pPr>
        <w:autoSpaceDE w:val="0"/>
        <w:autoSpaceDN w:val="0"/>
        <w:adjustRightInd w:val="0"/>
        <w:spacing w:after="0"/>
        <w:ind w:left="1413" w:hanging="705"/>
        <w:rPr>
          <w:rFonts w:ascii="Arial" w:hAnsi="Arial" w:cs="Arial"/>
          <w:color w:val="000000"/>
          <w:lang w:val="en-US" w:eastAsia="nb-NO"/>
        </w:rPr>
      </w:pPr>
      <w:r w:rsidRPr="00567EAA">
        <w:rPr>
          <w:rFonts w:ascii="Arial" w:hAnsi="Arial" w:cs="Arial"/>
          <w:color w:val="000000"/>
          <w:lang w:val="en-US" w:eastAsia="nb-NO"/>
        </w:rPr>
        <w:t xml:space="preserve">.2 </w:t>
      </w:r>
      <w:r>
        <w:rPr>
          <w:rFonts w:ascii="Arial" w:hAnsi="Arial" w:cs="Arial"/>
          <w:color w:val="000000"/>
          <w:lang w:val="en-US" w:eastAsia="nb-NO"/>
        </w:rPr>
        <w:tab/>
      </w:r>
      <w:r w:rsidRPr="00567EAA">
        <w:rPr>
          <w:rFonts w:ascii="Arial" w:hAnsi="Arial" w:cs="Arial"/>
          <w:color w:val="000000"/>
          <w:lang w:val="en-US" w:eastAsia="nb-NO"/>
        </w:rPr>
        <w:t>finalize the Cost Benefit and Risk Analys</w:t>
      </w:r>
      <w:ins w:id="24" w:author="Alimchandani, Mahesh" w:date="2012-09-06T14:07:00Z">
        <w:r w:rsidR="00FD67CF">
          <w:rPr>
            <w:rFonts w:ascii="Arial" w:hAnsi="Arial" w:cs="Arial"/>
            <w:color w:val="000000"/>
            <w:lang w:val="en-US" w:eastAsia="nb-NO"/>
          </w:rPr>
          <w:t>e</w:t>
        </w:r>
      </w:ins>
      <w:del w:id="25" w:author="Alimchandani, Mahesh" w:date="2012-09-06T14:07:00Z">
        <w:r w:rsidRPr="00567EAA" w:rsidDel="00FD67CF">
          <w:rPr>
            <w:rFonts w:ascii="Arial" w:hAnsi="Arial" w:cs="Arial"/>
            <w:color w:val="000000"/>
            <w:lang w:val="en-US" w:eastAsia="nb-NO"/>
          </w:rPr>
          <w:delText>i</w:delText>
        </w:r>
      </w:del>
      <w:r w:rsidRPr="00567EAA">
        <w:rPr>
          <w:rFonts w:ascii="Arial" w:hAnsi="Arial" w:cs="Arial"/>
          <w:color w:val="000000"/>
          <w:lang w:val="en-US" w:eastAsia="nb-NO"/>
        </w:rPr>
        <w:t>s, with a view to final approval by NAV 59, using as input documents namely, the final list of gaps and the preliminary list of potential e-navigation solutions that would cover all the identified gaps and taking into account the Formal Safety Assessment process and the Methodology of the Human Element Analy</w:t>
      </w:r>
      <w:r>
        <w:rPr>
          <w:rFonts w:ascii="Arial" w:hAnsi="Arial" w:cs="Arial"/>
          <w:color w:val="000000"/>
          <w:lang w:val="en-US" w:eastAsia="nb-NO"/>
        </w:rPr>
        <w:t>z</w:t>
      </w:r>
      <w:r w:rsidRPr="00567EAA">
        <w:rPr>
          <w:rFonts w:ascii="Arial" w:hAnsi="Arial" w:cs="Arial"/>
          <w:color w:val="000000"/>
          <w:lang w:val="en-US" w:eastAsia="nb-NO"/>
        </w:rPr>
        <w:t xml:space="preserve">ing Process (NAV 58/6, annex 3); </w:t>
      </w:r>
    </w:p>
    <w:p w14:paraId="340CD27F" w14:textId="77777777" w:rsidR="00567EAA" w:rsidRPr="00567EAA" w:rsidRDefault="00567EAA" w:rsidP="00567EAA">
      <w:pPr>
        <w:autoSpaceDE w:val="0"/>
        <w:autoSpaceDN w:val="0"/>
        <w:adjustRightInd w:val="0"/>
        <w:spacing w:after="0" w:line="240" w:lineRule="auto"/>
        <w:ind w:left="1413" w:hanging="705"/>
        <w:rPr>
          <w:rFonts w:ascii="Arial" w:hAnsi="Arial" w:cs="Arial"/>
          <w:color w:val="000000"/>
          <w:lang w:val="en-US" w:eastAsia="nb-NO"/>
        </w:rPr>
      </w:pPr>
    </w:p>
    <w:p w14:paraId="6AF42468" w14:textId="77777777" w:rsidR="00567EAA" w:rsidRDefault="00567EAA" w:rsidP="00567EAA">
      <w:pPr>
        <w:autoSpaceDE w:val="0"/>
        <w:autoSpaceDN w:val="0"/>
        <w:adjustRightInd w:val="0"/>
        <w:spacing w:after="0" w:line="240" w:lineRule="auto"/>
        <w:ind w:firstLine="708"/>
        <w:rPr>
          <w:rFonts w:ascii="Arial" w:hAnsi="Arial" w:cs="Arial"/>
          <w:color w:val="000000"/>
          <w:lang w:val="en-US" w:eastAsia="nb-NO"/>
        </w:rPr>
      </w:pPr>
      <w:r w:rsidRPr="00567EAA">
        <w:rPr>
          <w:rFonts w:ascii="Arial" w:hAnsi="Arial" w:cs="Arial"/>
          <w:color w:val="000000"/>
          <w:lang w:val="en-US" w:eastAsia="nb-NO"/>
        </w:rPr>
        <w:t xml:space="preserve">.3 </w:t>
      </w:r>
      <w:r>
        <w:rPr>
          <w:rFonts w:ascii="Arial" w:hAnsi="Arial" w:cs="Arial"/>
          <w:color w:val="000000"/>
          <w:lang w:val="en-US" w:eastAsia="nb-NO"/>
        </w:rPr>
        <w:tab/>
      </w:r>
      <w:r w:rsidRPr="00567EAA">
        <w:rPr>
          <w:rFonts w:ascii="Arial" w:hAnsi="Arial" w:cs="Arial"/>
          <w:color w:val="000000"/>
          <w:lang w:val="en-US" w:eastAsia="nb-NO"/>
        </w:rPr>
        <w:t>further develop:</w:t>
      </w:r>
    </w:p>
    <w:p w14:paraId="3325948E" w14:textId="77777777" w:rsidR="00567EAA" w:rsidRPr="00567EAA" w:rsidRDefault="00567EAA" w:rsidP="00567EAA">
      <w:pPr>
        <w:autoSpaceDE w:val="0"/>
        <w:autoSpaceDN w:val="0"/>
        <w:adjustRightInd w:val="0"/>
        <w:spacing w:after="0" w:line="240" w:lineRule="auto"/>
        <w:ind w:firstLine="708"/>
        <w:rPr>
          <w:rFonts w:ascii="Arial" w:hAnsi="Arial" w:cs="Arial"/>
          <w:color w:val="000000"/>
          <w:lang w:val="en-US" w:eastAsia="nb-NO"/>
        </w:rPr>
      </w:pPr>
      <w:r w:rsidRPr="00567EAA">
        <w:rPr>
          <w:rFonts w:ascii="Arial" w:hAnsi="Arial" w:cs="Arial"/>
          <w:color w:val="000000"/>
          <w:lang w:val="en-US" w:eastAsia="nb-NO"/>
        </w:rPr>
        <w:t xml:space="preserve"> </w:t>
      </w:r>
    </w:p>
    <w:p w14:paraId="43C0DF48" w14:textId="77777777" w:rsidR="00567EAA" w:rsidRDefault="00567EAA" w:rsidP="00567EAA">
      <w:pPr>
        <w:autoSpaceDE w:val="0"/>
        <w:autoSpaceDN w:val="0"/>
        <w:adjustRightInd w:val="0"/>
        <w:spacing w:after="0" w:line="240" w:lineRule="auto"/>
        <w:ind w:left="708" w:firstLine="708"/>
        <w:rPr>
          <w:rFonts w:ascii="Arial" w:hAnsi="Arial" w:cs="Arial"/>
          <w:color w:val="000000"/>
          <w:lang w:val="en-US" w:eastAsia="nb-NO"/>
        </w:rPr>
      </w:pPr>
      <w:r w:rsidRPr="00567EAA">
        <w:rPr>
          <w:rFonts w:ascii="Arial" w:hAnsi="Arial" w:cs="Arial"/>
          <w:color w:val="000000"/>
          <w:lang w:val="en-US" w:eastAsia="nb-NO"/>
        </w:rPr>
        <w:t xml:space="preserve">.1 </w:t>
      </w:r>
      <w:r>
        <w:rPr>
          <w:rFonts w:ascii="Arial" w:hAnsi="Arial" w:cs="Arial"/>
          <w:color w:val="000000"/>
          <w:lang w:val="en-US" w:eastAsia="nb-NO"/>
        </w:rPr>
        <w:tab/>
      </w:r>
      <w:r w:rsidRPr="00567EAA">
        <w:rPr>
          <w:rFonts w:ascii="Arial" w:hAnsi="Arial" w:cs="Arial"/>
          <w:color w:val="000000"/>
          <w:lang w:val="en-US" w:eastAsia="nb-NO"/>
        </w:rPr>
        <w:t xml:space="preserve">the detailed ship and shore architecture; </w:t>
      </w:r>
    </w:p>
    <w:p w14:paraId="5942A2DF" w14:textId="77777777" w:rsidR="00AE0DE9" w:rsidRPr="00567EAA" w:rsidRDefault="00AE0DE9" w:rsidP="00567EAA">
      <w:pPr>
        <w:autoSpaceDE w:val="0"/>
        <w:autoSpaceDN w:val="0"/>
        <w:adjustRightInd w:val="0"/>
        <w:spacing w:after="0" w:line="240" w:lineRule="auto"/>
        <w:ind w:left="708" w:firstLine="708"/>
        <w:rPr>
          <w:rFonts w:ascii="Arial" w:hAnsi="Arial" w:cs="Arial"/>
          <w:color w:val="000000"/>
          <w:lang w:val="en-US" w:eastAsia="nb-NO"/>
        </w:rPr>
      </w:pPr>
    </w:p>
    <w:p w14:paraId="6C6F3D6B" w14:textId="77777777" w:rsidR="00567EAA" w:rsidRDefault="00567EAA" w:rsidP="00567EAA">
      <w:pPr>
        <w:autoSpaceDE w:val="0"/>
        <w:autoSpaceDN w:val="0"/>
        <w:adjustRightInd w:val="0"/>
        <w:spacing w:after="0" w:line="240" w:lineRule="auto"/>
        <w:ind w:left="708" w:firstLine="708"/>
        <w:rPr>
          <w:rFonts w:ascii="Arial" w:hAnsi="Arial" w:cs="Arial"/>
          <w:color w:val="000000"/>
          <w:lang w:val="en-US" w:eastAsia="nb-NO"/>
        </w:rPr>
      </w:pPr>
      <w:r w:rsidRPr="00567EAA">
        <w:rPr>
          <w:rFonts w:ascii="Arial" w:hAnsi="Arial" w:cs="Arial"/>
          <w:color w:val="000000"/>
          <w:lang w:val="en-US" w:eastAsia="nb-NO"/>
        </w:rPr>
        <w:t xml:space="preserve">.2 </w:t>
      </w:r>
      <w:r>
        <w:rPr>
          <w:rFonts w:ascii="Arial" w:hAnsi="Arial" w:cs="Arial"/>
          <w:color w:val="000000"/>
          <w:lang w:val="en-US" w:eastAsia="nb-NO"/>
        </w:rPr>
        <w:tab/>
      </w:r>
      <w:r w:rsidRPr="00567EAA">
        <w:rPr>
          <w:rFonts w:ascii="Arial" w:hAnsi="Arial" w:cs="Arial"/>
          <w:color w:val="000000"/>
          <w:lang w:val="en-US" w:eastAsia="nb-NO"/>
        </w:rPr>
        <w:t xml:space="preserve">the concept of Maritime Service Portfolios; and </w:t>
      </w:r>
    </w:p>
    <w:p w14:paraId="02942E1B" w14:textId="77777777" w:rsidR="00AE0DE9" w:rsidRPr="00567EAA" w:rsidRDefault="00AE0DE9" w:rsidP="00567EAA">
      <w:pPr>
        <w:autoSpaceDE w:val="0"/>
        <w:autoSpaceDN w:val="0"/>
        <w:adjustRightInd w:val="0"/>
        <w:spacing w:after="0" w:line="240" w:lineRule="auto"/>
        <w:ind w:left="708" w:firstLine="708"/>
        <w:rPr>
          <w:rFonts w:ascii="Arial" w:hAnsi="Arial" w:cs="Arial"/>
          <w:color w:val="000000"/>
          <w:lang w:val="en-US" w:eastAsia="nb-NO"/>
        </w:rPr>
      </w:pPr>
    </w:p>
    <w:p w14:paraId="09B97B95" w14:textId="77777777" w:rsidR="00AE0DE9" w:rsidRDefault="00567EAA" w:rsidP="00567EAA">
      <w:pPr>
        <w:autoSpaceDE w:val="0"/>
        <w:autoSpaceDN w:val="0"/>
        <w:adjustRightInd w:val="0"/>
        <w:spacing w:after="0" w:line="240" w:lineRule="auto"/>
        <w:ind w:left="708" w:firstLine="708"/>
        <w:rPr>
          <w:rFonts w:ascii="Arial" w:hAnsi="Arial" w:cs="Arial"/>
          <w:color w:val="000000"/>
          <w:lang w:val="en-US" w:eastAsia="nb-NO"/>
        </w:rPr>
      </w:pPr>
      <w:r w:rsidRPr="00567EAA">
        <w:rPr>
          <w:rFonts w:ascii="Arial" w:hAnsi="Arial" w:cs="Arial"/>
          <w:color w:val="000000"/>
          <w:lang w:val="en-US" w:eastAsia="nb-NO"/>
        </w:rPr>
        <w:t xml:space="preserve">.3 </w:t>
      </w:r>
      <w:r>
        <w:rPr>
          <w:rFonts w:ascii="Arial" w:hAnsi="Arial" w:cs="Arial"/>
          <w:color w:val="000000"/>
          <w:lang w:val="en-US" w:eastAsia="nb-NO"/>
        </w:rPr>
        <w:tab/>
      </w:r>
      <w:r w:rsidRPr="00567EAA">
        <w:rPr>
          <w:rFonts w:ascii="Arial" w:hAnsi="Arial" w:cs="Arial"/>
          <w:color w:val="000000"/>
          <w:lang w:val="en-US" w:eastAsia="nb-NO"/>
        </w:rPr>
        <w:t>the draft Strategy Implementation Plan;</w:t>
      </w:r>
    </w:p>
    <w:p w14:paraId="2BC6B855" w14:textId="77777777" w:rsidR="00416B27" w:rsidRDefault="00416B27" w:rsidP="00567EAA">
      <w:pPr>
        <w:autoSpaceDE w:val="0"/>
        <w:autoSpaceDN w:val="0"/>
        <w:adjustRightInd w:val="0"/>
        <w:spacing w:after="0" w:line="240" w:lineRule="auto"/>
        <w:ind w:left="708" w:firstLine="708"/>
        <w:rPr>
          <w:rFonts w:ascii="Arial" w:hAnsi="Arial" w:cs="Arial"/>
          <w:color w:val="000000"/>
          <w:lang w:val="en-US" w:eastAsia="nb-NO"/>
        </w:rPr>
      </w:pPr>
    </w:p>
    <w:p w14:paraId="019A5E01" w14:textId="77777777" w:rsidR="00AE0DE9" w:rsidRDefault="00567EAA" w:rsidP="00955E1E">
      <w:pPr>
        <w:autoSpaceDE w:val="0"/>
        <w:autoSpaceDN w:val="0"/>
        <w:adjustRightInd w:val="0"/>
        <w:spacing w:after="0"/>
        <w:ind w:left="1413" w:hanging="705"/>
        <w:rPr>
          <w:rFonts w:ascii="Arial" w:hAnsi="Arial" w:cs="Arial"/>
          <w:color w:val="000000"/>
          <w:lang w:val="en-US" w:eastAsia="nb-NO"/>
        </w:rPr>
      </w:pPr>
      <w:r w:rsidRPr="00567EAA">
        <w:rPr>
          <w:rFonts w:ascii="Arial" w:hAnsi="Arial" w:cs="Arial"/>
          <w:color w:val="000000"/>
          <w:lang w:val="en-US" w:eastAsia="nb-NO"/>
        </w:rPr>
        <w:t xml:space="preserve">4 </w:t>
      </w:r>
      <w:r>
        <w:rPr>
          <w:rFonts w:ascii="Arial" w:hAnsi="Arial" w:cs="Arial"/>
          <w:color w:val="000000"/>
          <w:lang w:val="en-US" w:eastAsia="nb-NO"/>
        </w:rPr>
        <w:tab/>
      </w:r>
      <w:r w:rsidRPr="00567EAA">
        <w:rPr>
          <w:rFonts w:ascii="Arial" w:hAnsi="Arial" w:cs="Arial"/>
          <w:color w:val="000000"/>
          <w:lang w:val="en-US" w:eastAsia="nb-NO"/>
        </w:rPr>
        <w:t>consider documents NAV 58/6/1 and NAV 58/6/3 (Germany) and provide comments and recommendations, as appropriate;</w:t>
      </w:r>
    </w:p>
    <w:p w14:paraId="1A14FB62" w14:textId="77777777" w:rsidR="00567EAA" w:rsidRPr="00567EAA" w:rsidRDefault="00567EAA" w:rsidP="00955E1E">
      <w:pPr>
        <w:autoSpaceDE w:val="0"/>
        <w:autoSpaceDN w:val="0"/>
        <w:adjustRightInd w:val="0"/>
        <w:spacing w:after="0"/>
        <w:ind w:firstLine="708"/>
        <w:rPr>
          <w:rFonts w:ascii="Arial" w:hAnsi="Arial" w:cs="Arial"/>
          <w:color w:val="000000"/>
          <w:lang w:val="en-US" w:eastAsia="nb-NO"/>
        </w:rPr>
      </w:pPr>
      <w:r w:rsidRPr="00567EAA">
        <w:rPr>
          <w:rFonts w:ascii="Arial" w:hAnsi="Arial" w:cs="Arial"/>
          <w:color w:val="000000"/>
          <w:lang w:val="en-US" w:eastAsia="nb-NO"/>
        </w:rPr>
        <w:t xml:space="preserve"> </w:t>
      </w:r>
    </w:p>
    <w:p w14:paraId="31FCA479" w14:textId="77777777" w:rsidR="00567EAA" w:rsidRDefault="00567EAA" w:rsidP="00955E1E">
      <w:pPr>
        <w:autoSpaceDE w:val="0"/>
        <w:autoSpaceDN w:val="0"/>
        <w:adjustRightInd w:val="0"/>
        <w:spacing w:after="0"/>
        <w:ind w:left="1413" w:hanging="705"/>
        <w:rPr>
          <w:rFonts w:ascii="Arial" w:hAnsi="Arial" w:cs="Arial"/>
          <w:color w:val="000000"/>
          <w:lang w:val="en-US" w:eastAsia="nb-NO"/>
        </w:rPr>
      </w:pPr>
      <w:r w:rsidRPr="00567EAA">
        <w:rPr>
          <w:rFonts w:ascii="Arial" w:hAnsi="Arial" w:cs="Arial"/>
          <w:color w:val="000000"/>
          <w:lang w:val="en-US" w:eastAsia="nb-NO"/>
        </w:rPr>
        <w:t xml:space="preserve">.5 </w:t>
      </w:r>
      <w:r w:rsidR="00AE0DE9">
        <w:rPr>
          <w:rFonts w:ascii="Arial" w:hAnsi="Arial" w:cs="Arial"/>
          <w:color w:val="000000"/>
          <w:lang w:val="en-US" w:eastAsia="nb-NO"/>
        </w:rPr>
        <w:tab/>
      </w:r>
      <w:r w:rsidRPr="00567EAA">
        <w:rPr>
          <w:rFonts w:ascii="Arial" w:hAnsi="Arial" w:cs="Arial"/>
          <w:color w:val="000000"/>
          <w:lang w:val="en-US" w:eastAsia="nb-NO"/>
        </w:rPr>
        <w:t xml:space="preserve">consider the issue of software quality assurance, taking into account document NAV 58/6/4 (Republic of Korea), and provide comments and recommendations, as appropriate; </w:t>
      </w:r>
    </w:p>
    <w:p w14:paraId="443E96B1" w14:textId="77777777" w:rsidR="00AE0DE9" w:rsidRPr="00567EAA" w:rsidRDefault="00AE0DE9" w:rsidP="00955E1E">
      <w:pPr>
        <w:autoSpaceDE w:val="0"/>
        <w:autoSpaceDN w:val="0"/>
        <w:adjustRightInd w:val="0"/>
        <w:spacing w:after="0"/>
        <w:ind w:left="1413" w:hanging="705"/>
        <w:rPr>
          <w:rFonts w:ascii="Arial" w:hAnsi="Arial" w:cs="Arial"/>
          <w:color w:val="000000"/>
          <w:lang w:val="en-US" w:eastAsia="nb-NO"/>
        </w:rPr>
      </w:pPr>
    </w:p>
    <w:p w14:paraId="3027CAE2" w14:textId="77777777" w:rsidR="00567EAA" w:rsidRDefault="00567EAA" w:rsidP="00955E1E">
      <w:pPr>
        <w:autoSpaceDE w:val="0"/>
        <w:autoSpaceDN w:val="0"/>
        <w:adjustRightInd w:val="0"/>
        <w:spacing w:after="0"/>
        <w:ind w:left="1413" w:hanging="705"/>
        <w:rPr>
          <w:rFonts w:ascii="Arial" w:hAnsi="Arial" w:cs="Arial"/>
          <w:color w:val="000000"/>
          <w:lang w:val="en-US" w:eastAsia="nb-NO"/>
        </w:rPr>
      </w:pPr>
      <w:r w:rsidRPr="00567EAA">
        <w:rPr>
          <w:rFonts w:ascii="Arial" w:hAnsi="Arial" w:cs="Arial"/>
          <w:color w:val="000000"/>
          <w:lang w:val="en-US" w:eastAsia="nb-NO"/>
        </w:rPr>
        <w:t xml:space="preserve">.6 </w:t>
      </w:r>
      <w:r w:rsidR="00AE0DE9">
        <w:rPr>
          <w:rFonts w:ascii="Arial" w:hAnsi="Arial" w:cs="Arial"/>
          <w:color w:val="000000"/>
          <w:lang w:val="en-US" w:eastAsia="nb-NO"/>
        </w:rPr>
        <w:tab/>
      </w:r>
      <w:r w:rsidRPr="00567EAA">
        <w:rPr>
          <w:rFonts w:ascii="Arial" w:hAnsi="Arial" w:cs="Arial"/>
          <w:color w:val="000000"/>
          <w:lang w:val="en-US" w:eastAsia="nb-NO"/>
        </w:rPr>
        <w:t xml:space="preserve">progress the development of draft Guidelines for usability evaluation of navigational equipment and its harmonization with the HEAP, taking into account documents NAV 58/6/6 and Corr.1, NAV 58/INF.12 and NAV 58/INF.13 and Corr.1 (Japan) and NAV 58/INF.10 (Australia); </w:t>
      </w:r>
    </w:p>
    <w:p w14:paraId="019F1DFE" w14:textId="77777777" w:rsidR="00AE0DE9" w:rsidRPr="00567EAA" w:rsidRDefault="00AE0DE9" w:rsidP="00955E1E">
      <w:pPr>
        <w:autoSpaceDE w:val="0"/>
        <w:autoSpaceDN w:val="0"/>
        <w:adjustRightInd w:val="0"/>
        <w:spacing w:after="0"/>
        <w:ind w:left="1413" w:hanging="705"/>
        <w:rPr>
          <w:rFonts w:ascii="Arial" w:hAnsi="Arial" w:cs="Arial"/>
          <w:color w:val="000000"/>
          <w:lang w:val="en-US" w:eastAsia="nb-NO"/>
        </w:rPr>
      </w:pPr>
    </w:p>
    <w:p w14:paraId="504E3D3D" w14:textId="77777777" w:rsidR="00567EAA" w:rsidRDefault="00567EAA" w:rsidP="00955E1E">
      <w:pPr>
        <w:autoSpaceDE w:val="0"/>
        <w:autoSpaceDN w:val="0"/>
        <w:adjustRightInd w:val="0"/>
        <w:spacing w:after="0"/>
        <w:ind w:left="1413" w:hanging="705"/>
        <w:rPr>
          <w:rFonts w:ascii="Arial" w:hAnsi="Arial" w:cs="Arial"/>
          <w:color w:val="000000"/>
          <w:lang w:val="en-US" w:eastAsia="nb-NO"/>
        </w:rPr>
      </w:pPr>
      <w:r w:rsidRPr="00567EAA">
        <w:rPr>
          <w:rFonts w:ascii="Arial" w:hAnsi="Arial" w:cs="Arial"/>
          <w:color w:val="000000"/>
          <w:lang w:val="en-US" w:eastAsia="nb-NO"/>
        </w:rPr>
        <w:t xml:space="preserve">.7 </w:t>
      </w:r>
      <w:r w:rsidR="00AE0DE9">
        <w:rPr>
          <w:rFonts w:ascii="Arial" w:hAnsi="Arial" w:cs="Arial"/>
          <w:color w:val="000000"/>
          <w:lang w:val="en-US" w:eastAsia="nb-NO"/>
        </w:rPr>
        <w:tab/>
      </w:r>
      <w:r w:rsidRPr="00567EAA">
        <w:rPr>
          <w:rFonts w:ascii="Arial" w:hAnsi="Arial" w:cs="Arial"/>
          <w:color w:val="000000"/>
          <w:lang w:val="en-US" w:eastAsia="nb-NO"/>
        </w:rPr>
        <w:t xml:space="preserve">progress the development of draft Guidelines for the harmonization of test beds, taking into account document NAV 58/6/8 (Republic of Korea); </w:t>
      </w:r>
    </w:p>
    <w:p w14:paraId="64902E31" w14:textId="77777777" w:rsidR="00AE0DE9" w:rsidRPr="00567EAA" w:rsidRDefault="00AE0DE9" w:rsidP="00955E1E">
      <w:pPr>
        <w:autoSpaceDE w:val="0"/>
        <w:autoSpaceDN w:val="0"/>
        <w:adjustRightInd w:val="0"/>
        <w:spacing w:after="0"/>
        <w:ind w:left="1413" w:hanging="705"/>
        <w:rPr>
          <w:rFonts w:ascii="Arial" w:hAnsi="Arial" w:cs="Arial"/>
          <w:color w:val="000000"/>
          <w:lang w:val="en-US" w:eastAsia="nb-NO"/>
        </w:rPr>
      </w:pPr>
    </w:p>
    <w:p w14:paraId="0A48FBB9" w14:textId="77777777" w:rsidR="00AE0DE9" w:rsidRDefault="00567EAA" w:rsidP="00955E1E">
      <w:pPr>
        <w:autoSpaceDE w:val="0"/>
        <w:autoSpaceDN w:val="0"/>
        <w:adjustRightInd w:val="0"/>
        <w:spacing w:after="0"/>
        <w:ind w:left="1413" w:hanging="705"/>
        <w:rPr>
          <w:rFonts w:ascii="Arial" w:hAnsi="Arial" w:cs="Arial"/>
          <w:color w:val="000000"/>
          <w:lang w:val="en-US" w:eastAsia="nb-NO"/>
        </w:rPr>
      </w:pPr>
      <w:r w:rsidRPr="00567EAA">
        <w:rPr>
          <w:rFonts w:ascii="Arial" w:hAnsi="Arial" w:cs="Arial"/>
          <w:color w:val="000000"/>
          <w:lang w:val="en-US" w:eastAsia="nb-NO"/>
        </w:rPr>
        <w:t xml:space="preserve">.8 </w:t>
      </w:r>
      <w:r w:rsidR="00AE0DE9">
        <w:rPr>
          <w:rFonts w:ascii="Arial" w:hAnsi="Arial" w:cs="Arial"/>
          <w:color w:val="000000"/>
          <w:lang w:val="en-US" w:eastAsia="nb-NO"/>
        </w:rPr>
        <w:tab/>
      </w:r>
      <w:r w:rsidRPr="00567EAA">
        <w:rPr>
          <w:rFonts w:ascii="Arial" w:hAnsi="Arial" w:cs="Arial"/>
          <w:color w:val="000000"/>
          <w:lang w:val="en-US" w:eastAsia="nb-NO"/>
        </w:rPr>
        <w:t>submit reports to COMSAR 17 and STW 44 raising specific questions, as required, that should be addressed by the STW and COMSAR Sub-Committees; and</w:t>
      </w:r>
    </w:p>
    <w:p w14:paraId="2CEDAD98" w14:textId="77777777" w:rsidR="00567EAA" w:rsidRPr="00567EAA" w:rsidRDefault="00567EAA" w:rsidP="00955E1E">
      <w:pPr>
        <w:autoSpaceDE w:val="0"/>
        <w:autoSpaceDN w:val="0"/>
        <w:adjustRightInd w:val="0"/>
        <w:spacing w:after="0"/>
        <w:ind w:left="1413" w:hanging="705"/>
        <w:rPr>
          <w:rFonts w:ascii="Arial" w:hAnsi="Arial" w:cs="Arial"/>
          <w:color w:val="000000"/>
          <w:lang w:val="en-US" w:eastAsia="nb-NO"/>
        </w:rPr>
      </w:pPr>
      <w:r w:rsidRPr="00567EAA">
        <w:rPr>
          <w:rFonts w:ascii="Arial" w:hAnsi="Arial" w:cs="Arial"/>
          <w:color w:val="000000"/>
          <w:lang w:val="en-US" w:eastAsia="nb-NO"/>
        </w:rPr>
        <w:t xml:space="preserve"> </w:t>
      </w:r>
    </w:p>
    <w:p w14:paraId="35295B57" w14:textId="77777777" w:rsidR="00567EAA" w:rsidRPr="00567EAA" w:rsidRDefault="00567EAA" w:rsidP="00955E1E">
      <w:pPr>
        <w:autoSpaceDE w:val="0"/>
        <w:autoSpaceDN w:val="0"/>
        <w:adjustRightInd w:val="0"/>
        <w:ind w:firstLine="708"/>
        <w:jc w:val="both"/>
        <w:rPr>
          <w:rFonts w:ascii="ArialMT" w:hAnsi="ArialMT" w:cs="ArialMT"/>
          <w:color w:val="FF0000"/>
          <w:lang w:val="en-US" w:eastAsia="nb-NO"/>
        </w:rPr>
      </w:pPr>
      <w:r w:rsidRPr="00567EAA">
        <w:rPr>
          <w:rFonts w:ascii="Arial" w:hAnsi="Arial" w:cs="Arial"/>
          <w:color w:val="000000"/>
          <w:lang w:val="en-US" w:eastAsia="nb-NO"/>
        </w:rPr>
        <w:t xml:space="preserve">.9 </w:t>
      </w:r>
      <w:r w:rsidR="00AE0DE9">
        <w:rPr>
          <w:rFonts w:ascii="Arial" w:hAnsi="Arial" w:cs="Arial"/>
          <w:color w:val="000000"/>
          <w:lang w:val="en-US" w:eastAsia="nb-NO"/>
        </w:rPr>
        <w:tab/>
      </w:r>
      <w:r w:rsidRPr="00567EAA">
        <w:rPr>
          <w:rFonts w:ascii="Arial" w:hAnsi="Arial" w:cs="Arial"/>
          <w:color w:val="000000"/>
          <w:lang w:val="en-US" w:eastAsia="nb-NO"/>
        </w:rPr>
        <w:t>submit a consolidated progress report to NAV 59.</w:t>
      </w:r>
    </w:p>
    <w:p w14:paraId="0EA1D826" w14:textId="77777777" w:rsidR="00F9475A" w:rsidRDefault="00F9475A" w:rsidP="00AE3C88">
      <w:pPr>
        <w:autoSpaceDE w:val="0"/>
        <w:autoSpaceDN w:val="0"/>
        <w:adjustRightInd w:val="0"/>
        <w:jc w:val="both"/>
        <w:rPr>
          <w:rFonts w:ascii="ArialMT" w:hAnsi="ArialMT" w:cs="ArialMT"/>
          <w:lang w:val="en-US" w:eastAsia="nb-NO"/>
        </w:rPr>
      </w:pPr>
    </w:p>
    <w:p w14:paraId="71EDDE7A" w14:textId="77777777" w:rsidR="004432C6" w:rsidRDefault="004432C6" w:rsidP="00AE3C88">
      <w:pPr>
        <w:autoSpaceDE w:val="0"/>
        <w:autoSpaceDN w:val="0"/>
        <w:adjustRightInd w:val="0"/>
        <w:jc w:val="both"/>
        <w:rPr>
          <w:rFonts w:ascii="ArialMT" w:hAnsi="ArialMT" w:cs="ArialMT"/>
          <w:b/>
          <w:lang w:val="en-US" w:eastAsia="nb-NO"/>
        </w:rPr>
      </w:pPr>
    </w:p>
    <w:p w14:paraId="4D7CE2C2" w14:textId="77777777" w:rsidR="00C0311A" w:rsidRDefault="00C0311A" w:rsidP="00AE3C88">
      <w:pPr>
        <w:autoSpaceDE w:val="0"/>
        <w:autoSpaceDN w:val="0"/>
        <w:adjustRightInd w:val="0"/>
        <w:jc w:val="both"/>
        <w:rPr>
          <w:rFonts w:ascii="ArialMT" w:hAnsi="ArialMT" w:cs="ArialMT"/>
          <w:b/>
          <w:lang w:val="en-US" w:eastAsia="nb-NO"/>
        </w:rPr>
      </w:pPr>
      <w:r>
        <w:rPr>
          <w:rFonts w:ascii="ArialMT" w:hAnsi="ArialMT" w:cs="ArialMT"/>
          <w:b/>
          <w:lang w:val="en-US" w:eastAsia="nb-NO"/>
        </w:rPr>
        <w:t xml:space="preserve">Finalizing the </w:t>
      </w:r>
      <w:r w:rsidR="002265AE">
        <w:rPr>
          <w:rFonts w:ascii="ArialMT" w:hAnsi="ArialMT" w:cs="ArialMT"/>
          <w:b/>
          <w:lang w:val="en-US" w:eastAsia="nb-NO"/>
        </w:rPr>
        <w:t xml:space="preserve">Risk and </w:t>
      </w:r>
      <w:r>
        <w:rPr>
          <w:rFonts w:ascii="ArialMT" w:hAnsi="ArialMT" w:cs="ArialMT"/>
          <w:b/>
          <w:lang w:val="en-US" w:eastAsia="nb-NO"/>
        </w:rPr>
        <w:t>Cost Benefit Analyses</w:t>
      </w:r>
    </w:p>
    <w:p w14:paraId="4B1410CE" w14:textId="77777777" w:rsidR="00C0311A" w:rsidRDefault="00670291" w:rsidP="00C0311A">
      <w:pPr>
        <w:jc w:val="both"/>
        <w:rPr>
          <w:rFonts w:ascii="ArialMT" w:hAnsi="ArialMT" w:cs="ArialMT"/>
          <w:lang w:val="en-US"/>
        </w:rPr>
      </w:pPr>
      <w:r>
        <w:rPr>
          <w:rFonts w:ascii="ArialMT" w:hAnsi="ArialMT" w:cs="ArialMT"/>
          <w:lang w:val="en-US" w:eastAsia="nb-NO"/>
        </w:rPr>
        <w:t>6</w:t>
      </w:r>
      <w:r w:rsidR="00C0311A" w:rsidRPr="00C0311A">
        <w:rPr>
          <w:rFonts w:ascii="ArialMT" w:hAnsi="ArialMT" w:cs="ArialMT"/>
          <w:lang w:val="en-US" w:eastAsia="nb-NO"/>
        </w:rPr>
        <w:tab/>
      </w:r>
      <w:r w:rsidR="00C0311A">
        <w:rPr>
          <w:rFonts w:ascii="ArialMT" w:hAnsi="ArialMT" w:cs="ArialMT"/>
          <w:lang w:val="en-US"/>
        </w:rPr>
        <w:t xml:space="preserve">NAV 58 noted the completion of the </w:t>
      </w:r>
      <w:r w:rsidR="006B3500">
        <w:rPr>
          <w:rFonts w:ascii="ArialMT" w:hAnsi="ArialMT" w:cs="ArialMT"/>
          <w:lang w:val="en-US"/>
        </w:rPr>
        <w:t>G</w:t>
      </w:r>
      <w:r w:rsidR="00C0311A">
        <w:rPr>
          <w:rFonts w:ascii="ArialMT" w:hAnsi="ArialMT" w:cs="ArialMT"/>
          <w:lang w:val="en-US"/>
        </w:rPr>
        <w:t xml:space="preserve">ap </w:t>
      </w:r>
      <w:r w:rsidR="006B3500">
        <w:rPr>
          <w:rFonts w:ascii="ArialMT" w:hAnsi="ArialMT" w:cs="ArialMT"/>
          <w:lang w:val="en-US"/>
        </w:rPr>
        <w:t>A</w:t>
      </w:r>
      <w:r w:rsidR="00C0311A">
        <w:rPr>
          <w:rFonts w:ascii="ArialMT" w:hAnsi="ArialMT" w:cs="ArialMT"/>
          <w:lang w:val="en-US"/>
        </w:rPr>
        <w:t>nalysis (</w:t>
      </w:r>
      <w:r w:rsidR="00C0311A" w:rsidRPr="00C0311A">
        <w:rPr>
          <w:rFonts w:ascii="ArialMT" w:hAnsi="ArialMT" w:cs="ArialMT"/>
          <w:lang w:val="en-US"/>
        </w:rPr>
        <w:t>NAV 58/WP.1, paragraph 6.38</w:t>
      </w:r>
      <w:r w:rsidR="00F25268">
        <w:rPr>
          <w:rFonts w:ascii="ArialMT" w:hAnsi="ArialMT" w:cs="ArialMT"/>
          <w:lang w:val="en-US"/>
        </w:rPr>
        <w:t>.1</w:t>
      </w:r>
      <w:r w:rsidR="00C0311A">
        <w:rPr>
          <w:rFonts w:ascii="ArialMT" w:hAnsi="ArialMT" w:cs="ArialMT"/>
          <w:lang w:val="en-US"/>
        </w:rPr>
        <w:t>)</w:t>
      </w:r>
      <w:r w:rsidR="0004488C">
        <w:rPr>
          <w:rFonts w:ascii="ArialMT" w:hAnsi="ArialMT" w:cs="ArialMT"/>
          <w:lang w:val="en-US"/>
        </w:rPr>
        <w:t>.</w:t>
      </w:r>
    </w:p>
    <w:p w14:paraId="5BD590FE" w14:textId="77777777" w:rsidR="00734BD4" w:rsidRPr="00734BD4" w:rsidRDefault="00C0311A" w:rsidP="00734BD4">
      <w:pPr>
        <w:jc w:val="both"/>
        <w:rPr>
          <w:rFonts w:ascii="Arial" w:hAnsi="Arial" w:cs="Arial"/>
          <w:lang w:val="en-US"/>
        </w:rPr>
      </w:pPr>
      <w:r w:rsidRPr="00EF4D34">
        <w:rPr>
          <w:rFonts w:ascii="ArialMT" w:hAnsi="ArialMT" w:cs="ArialMT"/>
          <w:lang w:val="en-US"/>
        </w:rPr>
        <w:t xml:space="preserve">The </w:t>
      </w:r>
      <w:r>
        <w:rPr>
          <w:rFonts w:ascii="ArialMT" w:hAnsi="ArialMT" w:cs="ArialMT"/>
          <w:lang w:val="en-US"/>
        </w:rPr>
        <w:t>next step will be the i</w:t>
      </w:r>
      <w:r w:rsidRPr="00EF4D34">
        <w:rPr>
          <w:rFonts w:ascii="ArialMT" w:hAnsi="ArialMT" w:cs="ArialMT"/>
          <w:lang w:val="en-US"/>
        </w:rPr>
        <w:t>dentif</w:t>
      </w:r>
      <w:r>
        <w:rPr>
          <w:rFonts w:ascii="ArialMT" w:hAnsi="ArialMT" w:cs="ArialMT"/>
          <w:lang w:val="en-US"/>
        </w:rPr>
        <w:t>ication of</w:t>
      </w:r>
      <w:r w:rsidRPr="00EF4D34">
        <w:rPr>
          <w:rFonts w:ascii="ArialMT" w:hAnsi="ArialMT" w:cs="ArialMT"/>
          <w:lang w:val="en-US"/>
        </w:rPr>
        <w:t xml:space="preserve"> the Risk Control Options </w:t>
      </w:r>
      <w:r>
        <w:rPr>
          <w:rFonts w:ascii="ArialMT" w:hAnsi="ArialMT" w:cs="ArialMT"/>
          <w:lang w:val="en-US"/>
        </w:rPr>
        <w:t>(RCOs) which</w:t>
      </w:r>
      <w:r w:rsidRPr="00EF4D34">
        <w:rPr>
          <w:rFonts w:ascii="ArialMT" w:hAnsi="ArialMT" w:cs="ArialMT"/>
          <w:lang w:val="en-US"/>
        </w:rPr>
        <w:t xml:space="preserve"> will be subjected to Formal Safety Assessment (FSA)</w:t>
      </w:r>
      <w:r>
        <w:rPr>
          <w:rFonts w:ascii="ArialMT" w:hAnsi="ArialMT" w:cs="ArialMT"/>
          <w:lang w:val="en-US"/>
        </w:rPr>
        <w:t xml:space="preserve"> for </w:t>
      </w:r>
      <w:r w:rsidR="0004488C">
        <w:rPr>
          <w:rFonts w:ascii="ArialMT" w:hAnsi="ArialMT" w:cs="ArialMT"/>
          <w:lang w:val="en-US"/>
        </w:rPr>
        <w:t>R</w:t>
      </w:r>
      <w:r>
        <w:rPr>
          <w:rFonts w:ascii="ArialMT" w:hAnsi="ArialMT" w:cs="ArialMT"/>
          <w:lang w:val="en-US"/>
        </w:rPr>
        <w:t xml:space="preserve">isk and </w:t>
      </w:r>
      <w:r w:rsidR="0004488C">
        <w:rPr>
          <w:rFonts w:ascii="ArialMT" w:hAnsi="ArialMT" w:cs="ArialMT"/>
          <w:lang w:val="en-US"/>
        </w:rPr>
        <w:t>C</w:t>
      </w:r>
      <w:r>
        <w:rPr>
          <w:rFonts w:ascii="ArialMT" w:hAnsi="ArialMT" w:cs="ArialMT"/>
          <w:lang w:val="en-US"/>
        </w:rPr>
        <w:t>ost</w:t>
      </w:r>
      <w:r w:rsidR="0004488C">
        <w:rPr>
          <w:rFonts w:ascii="ArialMT" w:hAnsi="ArialMT" w:cs="ArialMT"/>
          <w:lang w:val="en-US"/>
        </w:rPr>
        <w:t xml:space="preserve"> B</w:t>
      </w:r>
      <w:r>
        <w:rPr>
          <w:rFonts w:ascii="ArialMT" w:hAnsi="ArialMT" w:cs="ArialMT"/>
          <w:lang w:val="en-US"/>
        </w:rPr>
        <w:t xml:space="preserve">enefit </w:t>
      </w:r>
      <w:r w:rsidRPr="00EF4D34">
        <w:rPr>
          <w:rFonts w:ascii="ArialMT" w:hAnsi="ArialMT" w:cs="ArialMT"/>
          <w:lang w:val="en-US"/>
        </w:rPr>
        <w:t>analys</w:t>
      </w:r>
      <w:r>
        <w:rPr>
          <w:rFonts w:ascii="ArialMT" w:hAnsi="ArialMT" w:cs="ArialMT"/>
          <w:lang w:val="en-US"/>
        </w:rPr>
        <w:t>e</w:t>
      </w:r>
      <w:r w:rsidRPr="00EF4D34">
        <w:rPr>
          <w:rFonts w:ascii="ArialMT" w:hAnsi="ArialMT" w:cs="ArialMT"/>
          <w:lang w:val="en-US"/>
        </w:rPr>
        <w:t>s.</w:t>
      </w:r>
      <w:r w:rsidR="00734BD4">
        <w:rPr>
          <w:rFonts w:ascii="ArialMT" w:hAnsi="ArialMT" w:cs="ArialMT"/>
          <w:lang w:val="en-US"/>
        </w:rPr>
        <w:t xml:space="preserve"> </w:t>
      </w:r>
      <w:r w:rsidR="00734BD4" w:rsidRPr="00734BD4">
        <w:rPr>
          <w:rFonts w:ascii="Arial" w:hAnsi="Arial" w:cs="Arial"/>
          <w:lang w:val="en-US"/>
        </w:rPr>
        <w:t>The objective of this</w:t>
      </w:r>
      <w:r w:rsidR="002650D6">
        <w:rPr>
          <w:rFonts w:ascii="Arial" w:hAnsi="Arial" w:cs="Arial"/>
          <w:lang w:val="en-US"/>
        </w:rPr>
        <w:t xml:space="preserve"> step is</w:t>
      </w:r>
      <w:r w:rsidR="00734BD4" w:rsidRPr="00734BD4">
        <w:rPr>
          <w:rFonts w:ascii="Arial" w:hAnsi="Arial" w:cs="Arial"/>
          <w:lang w:val="en-US"/>
        </w:rPr>
        <w:t xml:space="preserve"> to facilitate the decision-making recommendations.</w:t>
      </w:r>
    </w:p>
    <w:p w14:paraId="2B28382A" w14:textId="77777777" w:rsidR="0004488C" w:rsidRDefault="00670291" w:rsidP="00C0311A">
      <w:pPr>
        <w:jc w:val="both"/>
        <w:rPr>
          <w:rFonts w:ascii="ArialMT" w:hAnsi="ArialMT" w:cs="ArialMT"/>
          <w:lang w:val="en-US"/>
        </w:rPr>
      </w:pPr>
      <w:r>
        <w:rPr>
          <w:rFonts w:ascii="ArialMT" w:hAnsi="ArialMT" w:cs="ArialMT"/>
          <w:lang w:val="en-US"/>
        </w:rPr>
        <w:t>7</w:t>
      </w:r>
      <w:r w:rsidR="0004488C">
        <w:rPr>
          <w:rFonts w:ascii="ArialMT" w:hAnsi="ArialMT" w:cs="ArialMT"/>
          <w:lang w:val="en-US"/>
        </w:rPr>
        <w:tab/>
      </w:r>
      <w:r w:rsidR="00C0311A" w:rsidRPr="00EF4D34">
        <w:rPr>
          <w:rFonts w:ascii="ArialMT" w:hAnsi="ArialMT" w:cs="ArialMT"/>
          <w:lang w:val="en-US"/>
        </w:rPr>
        <w:t xml:space="preserve"> </w:t>
      </w:r>
      <w:r w:rsidR="0004488C">
        <w:rPr>
          <w:rFonts w:ascii="ArialMT" w:hAnsi="ArialMT" w:cs="ArialMT"/>
          <w:lang w:val="en-US"/>
        </w:rPr>
        <w:t>At NAV 58 the chairman of the Working Group on e-navigation, in his capacity as coordinator of the CG, gave a presentation outlining the FSA methodology, the identification of RCOs, and how the Risk and Cost Benefit analyses were intended to be undertaken based on the identified RCOs. (NAV 58/WP.6/Rev.1, paragraph 3.15).</w:t>
      </w:r>
    </w:p>
    <w:p w14:paraId="40FF7F92" w14:textId="77777777" w:rsidR="0004488C" w:rsidRDefault="003100F4" w:rsidP="00C0311A">
      <w:pPr>
        <w:jc w:val="both"/>
        <w:rPr>
          <w:rFonts w:ascii="ArialMT" w:hAnsi="ArialMT" w:cs="ArialMT"/>
          <w:i/>
          <w:lang w:val="en-US"/>
        </w:rPr>
      </w:pPr>
      <w:r>
        <w:rPr>
          <w:rFonts w:ascii="ArialMT" w:hAnsi="ArialMT" w:cs="ArialMT"/>
          <w:lang w:val="en-US"/>
        </w:rPr>
        <w:t>T</w:t>
      </w:r>
      <w:r w:rsidR="0004488C">
        <w:rPr>
          <w:rFonts w:ascii="ArialMT" w:hAnsi="ArialMT" w:cs="ArialMT"/>
          <w:lang w:val="en-US"/>
        </w:rPr>
        <w:t xml:space="preserve">he chairman’s presentation </w:t>
      </w:r>
      <w:r>
        <w:rPr>
          <w:rFonts w:ascii="ArialMT" w:hAnsi="ArialMT" w:cs="ArialMT"/>
          <w:lang w:val="en-US"/>
        </w:rPr>
        <w:t xml:space="preserve">may be found </w:t>
      </w:r>
      <w:r w:rsidR="0004488C">
        <w:rPr>
          <w:rFonts w:ascii="ArialMT" w:hAnsi="ArialMT" w:cs="ArialMT"/>
          <w:lang w:val="en-US"/>
        </w:rPr>
        <w:t xml:space="preserve">at </w:t>
      </w:r>
      <w:hyperlink r:id="rId9" w:history="1">
        <w:r w:rsidR="000C3CB9" w:rsidRPr="004B7EE2">
          <w:rPr>
            <w:rStyle w:val="Hyperlink"/>
            <w:rFonts w:ascii="ArialMT" w:hAnsi="ArialMT" w:cs="ArialMT"/>
            <w:i/>
            <w:lang w:val="en-US"/>
          </w:rPr>
          <w:t>www.e-nav.no</w:t>
        </w:r>
      </w:hyperlink>
    </w:p>
    <w:p w14:paraId="24CDD57D" w14:textId="77777777" w:rsidR="000C3CB9" w:rsidRDefault="00955E1E" w:rsidP="00C0311A">
      <w:pPr>
        <w:jc w:val="both"/>
        <w:rPr>
          <w:rFonts w:ascii="ArialMT" w:hAnsi="ArialMT" w:cs="ArialMT"/>
          <w:lang w:val="en-US"/>
        </w:rPr>
      </w:pPr>
      <w:r>
        <w:rPr>
          <w:rFonts w:ascii="ArialMT" w:hAnsi="ArialMT" w:cs="ArialMT"/>
          <w:lang w:val="en-US"/>
        </w:rPr>
        <w:t>Th</w:t>
      </w:r>
      <w:r w:rsidR="000C3CB9">
        <w:rPr>
          <w:rFonts w:ascii="ArialMT" w:hAnsi="ArialMT" w:cs="ArialMT"/>
          <w:lang w:val="en-US"/>
        </w:rPr>
        <w:t>e use of the FSA methodology</w:t>
      </w:r>
      <w:r>
        <w:rPr>
          <w:rFonts w:ascii="ArialMT" w:hAnsi="ArialMT" w:cs="ArialMT"/>
          <w:lang w:val="en-US"/>
        </w:rPr>
        <w:t xml:space="preserve"> was endorsed by the Sub-Committee. </w:t>
      </w:r>
    </w:p>
    <w:p w14:paraId="0783E0E6" w14:textId="77777777" w:rsidR="00E00A3A" w:rsidRDefault="000C3CB9" w:rsidP="00C0311A">
      <w:pPr>
        <w:jc w:val="both"/>
        <w:rPr>
          <w:rFonts w:ascii="ArialMT" w:hAnsi="ArialMT" w:cs="ArialMT"/>
          <w:lang w:val="en-US"/>
        </w:rPr>
      </w:pPr>
      <w:r>
        <w:rPr>
          <w:rFonts w:ascii="ArialMT" w:hAnsi="ArialMT" w:cs="ArialMT"/>
          <w:lang w:val="en-US"/>
        </w:rPr>
        <w:t>8</w:t>
      </w:r>
      <w:r w:rsidR="00E00A3A">
        <w:rPr>
          <w:rFonts w:ascii="ArialMT" w:hAnsi="ArialMT" w:cs="ArialMT"/>
          <w:lang w:val="en-US"/>
        </w:rPr>
        <w:tab/>
        <w:t>The schedule for performing the FSA is pr</w:t>
      </w:r>
      <w:ins w:id="26" w:author="Alimchandani, Mahesh" w:date="2012-09-06T14:50:00Z">
        <w:r w:rsidR="00EB0780">
          <w:rPr>
            <w:rFonts w:ascii="ArialMT" w:hAnsi="ArialMT" w:cs="ArialMT"/>
            <w:lang w:val="en-US"/>
          </w:rPr>
          <w:t>ovided</w:t>
        </w:r>
      </w:ins>
      <w:del w:id="27" w:author="Alimchandani, Mahesh" w:date="2012-09-06T14:50:00Z">
        <w:r w:rsidR="00E00A3A" w:rsidDel="00EB0780">
          <w:rPr>
            <w:rFonts w:ascii="ArialMT" w:hAnsi="ArialMT" w:cs="ArialMT"/>
            <w:lang w:val="en-US"/>
          </w:rPr>
          <w:delText>esented</w:delText>
        </w:r>
      </w:del>
      <w:r w:rsidR="00E00A3A">
        <w:rPr>
          <w:rFonts w:ascii="ArialMT" w:hAnsi="ArialMT" w:cs="ArialMT"/>
          <w:lang w:val="en-US"/>
        </w:rPr>
        <w:t xml:space="preserve"> in </w:t>
      </w:r>
      <w:r w:rsidR="00E00A3A" w:rsidRPr="00327B00">
        <w:rPr>
          <w:rFonts w:ascii="ArialMT" w:hAnsi="ArialMT" w:cs="ArialMT"/>
          <w:b/>
          <w:lang w:val="en-US"/>
        </w:rPr>
        <w:t>Annex 1</w:t>
      </w:r>
      <w:r w:rsidR="00E00A3A">
        <w:rPr>
          <w:rFonts w:ascii="ArialMT" w:hAnsi="ArialMT" w:cs="ArialMT"/>
          <w:lang w:val="en-US"/>
        </w:rPr>
        <w:t xml:space="preserve"> of this document.</w:t>
      </w:r>
    </w:p>
    <w:p w14:paraId="69578BC7" w14:textId="77777777" w:rsidR="003100F4" w:rsidRPr="003100F4" w:rsidRDefault="003100F4" w:rsidP="00C0311A">
      <w:pPr>
        <w:jc w:val="both"/>
        <w:rPr>
          <w:rFonts w:ascii="ArialMT" w:hAnsi="ArialMT" w:cs="ArialMT"/>
          <w:b/>
          <w:lang w:val="en-US"/>
        </w:rPr>
      </w:pPr>
      <w:r w:rsidRPr="003100F4">
        <w:rPr>
          <w:rFonts w:ascii="ArialMT" w:hAnsi="ArialMT" w:cs="ArialMT"/>
          <w:b/>
          <w:lang w:val="en-US"/>
        </w:rPr>
        <w:t>Potential e-navigation solutions</w:t>
      </w:r>
    </w:p>
    <w:p w14:paraId="5E9A4249" w14:textId="77777777" w:rsidR="00E54409" w:rsidRDefault="00613677" w:rsidP="00C0311A">
      <w:pPr>
        <w:jc w:val="both"/>
        <w:rPr>
          <w:rFonts w:ascii="ArialMT" w:hAnsi="ArialMT" w:cs="ArialMT"/>
          <w:lang w:val="en-US"/>
        </w:rPr>
      </w:pPr>
      <w:r>
        <w:rPr>
          <w:rFonts w:ascii="ArialMT" w:hAnsi="ArialMT" w:cs="ArialMT"/>
          <w:lang w:val="en-US"/>
        </w:rPr>
        <w:t>9</w:t>
      </w:r>
      <w:r w:rsidR="003100F4">
        <w:rPr>
          <w:rFonts w:ascii="ArialMT" w:hAnsi="ArialMT" w:cs="ArialMT"/>
          <w:lang w:val="en-US"/>
        </w:rPr>
        <w:tab/>
      </w:r>
      <w:r w:rsidR="00E54409">
        <w:rPr>
          <w:rFonts w:ascii="ArialMT" w:hAnsi="ArialMT" w:cs="ArialMT"/>
          <w:lang w:val="en-US"/>
        </w:rPr>
        <w:t>At NAV 58 the Working Group on e-navigation noted that the list of e-navigation solutions (NAV 58/6, Annex 2) was not exhaustive and that further e-navigation solutions should be developed, in particular, those related to the shore side and the relationship between ship and shore. (NAV 58/WP.6/ Rev.1, paragraph 3.8).</w:t>
      </w:r>
    </w:p>
    <w:p w14:paraId="5EEDC10F" w14:textId="77777777" w:rsidR="00920338" w:rsidRDefault="00920338" w:rsidP="00C0311A">
      <w:pPr>
        <w:jc w:val="both"/>
        <w:rPr>
          <w:rFonts w:ascii="ArialMT" w:hAnsi="ArialMT" w:cs="ArialMT"/>
          <w:lang w:val="en-US"/>
        </w:rPr>
      </w:pPr>
      <w:r>
        <w:rPr>
          <w:rFonts w:ascii="ArialMT" w:hAnsi="ArialMT" w:cs="ArialMT"/>
          <w:lang w:val="en-US"/>
        </w:rPr>
        <w:t>The Working Group also was of the opinion that e-navigation solutions should be goal-based and their descriptions should be kept generic, which would then be expanded during the FSA process. (NAV 58/</w:t>
      </w:r>
      <w:r w:rsidR="006B3500">
        <w:rPr>
          <w:rFonts w:ascii="ArialMT" w:hAnsi="ArialMT" w:cs="ArialMT"/>
          <w:lang w:val="en-US"/>
        </w:rPr>
        <w:t>WP</w:t>
      </w:r>
      <w:r>
        <w:rPr>
          <w:rFonts w:ascii="ArialMT" w:hAnsi="ArialMT" w:cs="ArialMT"/>
          <w:lang w:val="en-US"/>
        </w:rPr>
        <w:t>.6 /Rev.1,paragraph 3.7.1).</w:t>
      </w:r>
    </w:p>
    <w:p w14:paraId="621454C8" w14:textId="77777777" w:rsidR="003100F4" w:rsidRDefault="00613677" w:rsidP="00C0311A">
      <w:pPr>
        <w:jc w:val="both"/>
        <w:rPr>
          <w:rFonts w:ascii="ArialMT" w:hAnsi="ArialMT" w:cs="ArialMT"/>
          <w:lang w:val="en-US"/>
        </w:rPr>
      </w:pPr>
      <w:r>
        <w:rPr>
          <w:rFonts w:ascii="ArialMT" w:hAnsi="ArialMT" w:cs="ArialMT"/>
          <w:lang w:val="en-US"/>
        </w:rPr>
        <w:t>10</w:t>
      </w:r>
      <w:r>
        <w:rPr>
          <w:rFonts w:ascii="ArialMT" w:hAnsi="ArialMT" w:cs="ArialMT"/>
          <w:lang w:val="en-US"/>
        </w:rPr>
        <w:tab/>
      </w:r>
      <w:r w:rsidR="00E54409">
        <w:rPr>
          <w:rFonts w:ascii="ArialMT" w:hAnsi="ArialMT" w:cs="ArialMT"/>
          <w:lang w:val="en-US"/>
        </w:rPr>
        <w:t>The Sub-Committee endorsed the preliminary list of potential e-navigation solutions, as work in progress, and agreed that the list should be used as the basis for the further identification of RCOs, as preparation for the FSA (NAV 58/WP.1, paragraph 6.38.2).</w:t>
      </w:r>
    </w:p>
    <w:p w14:paraId="410571EB" w14:textId="77777777" w:rsidR="00920338" w:rsidRDefault="00670291" w:rsidP="00C0311A">
      <w:pPr>
        <w:jc w:val="both"/>
        <w:rPr>
          <w:rFonts w:ascii="ArialMT" w:hAnsi="ArialMT" w:cs="ArialMT"/>
          <w:lang w:val="en-US"/>
        </w:rPr>
      </w:pPr>
      <w:r>
        <w:rPr>
          <w:rFonts w:ascii="ArialMT" w:hAnsi="ArialMT" w:cs="ArialMT"/>
          <w:lang w:val="en-US"/>
        </w:rPr>
        <w:t>11</w:t>
      </w:r>
      <w:r w:rsidR="00920338">
        <w:rPr>
          <w:rFonts w:ascii="ArialMT" w:hAnsi="ArialMT" w:cs="ArialMT"/>
          <w:lang w:val="en-US"/>
        </w:rPr>
        <w:tab/>
        <w:t xml:space="preserve">A further developed list of e-navigation solutions, including the shore side, is </w:t>
      </w:r>
      <w:r w:rsidR="00327B00">
        <w:rPr>
          <w:rFonts w:ascii="ArialMT" w:hAnsi="ArialMT" w:cs="ArialMT"/>
          <w:lang w:val="en-US"/>
        </w:rPr>
        <w:t xml:space="preserve">presented in </w:t>
      </w:r>
      <w:r w:rsidR="00920338" w:rsidRPr="00327B00">
        <w:rPr>
          <w:rFonts w:ascii="ArialMT" w:hAnsi="ArialMT" w:cs="ArialMT"/>
          <w:b/>
          <w:lang w:val="en-US"/>
        </w:rPr>
        <w:t>Annex 2</w:t>
      </w:r>
      <w:r w:rsidR="00327B00">
        <w:rPr>
          <w:rFonts w:ascii="ArialMT" w:hAnsi="ArialMT" w:cs="ArialMT"/>
          <w:b/>
          <w:lang w:val="en-US"/>
        </w:rPr>
        <w:t xml:space="preserve"> </w:t>
      </w:r>
      <w:r w:rsidR="00327B00" w:rsidRPr="00327B00">
        <w:rPr>
          <w:rFonts w:ascii="ArialMT" w:hAnsi="ArialMT" w:cs="ArialMT"/>
          <w:lang w:val="en-US"/>
        </w:rPr>
        <w:t>of this document</w:t>
      </w:r>
      <w:r w:rsidR="00920338">
        <w:rPr>
          <w:rFonts w:ascii="ArialMT" w:hAnsi="ArialMT" w:cs="ArialMT"/>
          <w:lang w:val="en-US"/>
        </w:rPr>
        <w:t>. New text is marked in red.</w:t>
      </w:r>
    </w:p>
    <w:p w14:paraId="08F0287B" w14:textId="77777777" w:rsidR="00C92A5C" w:rsidRPr="00D26660" w:rsidRDefault="00670291" w:rsidP="00C92A5C">
      <w:pPr>
        <w:jc w:val="both"/>
        <w:rPr>
          <w:rFonts w:ascii="Arial" w:hAnsi="Arial" w:cs="Arial"/>
          <w:szCs w:val="24"/>
          <w:lang w:val="en-US"/>
        </w:rPr>
      </w:pPr>
      <w:r>
        <w:rPr>
          <w:rFonts w:ascii="ArialMT" w:hAnsi="ArialMT" w:cs="ArialMT"/>
          <w:lang w:val="en-US"/>
        </w:rPr>
        <w:lastRenderedPageBreak/>
        <w:t>12</w:t>
      </w:r>
      <w:r w:rsidR="00C92A5C">
        <w:rPr>
          <w:rFonts w:ascii="ArialMT" w:hAnsi="ArialMT" w:cs="ArialMT"/>
          <w:lang w:val="en-US"/>
        </w:rPr>
        <w:tab/>
      </w:r>
      <w:r w:rsidR="00C92A5C" w:rsidRPr="00310BC6">
        <w:rPr>
          <w:rFonts w:ascii="Arial" w:hAnsi="Arial" w:cs="Arial"/>
          <w:b/>
          <w:i/>
          <w:szCs w:val="24"/>
        </w:rPr>
        <w:t xml:space="preserve">The CG is invited to </w:t>
      </w:r>
      <w:r w:rsidR="00C92A5C" w:rsidRPr="00EB0780">
        <w:rPr>
          <w:rFonts w:ascii="Arial" w:hAnsi="Arial" w:cs="Arial"/>
          <w:b/>
          <w:i/>
          <w:szCs w:val="24"/>
          <w:highlight w:val="yellow"/>
          <w:rPrChange w:id="28" w:author="Alimchandani, Mahesh" w:date="2012-09-06T14:52:00Z">
            <w:rPr>
              <w:rFonts w:ascii="Arial" w:hAnsi="Arial" w:cs="Arial"/>
              <w:b/>
              <w:i/>
              <w:szCs w:val="24"/>
            </w:rPr>
          </w:rPrChange>
        </w:rPr>
        <w:t>comment on the description of the potential</w:t>
      </w:r>
      <w:r w:rsidR="00C92A5C" w:rsidRPr="00EB0780">
        <w:rPr>
          <w:rFonts w:ascii="Arial" w:hAnsi="Arial" w:cs="Arial"/>
          <w:b/>
          <w:i/>
          <w:highlight w:val="yellow"/>
          <w:lang w:val="en-US"/>
          <w:rPrChange w:id="29" w:author="Alimchandani, Mahesh" w:date="2012-09-06T14:52:00Z">
            <w:rPr>
              <w:rFonts w:ascii="Arial" w:hAnsi="Arial" w:cs="Arial"/>
              <w:b/>
              <w:i/>
              <w:lang w:val="en-US"/>
            </w:rPr>
          </w:rPrChange>
        </w:rPr>
        <w:t xml:space="preserve"> e-navigation solutions for their development into RCOs as a part of the FSA</w:t>
      </w:r>
      <w:r w:rsidR="00C92A5C" w:rsidRPr="00310BC6">
        <w:rPr>
          <w:rFonts w:ascii="Arial" w:hAnsi="Arial" w:cs="Arial"/>
          <w:b/>
          <w:i/>
          <w:lang w:val="en-US"/>
        </w:rPr>
        <w:t>.</w:t>
      </w:r>
    </w:p>
    <w:p w14:paraId="004D9D93" w14:textId="77777777" w:rsidR="007706D8" w:rsidRPr="007706D8" w:rsidRDefault="007520F7" w:rsidP="00AE3C88">
      <w:pPr>
        <w:autoSpaceDE w:val="0"/>
        <w:autoSpaceDN w:val="0"/>
        <w:adjustRightInd w:val="0"/>
        <w:jc w:val="both"/>
        <w:rPr>
          <w:rFonts w:ascii="ArialMT" w:hAnsi="ArialMT" w:cs="ArialMT"/>
          <w:b/>
          <w:lang w:val="en-US" w:eastAsia="nb-NO"/>
        </w:rPr>
      </w:pPr>
      <w:r>
        <w:rPr>
          <w:rFonts w:ascii="ArialMT" w:hAnsi="ArialMT" w:cs="ArialMT"/>
          <w:b/>
          <w:lang w:val="en-US" w:eastAsia="nb-NO"/>
        </w:rPr>
        <w:t>A detailed ship and shore a</w:t>
      </w:r>
      <w:r w:rsidR="007706D8" w:rsidRPr="007706D8">
        <w:rPr>
          <w:rFonts w:ascii="ArialMT" w:hAnsi="ArialMT" w:cs="ArialMT"/>
          <w:b/>
          <w:lang w:val="en-US" w:eastAsia="nb-NO"/>
        </w:rPr>
        <w:t>rchitecture</w:t>
      </w:r>
    </w:p>
    <w:p w14:paraId="3CA2CE4B" w14:textId="77777777" w:rsidR="007706D8" w:rsidRDefault="00670291" w:rsidP="00AE3C88">
      <w:pPr>
        <w:autoSpaceDE w:val="0"/>
        <w:autoSpaceDN w:val="0"/>
        <w:adjustRightInd w:val="0"/>
        <w:jc w:val="both"/>
        <w:rPr>
          <w:rFonts w:ascii="ArialMT" w:hAnsi="ArialMT" w:cs="ArialMT"/>
          <w:lang w:val="en-US" w:eastAsia="nb-NO"/>
        </w:rPr>
      </w:pPr>
      <w:r>
        <w:rPr>
          <w:rFonts w:ascii="ArialMT" w:hAnsi="ArialMT" w:cs="ArialMT"/>
          <w:lang w:val="en-US" w:eastAsia="nb-NO"/>
        </w:rPr>
        <w:t>13</w:t>
      </w:r>
      <w:r w:rsidR="007E50E1">
        <w:rPr>
          <w:rFonts w:ascii="ArialMT" w:hAnsi="ArialMT" w:cs="ArialMT"/>
          <w:lang w:val="en-US" w:eastAsia="nb-NO"/>
        </w:rPr>
        <w:tab/>
      </w:r>
      <w:r w:rsidR="007706D8">
        <w:rPr>
          <w:rFonts w:ascii="ArialMT" w:hAnsi="ArialMT" w:cs="ArialMT"/>
          <w:lang w:val="en-US" w:eastAsia="nb-NO"/>
        </w:rPr>
        <w:t>The overarching e-navigation architecture was presented in the report of the Correspondence Group to NAV/57 (NAV57/WP6). Further detailing the architecture one should take</w:t>
      </w:r>
      <w:r w:rsidR="007706D8" w:rsidRPr="001A426F">
        <w:rPr>
          <w:rFonts w:ascii="ArialMT" w:hAnsi="ArialMT" w:cs="ArialMT"/>
          <w:lang w:val="en-US" w:eastAsia="nb-NO"/>
        </w:rPr>
        <w:t xml:space="preserve"> into account the use of the IHO's S-100 </w:t>
      </w:r>
      <w:r w:rsidR="007706D8">
        <w:rPr>
          <w:rFonts w:ascii="ArialMT" w:hAnsi="ArialMT" w:cs="ArialMT"/>
          <w:lang w:val="en-US" w:eastAsia="nb-NO"/>
        </w:rPr>
        <w:t>S</w:t>
      </w:r>
      <w:r w:rsidR="007706D8" w:rsidRPr="001A426F">
        <w:rPr>
          <w:rFonts w:ascii="ArialMT" w:hAnsi="ArialMT" w:cs="ArialMT"/>
          <w:lang w:val="en-US" w:eastAsia="nb-NO"/>
        </w:rPr>
        <w:t>tandard</w:t>
      </w:r>
      <w:r w:rsidR="00935D6B">
        <w:rPr>
          <w:rFonts w:ascii="ArialMT" w:hAnsi="ArialMT" w:cs="ArialMT"/>
          <w:lang w:val="en-US" w:eastAsia="nb-NO"/>
        </w:rPr>
        <w:t xml:space="preserve"> and Registry</w:t>
      </w:r>
      <w:r w:rsidR="007706D8">
        <w:rPr>
          <w:rFonts w:ascii="ArialMT" w:hAnsi="ArialMT" w:cs="ArialMT"/>
          <w:lang w:val="en-US" w:eastAsia="nb-NO"/>
        </w:rPr>
        <w:t>.</w:t>
      </w:r>
      <w:r w:rsidR="00935D6B">
        <w:rPr>
          <w:rFonts w:ascii="ArialMT" w:hAnsi="ArialMT" w:cs="ArialMT"/>
          <w:lang w:val="en-US" w:eastAsia="nb-NO"/>
        </w:rPr>
        <w:t xml:space="preserve">  </w:t>
      </w:r>
    </w:p>
    <w:p w14:paraId="4CD0EE6F" w14:textId="77777777" w:rsidR="00F25268" w:rsidRDefault="00670291" w:rsidP="00AE3C88">
      <w:pPr>
        <w:autoSpaceDE w:val="0"/>
        <w:autoSpaceDN w:val="0"/>
        <w:adjustRightInd w:val="0"/>
        <w:jc w:val="both"/>
        <w:rPr>
          <w:rFonts w:ascii="Arial" w:hAnsi="Arial" w:cs="Arial"/>
          <w:lang w:val="en-US"/>
        </w:rPr>
      </w:pPr>
      <w:r>
        <w:rPr>
          <w:rFonts w:ascii="Arial" w:hAnsi="Arial" w:cs="Arial"/>
          <w:lang w:val="en-US" w:eastAsia="nb-NO"/>
        </w:rPr>
        <w:t>14</w:t>
      </w:r>
      <w:r w:rsidR="007E50E1">
        <w:rPr>
          <w:rFonts w:ascii="Arial" w:hAnsi="Arial" w:cs="Arial"/>
          <w:lang w:val="en-US" w:eastAsia="nb-NO"/>
        </w:rPr>
        <w:tab/>
      </w:r>
      <w:r w:rsidR="007706D8" w:rsidRPr="00935D6B">
        <w:rPr>
          <w:rFonts w:ascii="Arial" w:hAnsi="Arial" w:cs="Arial"/>
          <w:lang w:val="en-US" w:eastAsia="nb-NO"/>
        </w:rPr>
        <w:t xml:space="preserve">Using the overarching e-navigation architecture as a framework, the further development of the detailed architecture of both the ship and shore sides will have to take into account the </w:t>
      </w:r>
      <w:r w:rsidR="00935D6B">
        <w:rPr>
          <w:rFonts w:ascii="Arial" w:hAnsi="Arial" w:cs="Arial"/>
          <w:lang w:val="en-US" w:eastAsia="nb-NO"/>
        </w:rPr>
        <w:t xml:space="preserve">outcome of the finalized </w:t>
      </w:r>
      <w:r w:rsidR="006B3500">
        <w:rPr>
          <w:rFonts w:ascii="Arial" w:hAnsi="Arial" w:cs="Arial"/>
          <w:lang w:val="en-US" w:eastAsia="nb-NO"/>
        </w:rPr>
        <w:t>G</w:t>
      </w:r>
      <w:r w:rsidR="007706D8" w:rsidRPr="00935D6B">
        <w:rPr>
          <w:rFonts w:ascii="Arial" w:hAnsi="Arial" w:cs="Arial"/>
          <w:lang w:val="en-US" w:eastAsia="nb-NO"/>
        </w:rPr>
        <w:t xml:space="preserve">ap </w:t>
      </w:r>
      <w:r w:rsidR="006B3500">
        <w:rPr>
          <w:rFonts w:ascii="Arial" w:hAnsi="Arial" w:cs="Arial"/>
          <w:lang w:val="en-US" w:eastAsia="nb-NO"/>
        </w:rPr>
        <w:t>A</w:t>
      </w:r>
      <w:r w:rsidR="007706D8" w:rsidRPr="00935D6B">
        <w:rPr>
          <w:rFonts w:ascii="Arial" w:hAnsi="Arial" w:cs="Arial"/>
          <w:lang w:val="en-US" w:eastAsia="nb-NO"/>
        </w:rPr>
        <w:t xml:space="preserve">nalysis. </w:t>
      </w:r>
      <w:r w:rsidR="00935D6B">
        <w:rPr>
          <w:rFonts w:ascii="Arial" w:hAnsi="Arial" w:cs="Arial"/>
          <w:lang w:val="en-US" w:eastAsia="nb-NO"/>
        </w:rPr>
        <w:t>T</w:t>
      </w:r>
      <w:r w:rsidR="007706D8" w:rsidRPr="00935D6B">
        <w:rPr>
          <w:rFonts w:ascii="Arial" w:hAnsi="Arial" w:cs="Arial"/>
          <w:lang w:val="en-US" w:eastAsia="nb-NO"/>
        </w:rPr>
        <w:t xml:space="preserve">he CG </w:t>
      </w:r>
      <w:r w:rsidR="00935D6B">
        <w:rPr>
          <w:rFonts w:ascii="Arial" w:hAnsi="Arial" w:cs="Arial"/>
          <w:lang w:val="en-US" w:eastAsia="nb-NO"/>
        </w:rPr>
        <w:t xml:space="preserve">has already considered </w:t>
      </w:r>
      <w:r w:rsidR="007706D8" w:rsidRPr="00935D6B">
        <w:rPr>
          <w:rFonts w:ascii="Arial" w:hAnsi="Arial" w:cs="Arial"/>
          <w:lang w:val="en-US" w:eastAsia="nb-NO"/>
        </w:rPr>
        <w:t>the development of the on board architecture including communications to be subject to further study and discussions. An example</w:t>
      </w:r>
      <w:r w:rsidR="00935D6B">
        <w:rPr>
          <w:rFonts w:ascii="Arial" w:hAnsi="Arial" w:cs="Arial"/>
          <w:lang w:val="en-US" w:eastAsia="nb-NO"/>
        </w:rPr>
        <w:t xml:space="preserve"> was</w:t>
      </w:r>
      <w:r w:rsidR="007706D8" w:rsidRPr="00935D6B">
        <w:rPr>
          <w:rFonts w:ascii="Arial" w:hAnsi="Arial" w:cs="Arial"/>
          <w:lang w:val="en-US" w:eastAsia="nb-NO"/>
        </w:rPr>
        <w:t xml:space="preserve"> given in </w:t>
      </w:r>
      <w:r w:rsidR="00935D6B">
        <w:rPr>
          <w:rFonts w:ascii="Arial" w:hAnsi="Arial" w:cs="Arial"/>
          <w:lang w:val="en-US" w:eastAsia="nb-NO"/>
        </w:rPr>
        <w:t xml:space="preserve">its report to NAV 58, (NAV 58/6, </w:t>
      </w:r>
      <w:r w:rsidR="007706D8" w:rsidRPr="00935D6B">
        <w:rPr>
          <w:rFonts w:ascii="Arial" w:hAnsi="Arial" w:cs="Arial"/>
          <w:lang w:val="en-US" w:eastAsia="nb-NO"/>
        </w:rPr>
        <w:t xml:space="preserve">Annex 1: Example of a </w:t>
      </w:r>
      <w:r w:rsidR="007706D8" w:rsidRPr="00935D6B">
        <w:rPr>
          <w:rFonts w:ascii="Arial" w:hAnsi="Arial" w:cs="Arial"/>
          <w:lang w:val="en-US"/>
        </w:rPr>
        <w:t>mor</w:t>
      </w:r>
      <w:r w:rsidR="00935D6B">
        <w:rPr>
          <w:rFonts w:ascii="Arial" w:hAnsi="Arial" w:cs="Arial"/>
          <w:lang w:val="en-US"/>
        </w:rPr>
        <w:t>e detailed onboard architecture)</w:t>
      </w:r>
      <w:r w:rsidR="00A83CC1">
        <w:rPr>
          <w:rFonts w:ascii="Arial" w:hAnsi="Arial" w:cs="Arial"/>
          <w:lang w:val="en-US"/>
        </w:rPr>
        <w:t xml:space="preserve">. The same example is presented as </w:t>
      </w:r>
      <w:r w:rsidR="00A83CC1" w:rsidRPr="00327B00">
        <w:rPr>
          <w:rFonts w:ascii="Arial" w:hAnsi="Arial" w:cs="Arial"/>
          <w:b/>
          <w:lang w:val="en-US"/>
        </w:rPr>
        <w:t>Annex 3</w:t>
      </w:r>
      <w:r w:rsidR="00A83CC1">
        <w:rPr>
          <w:rFonts w:ascii="Arial" w:hAnsi="Arial" w:cs="Arial"/>
          <w:lang w:val="en-US"/>
        </w:rPr>
        <w:t xml:space="preserve"> </w:t>
      </w:r>
      <w:r w:rsidR="00327B00">
        <w:rPr>
          <w:rFonts w:ascii="Arial" w:hAnsi="Arial" w:cs="Arial"/>
          <w:lang w:val="en-US"/>
        </w:rPr>
        <w:t>of</w:t>
      </w:r>
      <w:r w:rsidR="00A83CC1">
        <w:rPr>
          <w:rFonts w:ascii="Arial" w:hAnsi="Arial" w:cs="Arial"/>
          <w:lang w:val="en-US"/>
        </w:rPr>
        <w:t xml:space="preserve"> this document.</w:t>
      </w:r>
      <w:r w:rsidR="00935D6B">
        <w:rPr>
          <w:rFonts w:ascii="Arial" w:hAnsi="Arial" w:cs="Arial"/>
          <w:lang w:val="en-US"/>
        </w:rPr>
        <w:t xml:space="preserve"> </w:t>
      </w:r>
    </w:p>
    <w:p w14:paraId="065802BA" w14:textId="77777777" w:rsidR="00935D6B" w:rsidRPr="00F25268" w:rsidRDefault="00670291" w:rsidP="00AE3C88">
      <w:pPr>
        <w:autoSpaceDE w:val="0"/>
        <w:autoSpaceDN w:val="0"/>
        <w:adjustRightInd w:val="0"/>
        <w:jc w:val="both"/>
        <w:rPr>
          <w:rFonts w:ascii="Arial" w:hAnsi="Arial" w:cs="Arial"/>
          <w:lang w:val="en-US"/>
        </w:rPr>
      </w:pPr>
      <w:r>
        <w:rPr>
          <w:rFonts w:ascii="Arial" w:hAnsi="Arial" w:cs="Arial"/>
          <w:lang w:val="en-US"/>
        </w:rPr>
        <w:t>15</w:t>
      </w:r>
      <w:r w:rsidR="00F25268">
        <w:rPr>
          <w:rFonts w:ascii="Arial" w:hAnsi="Arial" w:cs="Arial"/>
          <w:lang w:val="en-US"/>
        </w:rPr>
        <w:tab/>
      </w:r>
      <w:r w:rsidR="00C519F9">
        <w:rPr>
          <w:rFonts w:ascii="Arial" w:hAnsi="Arial" w:cs="Arial"/>
          <w:lang w:val="en-US"/>
        </w:rPr>
        <w:t xml:space="preserve"> </w:t>
      </w:r>
      <w:r w:rsidR="00F25268">
        <w:rPr>
          <w:rFonts w:ascii="Arial" w:hAnsi="Arial" w:cs="Arial"/>
          <w:lang w:val="en-US"/>
        </w:rPr>
        <w:t>At NAV 58 the Working Group on e-navigation</w:t>
      </w:r>
      <w:r w:rsidR="004C304D">
        <w:rPr>
          <w:rFonts w:ascii="Arial" w:hAnsi="Arial" w:cs="Arial"/>
          <w:lang w:val="en-US"/>
        </w:rPr>
        <w:t xml:space="preserve"> </w:t>
      </w:r>
      <w:r w:rsidR="00F25268">
        <w:rPr>
          <w:rFonts w:ascii="Arial" w:hAnsi="Arial" w:cs="Arial"/>
          <w:lang w:val="en-US"/>
        </w:rPr>
        <w:t>c</w:t>
      </w:r>
      <w:r w:rsidR="00F25268" w:rsidRPr="00F25268">
        <w:rPr>
          <w:rFonts w:ascii="Arial" w:hAnsi="Arial" w:cs="Arial"/>
        </w:rPr>
        <w:t>onsider</w:t>
      </w:r>
      <w:r w:rsidR="00F25268">
        <w:rPr>
          <w:rFonts w:ascii="Arial" w:hAnsi="Arial" w:cs="Arial"/>
        </w:rPr>
        <w:t>ed</w:t>
      </w:r>
      <w:r w:rsidR="00F25268" w:rsidRPr="00F25268">
        <w:rPr>
          <w:rFonts w:ascii="Arial" w:hAnsi="Arial" w:cs="Arial"/>
        </w:rPr>
        <w:t xml:space="preserve"> the comments and observations of the CG concerning the development of the detailed e-navigation architecture for both the ship and shore</w:t>
      </w:r>
      <w:r w:rsidR="00F25268">
        <w:rPr>
          <w:rFonts w:ascii="Arial" w:hAnsi="Arial" w:cs="Arial"/>
        </w:rPr>
        <w:t xml:space="preserve"> </w:t>
      </w:r>
      <w:r w:rsidR="00F25268" w:rsidRPr="00F25268">
        <w:rPr>
          <w:rFonts w:ascii="Arial" w:hAnsi="Arial" w:cs="Arial"/>
        </w:rPr>
        <w:t xml:space="preserve">sides (NAV 58/6, paragraphs 5 to 10 and </w:t>
      </w:r>
      <w:r w:rsidR="006B3500">
        <w:rPr>
          <w:rFonts w:ascii="Arial" w:hAnsi="Arial" w:cs="Arial"/>
        </w:rPr>
        <w:t>A</w:t>
      </w:r>
      <w:r w:rsidR="00F25268" w:rsidRPr="00F25268">
        <w:rPr>
          <w:rFonts w:ascii="Arial" w:hAnsi="Arial" w:cs="Arial"/>
        </w:rPr>
        <w:t>nnex 1)</w:t>
      </w:r>
      <w:r w:rsidR="00F25268">
        <w:rPr>
          <w:rFonts w:ascii="Arial" w:hAnsi="Arial" w:cs="Arial"/>
        </w:rPr>
        <w:t>. T</w:t>
      </w:r>
      <w:r w:rsidR="00F25268" w:rsidRPr="00F25268">
        <w:rPr>
          <w:rFonts w:ascii="Arial" w:hAnsi="Arial" w:cs="Arial"/>
        </w:rPr>
        <w:t>he Group was of the view that inputs from different experts from the industry, other organizations and stakeholders, in particular, ship</w:t>
      </w:r>
      <w:r w:rsidR="00F25268">
        <w:rPr>
          <w:rFonts w:ascii="Arial" w:hAnsi="Arial" w:cs="Arial"/>
        </w:rPr>
        <w:t xml:space="preserve"> </w:t>
      </w:r>
      <w:r w:rsidR="00F25268" w:rsidRPr="00F25268">
        <w:rPr>
          <w:rFonts w:ascii="Arial" w:hAnsi="Arial" w:cs="Arial"/>
        </w:rPr>
        <w:t>borne and shore-based users should be taken into consideration during the further development of the detailed e-navigation architecture.</w:t>
      </w:r>
      <w:r w:rsidR="00F25268">
        <w:rPr>
          <w:rFonts w:ascii="Arial" w:hAnsi="Arial" w:cs="Arial"/>
        </w:rPr>
        <w:t xml:space="preserve"> (NAV 58/WP.6/Rev.1, paragraph 3.2).</w:t>
      </w:r>
    </w:p>
    <w:p w14:paraId="796D4A58" w14:textId="77777777" w:rsidR="004C304D" w:rsidRDefault="00670291" w:rsidP="00A83CC1">
      <w:pPr>
        <w:pStyle w:val="Default"/>
        <w:spacing w:line="276" w:lineRule="auto"/>
        <w:rPr>
          <w:rFonts w:ascii="Arial" w:hAnsi="Arial" w:cs="Arial"/>
          <w:sz w:val="22"/>
          <w:szCs w:val="22"/>
          <w:lang w:val="en-US"/>
        </w:rPr>
      </w:pPr>
      <w:r>
        <w:rPr>
          <w:rFonts w:ascii="Arial" w:hAnsi="Arial" w:cs="Arial"/>
          <w:lang w:val="en-US"/>
        </w:rPr>
        <w:t>16</w:t>
      </w:r>
      <w:r w:rsidR="00A83CC1">
        <w:rPr>
          <w:rFonts w:ascii="Arial" w:hAnsi="Arial" w:cs="Arial"/>
          <w:lang w:val="en-US"/>
        </w:rPr>
        <w:tab/>
      </w:r>
      <w:r w:rsidR="00F25268" w:rsidRPr="00F25268">
        <w:rPr>
          <w:rFonts w:ascii="Arial" w:hAnsi="Arial" w:cs="Arial"/>
          <w:sz w:val="22"/>
          <w:szCs w:val="22"/>
          <w:lang w:val="en-US"/>
        </w:rPr>
        <w:t>The Sub-Committee</w:t>
      </w:r>
      <w:r w:rsidR="00F25268">
        <w:rPr>
          <w:rFonts w:ascii="Arial" w:hAnsi="Arial" w:cs="Arial"/>
          <w:lang w:val="en-US"/>
        </w:rPr>
        <w:t xml:space="preserve"> </w:t>
      </w:r>
      <w:r w:rsidR="00A83CC1" w:rsidRPr="00236921">
        <w:rPr>
          <w:rFonts w:ascii="Arial" w:hAnsi="Arial" w:cs="Arial"/>
          <w:sz w:val="22"/>
          <w:szCs w:val="22"/>
          <w:lang w:val="en-US"/>
        </w:rPr>
        <w:t>noted the progress made with regard to the development of the detailed on-board e-navigation architecture and invited IALA, IHO and other relevant organizations to contribute to its further development.</w:t>
      </w:r>
      <w:r w:rsidR="00A83CC1">
        <w:rPr>
          <w:rFonts w:ascii="Arial" w:hAnsi="Arial" w:cs="Arial"/>
          <w:sz w:val="22"/>
          <w:szCs w:val="22"/>
          <w:lang w:val="en-US"/>
        </w:rPr>
        <w:t xml:space="preserve"> (NAV 58/WP.1, paragraph 6.37</w:t>
      </w:r>
      <w:r w:rsidR="00F25268">
        <w:rPr>
          <w:rFonts w:ascii="Arial" w:hAnsi="Arial" w:cs="Arial"/>
          <w:sz w:val="22"/>
          <w:szCs w:val="22"/>
          <w:lang w:val="en-US"/>
        </w:rPr>
        <w:t>).</w:t>
      </w:r>
      <w:r w:rsidR="00416B27">
        <w:rPr>
          <w:rFonts w:ascii="Arial" w:hAnsi="Arial" w:cs="Arial"/>
          <w:sz w:val="22"/>
          <w:szCs w:val="22"/>
          <w:lang w:val="en-US"/>
        </w:rPr>
        <w:t xml:space="preserve"> </w:t>
      </w:r>
    </w:p>
    <w:p w14:paraId="70CA1BAF" w14:textId="77777777" w:rsidR="004C304D" w:rsidRDefault="004C304D" w:rsidP="00A83CC1">
      <w:pPr>
        <w:pStyle w:val="Default"/>
        <w:spacing w:line="276" w:lineRule="auto"/>
        <w:rPr>
          <w:rFonts w:ascii="Arial" w:hAnsi="Arial" w:cs="Arial"/>
          <w:sz w:val="22"/>
          <w:szCs w:val="22"/>
          <w:lang w:val="en-US"/>
        </w:rPr>
      </w:pPr>
    </w:p>
    <w:p w14:paraId="14950362" w14:textId="77777777" w:rsidR="004C304D" w:rsidRDefault="00670291" w:rsidP="004C304D">
      <w:pPr>
        <w:autoSpaceDE w:val="0"/>
        <w:autoSpaceDN w:val="0"/>
        <w:adjustRightInd w:val="0"/>
        <w:jc w:val="both"/>
        <w:rPr>
          <w:rFonts w:ascii="ArialMT" w:hAnsi="ArialMT" w:cs="ArialMT"/>
          <w:b/>
          <w:i/>
          <w:lang w:val="en-US" w:eastAsia="nb-NO"/>
        </w:rPr>
      </w:pPr>
      <w:r>
        <w:rPr>
          <w:rFonts w:ascii="Arial" w:hAnsi="Arial" w:cs="Arial"/>
          <w:lang w:val="en-US"/>
        </w:rPr>
        <w:t>17</w:t>
      </w:r>
      <w:r w:rsidR="004C304D">
        <w:rPr>
          <w:rFonts w:ascii="Arial" w:hAnsi="Arial" w:cs="Arial"/>
          <w:lang w:val="en-US"/>
        </w:rPr>
        <w:tab/>
      </w:r>
      <w:r w:rsidR="004C304D" w:rsidRPr="00310BC6">
        <w:rPr>
          <w:rFonts w:ascii="ArialMT" w:hAnsi="ArialMT" w:cs="ArialMT"/>
          <w:b/>
          <w:i/>
          <w:lang w:val="en-US" w:eastAsia="nb-NO"/>
        </w:rPr>
        <w:t xml:space="preserve">Noting the discussion at NAV 58 and in accordance with the Terms of Reference the CG is invited to comment </w:t>
      </w:r>
      <w:r w:rsidR="004C304D" w:rsidRPr="00EB0780">
        <w:rPr>
          <w:rFonts w:ascii="ArialMT" w:hAnsi="ArialMT" w:cs="ArialMT"/>
          <w:b/>
          <w:i/>
          <w:highlight w:val="yellow"/>
          <w:lang w:val="en-US" w:eastAsia="nb-NO"/>
          <w:rPrChange w:id="30" w:author="Alimchandani, Mahesh" w:date="2012-09-06T14:55:00Z">
            <w:rPr>
              <w:rFonts w:ascii="ArialMT" w:hAnsi="ArialMT" w:cs="ArialMT"/>
              <w:b/>
              <w:i/>
              <w:lang w:val="en-US" w:eastAsia="nb-NO"/>
            </w:rPr>
          </w:rPrChange>
        </w:rPr>
        <w:t>on and further de</w:t>
      </w:r>
      <w:r w:rsidR="003F336D" w:rsidRPr="00EB0780">
        <w:rPr>
          <w:rFonts w:ascii="ArialMT" w:hAnsi="ArialMT" w:cs="ArialMT"/>
          <w:b/>
          <w:i/>
          <w:highlight w:val="yellow"/>
          <w:lang w:val="en-US" w:eastAsia="nb-NO"/>
          <w:rPrChange w:id="31" w:author="Alimchandani, Mahesh" w:date="2012-09-06T14:55:00Z">
            <w:rPr>
              <w:rFonts w:ascii="ArialMT" w:hAnsi="ArialMT" w:cs="ArialMT"/>
              <w:b/>
              <w:i/>
              <w:lang w:val="en-US" w:eastAsia="nb-NO"/>
            </w:rPr>
          </w:rPrChange>
        </w:rPr>
        <w:t xml:space="preserve">velop </w:t>
      </w:r>
      <w:r w:rsidR="004C304D" w:rsidRPr="00EB0780">
        <w:rPr>
          <w:rFonts w:ascii="ArialMT" w:hAnsi="ArialMT" w:cs="ArialMT"/>
          <w:b/>
          <w:i/>
          <w:highlight w:val="yellow"/>
          <w:lang w:val="en-US" w:eastAsia="nb-NO"/>
          <w:rPrChange w:id="32" w:author="Alimchandani, Mahesh" w:date="2012-09-06T14:55:00Z">
            <w:rPr>
              <w:rFonts w:ascii="ArialMT" w:hAnsi="ArialMT" w:cs="ArialMT"/>
              <w:b/>
              <w:i/>
              <w:lang w:val="en-US" w:eastAsia="nb-NO"/>
            </w:rPr>
          </w:rPrChange>
        </w:rPr>
        <w:t>the</w:t>
      </w:r>
      <w:r w:rsidR="003F336D" w:rsidRPr="00EB0780">
        <w:rPr>
          <w:rFonts w:ascii="ArialMT" w:hAnsi="ArialMT" w:cs="ArialMT"/>
          <w:b/>
          <w:i/>
          <w:highlight w:val="yellow"/>
          <w:lang w:val="en-US" w:eastAsia="nb-NO"/>
          <w:rPrChange w:id="33" w:author="Alimchandani, Mahesh" w:date="2012-09-06T14:55:00Z">
            <w:rPr>
              <w:rFonts w:ascii="ArialMT" w:hAnsi="ArialMT" w:cs="ArialMT"/>
              <w:b/>
              <w:i/>
              <w:lang w:val="en-US" w:eastAsia="nb-NO"/>
            </w:rPr>
          </w:rPrChange>
        </w:rPr>
        <w:t xml:space="preserve"> detailed</w:t>
      </w:r>
      <w:r w:rsidR="004C304D" w:rsidRPr="00EB0780">
        <w:rPr>
          <w:rFonts w:ascii="ArialMT" w:hAnsi="ArialMT" w:cs="ArialMT"/>
          <w:b/>
          <w:i/>
          <w:highlight w:val="yellow"/>
          <w:lang w:val="en-US" w:eastAsia="nb-NO"/>
          <w:rPrChange w:id="34" w:author="Alimchandani, Mahesh" w:date="2012-09-06T14:55:00Z">
            <w:rPr>
              <w:rFonts w:ascii="ArialMT" w:hAnsi="ArialMT" w:cs="ArialMT"/>
              <w:b/>
              <w:i/>
              <w:lang w:val="en-US" w:eastAsia="nb-NO"/>
            </w:rPr>
          </w:rPrChange>
        </w:rPr>
        <w:t xml:space="preserve"> architecture both on board and on shore, as appropriate</w:t>
      </w:r>
      <w:r w:rsidR="00327B00" w:rsidRPr="00EB0780">
        <w:rPr>
          <w:rFonts w:ascii="ArialMT" w:hAnsi="ArialMT" w:cs="ArialMT"/>
          <w:b/>
          <w:i/>
          <w:highlight w:val="yellow"/>
          <w:lang w:val="en-US" w:eastAsia="nb-NO"/>
          <w:rPrChange w:id="35" w:author="Alimchandani, Mahesh" w:date="2012-09-06T14:55:00Z">
            <w:rPr>
              <w:rFonts w:ascii="ArialMT" w:hAnsi="ArialMT" w:cs="ArialMT"/>
              <w:b/>
              <w:i/>
              <w:lang w:val="en-US" w:eastAsia="nb-NO"/>
            </w:rPr>
          </w:rPrChange>
        </w:rPr>
        <w:t>, taking into consideration the example given in Annex 3</w:t>
      </w:r>
      <w:r w:rsidR="004C304D" w:rsidRPr="00310BC6">
        <w:rPr>
          <w:rFonts w:ascii="ArialMT" w:hAnsi="ArialMT" w:cs="ArialMT"/>
          <w:b/>
          <w:i/>
          <w:lang w:val="en-US" w:eastAsia="nb-NO"/>
        </w:rPr>
        <w:t>.</w:t>
      </w:r>
    </w:p>
    <w:p w14:paraId="33AF955A" w14:textId="77777777" w:rsidR="000063D6" w:rsidRPr="008B38AA" w:rsidRDefault="000063D6" w:rsidP="000063D6">
      <w:pPr>
        <w:autoSpaceDE w:val="0"/>
        <w:autoSpaceDN w:val="0"/>
        <w:adjustRightInd w:val="0"/>
        <w:jc w:val="both"/>
        <w:rPr>
          <w:rFonts w:ascii="ArialMT" w:hAnsi="ArialMT" w:cs="ArialMT"/>
          <w:b/>
          <w:lang w:val="en-US" w:eastAsia="nb-NO"/>
        </w:rPr>
      </w:pPr>
      <w:r w:rsidRPr="008B38AA">
        <w:rPr>
          <w:rFonts w:ascii="ArialMT" w:hAnsi="ArialMT" w:cs="ArialMT"/>
          <w:b/>
          <w:lang w:val="en-US" w:eastAsia="nb-NO"/>
        </w:rPr>
        <w:t>Maritime Service Portfolios (MSP)</w:t>
      </w:r>
    </w:p>
    <w:p w14:paraId="720173DC" w14:textId="77777777" w:rsidR="000063D6" w:rsidRPr="008B38AA" w:rsidRDefault="00670291" w:rsidP="000063D6">
      <w:pPr>
        <w:pStyle w:val="Default"/>
        <w:spacing w:line="276" w:lineRule="auto"/>
        <w:jc w:val="both"/>
        <w:rPr>
          <w:rFonts w:ascii="Arial" w:hAnsi="Arial" w:cs="Arial"/>
          <w:sz w:val="22"/>
          <w:szCs w:val="22"/>
          <w:lang w:val="en-US"/>
        </w:rPr>
      </w:pPr>
      <w:r>
        <w:rPr>
          <w:rFonts w:ascii="Arial" w:hAnsi="Arial" w:cs="Arial"/>
          <w:sz w:val="22"/>
          <w:szCs w:val="22"/>
          <w:lang w:val="en-US"/>
        </w:rPr>
        <w:t>18</w:t>
      </w:r>
      <w:r w:rsidR="000063D6">
        <w:rPr>
          <w:rFonts w:ascii="Arial" w:hAnsi="Arial" w:cs="Arial"/>
          <w:sz w:val="22"/>
          <w:szCs w:val="22"/>
          <w:lang w:val="en-US"/>
        </w:rPr>
        <w:tab/>
      </w:r>
      <w:r w:rsidR="000063D6" w:rsidRPr="008B38AA">
        <w:rPr>
          <w:rFonts w:ascii="Arial" w:hAnsi="Arial" w:cs="Arial"/>
          <w:sz w:val="22"/>
          <w:szCs w:val="22"/>
          <w:lang w:val="en-US"/>
        </w:rPr>
        <w:t xml:space="preserve">Maritime Service Portfolios (MSP) are presented in the report of the Correspondence </w:t>
      </w:r>
    </w:p>
    <w:p w14:paraId="3CC6BAC7" w14:textId="77777777" w:rsidR="00F66CDD" w:rsidRDefault="000063D6" w:rsidP="000063D6">
      <w:pPr>
        <w:pStyle w:val="Default"/>
        <w:spacing w:line="276" w:lineRule="auto"/>
        <w:jc w:val="both"/>
        <w:rPr>
          <w:rFonts w:ascii="Arial" w:hAnsi="Arial" w:cs="Arial"/>
          <w:sz w:val="22"/>
          <w:szCs w:val="22"/>
          <w:lang w:val="en-US"/>
        </w:rPr>
      </w:pPr>
      <w:r w:rsidRPr="008B38AA">
        <w:rPr>
          <w:rFonts w:ascii="Arial" w:hAnsi="Arial" w:cs="Arial"/>
          <w:sz w:val="22"/>
          <w:szCs w:val="22"/>
          <w:lang w:val="en-US"/>
        </w:rPr>
        <w:t>Group to NAV 57</w:t>
      </w:r>
      <w:r w:rsidR="006B3500">
        <w:rPr>
          <w:rFonts w:ascii="Arial" w:hAnsi="Arial" w:cs="Arial"/>
          <w:sz w:val="22"/>
          <w:szCs w:val="22"/>
          <w:lang w:val="en-US"/>
        </w:rPr>
        <w:t xml:space="preserve"> (</w:t>
      </w:r>
      <w:r w:rsidRPr="008B38AA">
        <w:rPr>
          <w:rFonts w:ascii="Arial" w:hAnsi="Arial" w:cs="Arial"/>
          <w:sz w:val="22"/>
          <w:szCs w:val="22"/>
          <w:lang w:val="en-US"/>
        </w:rPr>
        <w:t>NAV57/6, paragraphs 23-26</w:t>
      </w:r>
      <w:r w:rsidR="006B3500">
        <w:rPr>
          <w:rFonts w:ascii="Arial" w:hAnsi="Arial" w:cs="Arial"/>
          <w:sz w:val="22"/>
          <w:szCs w:val="22"/>
          <w:lang w:val="en-US"/>
        </w:rPr>
        <w:t>)</w:t>
      </w:r>
      <w:r w:rsidRPr="008B38AA">
        <w:rPr>
          <w:rFonts w:ascii="Arial" w:hAnsi="Arial" w:cs="Arial"/>
          <w:sz w:val="22"/>
          <w:szCs w:val="22"/>
          <w:lang w:val="en-US"/>
        </w:rPr>
        <w:t xml:space="preserve">. </w:t>
      </w:r>
    </w:p>
    <w:p w14:paraId="2EF847E0" w14:textId="77777777" w:rsidR="000063D6" w:rsidRDefault="00F66CDD" w:rsidP="000063D6">
      <w:pPr>
        <w:pStyle w:val="Default"/>
        <w:spacing w:line="276" w:lineRule="auto"/>
        <w:jc w:val="both"/>
        <w:rPr>
          <w:rFonts w:ascii="Arial" w:hAnsi="Arial" w:cs="Arial"/>
          <w:sz w:val="22"/>
          <w:szCs w:val="22"/>
          <w:lang w:val="en-US"/>
        </w:rPr>
      </w:pPr>
      <w:r w:rsidRPr="008B38AA">
        <w:rPr>
          <w:rFonts w:ascii="Arial" w:hAnsi="Arial" w:cs="Arial"/>
          <w:sz w:val="22"/>
          <w:szCs w:val="22"/>
          <w:lang w:val="en-US"/>
        </w:rPr>
        <w:t>According to the report of the Correspondence Group to NAV 58 (</w:t>
      </w:r>
      <w:r>
        <w:rPr>
          <w:rFonts w:ascii="Arial" w:hAnsi="Arial" w:cs="Arial"/>
          <w:sz w:val="22"/>
          <w:szCs w:val="22"/>
          <w:lang w:val="en-US"/>
        </w:rPr>
        <w:t xml:space="preserve">NAV 58/6, </w:t>
      </w:r>
      <w:r w:rsidRPr="008B38AA">
        <w:rPr>
          <w:rFonts w:ascii="Arial" w:hAnsi="Arial" w:cs="Arial"/>
          <w:sz w:val="22"/>
          <w:szCs w:val="22"/>
          <w:lang w:val="en-US"/>
        </w:rPr>
        <w:t>paragraph</w:t>
      </w:r>
      <w:r>
        <w:rPr>
          <w:rFonts w:ascii="Arial" w:hAnsi="Arial" w:cs="Arial"/>
          <w:sz w:val="22"/>
          <w:szCs w:val="22"/>
          <w:lang w:val="en-US"/>
        </w:rPr>
        <w:t>s 22 to 23) a</w:t>
      </w:r>
      <w:r w:rsidR="000063D6" w:rsidRPr="008B38AA">
        <w:rPr>
          <w:rFonts w:ascii="Arial" w:hAnsi="Arial" w:cs="Arial"/>
          <w:sz w:val="22"/>
          <w:szCs w:val="22"/>
          <w:lang w:val="en-US"/>
        </w:rPr>
        <w:t xml:space="preserve"> Maritime Service Portfolio defines and describes the set of operational and technical services and their level of service provided by a stakeholder in a given sea area, waterway, or port, as appropriate. MSP should be developed to achieve harmonization, modernization, integration and simplification on board and ashore, taking into account the use of the IHO’s S-100 standard.</w:t>
      </w:r>
    </w:p>
    <w:p w14:paraId="05EA1F37" w14:textId="77777777" w:rsidR="000063D6" w:rsidRPr="008B38AA" w:rsidRDefault="000063D6" w:rsidP="000063D6">
      <w:pPr>
        <w:pStyle w:val="Default"/>
        <w:spacing w:line="276" w:lineRule="auto"/>
        <w:jc w:val="both"/>
        <w:rPr>
          <w:rFonts w:ascii="Arial" w:hAnsi="Arial" w:cs="Arial"/>
          <w:sz w:val="22"/>
          <w:szCs w:val="22"/>
          <w:lang w:val="en-US"/>
        </w:rPr>
      </w:pPr>
      <w:r w:rsidRPr="008B38AA">
        <w:rPr>
          <w:rFonts w:ascii="Arial" w:hAnsi="Arial" w:cs="Arial"/>
          <w:sz w:val="22"/>
          <w:szCs w:val="22"/>
          <w:lang w:val="en-US"/>
        </w:rPr>
        <w:t xml:space="preserve"> </w:t>
      </w:r>
    </w:p>
    <w:p w14:paraId="01BC355C" w14:textId="77777777" w:rsidR="000063D6" w:rsidRPr="008B38AA" w:rsidRDefault="00670291" w:rsidP="000063D6">
      <w:pPr>
        <w:pStyle w:val="Default"/>
        <w:spacing w:line="276" w:lineRule="auto"/>
        <w:jc w:val="both"/>
        <w:rPr>
          <w:rFonts w:ascii="Arial" w:hAnsi="Arial" w:cs="Arial"/>
          <w:sz w:val="22"/>
          <w:szCs w:val="22"/>
          <w:lang w:val="en-US"/>
        </w:rPr>
      </w:pPr>
      <w:r>
        <w:rPr>
          <w:rFonts w:ascii="Arial" w:hAnsi="Arial" w:cs="Arial"/>
          <w:sz w:val="22"/>
          <w:szCs w:val="22"/>
          <w:lang w:val="en-US"/>
        </w:rPr>
        <w:t>19</w:t>
      </w:r>
      <w:r w:rsidR="000063D6">
        <w:rPr>
          <w:rFonts w:ascii="Arial" w:hAnsi="Arial" w:cs="Arial"/>
          <w:sz w:val="22"/>
          <w:szCs w:val="22"/>
          <w:lang w:val="en-US"/>
        </w:rPr>
        <w:tab/>
      </w:r>
      <w:r w:rsidR="00F66CDD">
        <w:rPr>
          <w:rFonts w:ascii="Arial" w:hAnsi="Arial" w:cs="Arial"/>
          <w:sz w:val="22"/>
          <w:szCs w:val="22"/>
          <w:lang w:val="en-US"/>
        </w:rPr>
        <w:t>T</w:t>
      </w:r>
      <w:r w:rsidR="000063D6" w:rsidRPr="008B38AA">
        <w:rPr>
          <w:rFonts w:ascii="Arial" w:hAnsi="Arial" w:cs="Arial"/>
          <w:sz w:val="22"/>
          <w:szCs w:val="22"/>
          <w:lang w:val="en-US"/>
        </w:rPr>
        <w:t xml:space="preserve">he objective of the MSP concept is to align global maritime service with the need for information and communication services in a clearly defined operational area. To achieve such, the first step should be to identify the need for information services and communication infrastructure in the different geographical areas. A set of services will require a certain communication infrastructure capacity and information management, varying from area to </w:t>
      </w:r>
      <w:r w:rsidR="000063D6" w:rsidRPr="008B38AA">
        <w:rPr>
          <w:rFonts w:ascii="Arial" w:hAnsi="Arial" w:cs="Arial"/>
          <w:sz w:val="22"/>
          <w:szCs w:val="22"/>
          <w:lang w:val="en-US"/>
        </w:rPr>
        <w:lastRenderedPageBreak/>
        <w:t xml:space="preserve">area. The user needs with regard to the e-navigation concept identified and adopted different MSPs corresponding to the needs for services and communication in different areas and for different operations. It has been agreed that the MSP areas are divided into: </w:t>
      </w:r>
    </w:p>
    <w:p w14:paraId="2C57BCA0" w14:textId="77777777" w:rsidR="000063D6" w:rsidRPr="008B38AA" w:rsidRDefault="000063D6" w:rsidP="000063D6">
      <w:pPr>
        <w:pStyle w:val="Default"/>
        <w:jc w:val="both"/>
        <w:rPr>
          <w:rFonts w:ascii="Arial" w:hAnsi="Arial" w:cs="Arial"/>
          <w:sz w:val="22"/>
          <w:szCs w:val="22"/>
          <w:lang w:val="en-US"/>
        </w:rPr>
      </w:pPr>
    </w:p>
    <w:p w14:paraId="3CEC146E" w14:textId="77777777" w:rsidR="000063D6" w:rsidRPr="008B38AA" w:rsidRDefault="000063D6" w:rsidP="000063D6">
      <w:pPr>
        <w:pStyle w:val="Default"/>
        <w:spacing w:line="276" w:lineRule="auto"/>
        <w:ind w:firstLine="708"/>
        <w:jc w:val="both"/>
        <w:rPr>
          <w:rFonts w:ascii="Arial" w:hAnsi="Arial" w:cs="Arial"/>
          <w:sz w:val="22"/>
          <w:szCs w:val="22"/>
          <w:lang w:val="en-US"/>
        </w:rPr>
      </w:pPr>
      <w:r w:rsidRPr="008B38AA">
        <w:rPr>
          <w:rFonts w:ascii="Arial" w:hAnsi="Arial" w:cs="Arial"/>
          <w:sz w:val="22"/>
          <w:szCs w:val="22"/>
          <w:lang w:val="en-US"/>
        </w:rPr>
        <w:t>1. Harbor operations;</w:t>
      </w:r>
    </w:p>
    <w:p w14:paraId="47D88352" w14:textId="77777777" w:rsidR="000063D6" w:rsidRPr="008B38AA" w:rsidRDefault="000063D6" w:rsidP="000063D6">
      <w:pPr>
        <w:pStyle w:val="Default"/>
        <w:spacing w:line="276" w:lineRule="auto"/>
        <w:ind w:firstLine="708"/>
        <w:jc w:val="both"/>
        <w:rPr>
          <w:rFonts w:ascii="Arial" w:hAnsi="Arial" w:cs="Arial"/>
          <w:sz w:val="22"/>
          <w:szCs w:val="22"/>
          <w:lang w:val="en-US"/>
        </w:rPr>
      </w:pPr>
      <w:r w:rsidRPr="008B38AA">
        <w:rPr>
          <w:rFonts w:ascii="Arial" w:hAnsi="Arial" w:cs="Arial"/>
          <w:sz w:val="22"/>
          <w:szCs w:val="22"/>
          <w:lang w:val="en-US"/>
        </w:rPr>
        <w:t xml:space="preserve">2. Operations in coastal and confined or restricted waters; </w:t>
      </w:r>
    </w:p>
    <w:p w14:paraId="5832C5F1" w14:textId="77777777" w:rsidR="000063D6" w:rsidRPr="008B38AA" w:rsidRDefault="003F336D" w:rsidP="000063D6">
      <w:pPr>
        <w:pStyle w:val="Default"/>
        <w:spacing w:line="276" w:lineRule="auto"/>
        <w:ind w:firstLine="708"/>
        <w:jc w:val="both"/>
        <w:rPr>
          <w:rFonts w:ascii="Arial" w:hAnsi="Arial" w:cs="Arial"/>
          <w:sz w:val="22"/>
          <w:szCs w:val="22"/>
          <w:lang w:val="en-US"/>
        </w:rPr>
      </w:pPr>
      <w:r>
        <w:rPr>
          <w:rFonts w:ascii="Arial" w:hAnsi="Arial" w:cs="Arial"/>
          <w:sz w:val="22"/>
          <w:szCs w:val="22"/>
          <w:lang w:val="en-US"/>
        </w:rPr>
        <w:t>3. Trans</w:t>
      </w:r>
      <w:r w:rsidR="000063D6" w:rsidRPr="008B38AA">
        <w:rPr>
          <w:rFonts w:ascii="Arial" w:hAnsi="Arial" w:cs="Arial"/>
          <w:sz w:val="22"/>
          <w:szCs w:val="22"/>
          <w:lang w:val="en-US"/>
        </w:rPr>
        <w:t>ocean voyages;</w:t>
      </w:r>
    </w:p>
    <w:p w14:paraId="2EE090A2" w14:textId="77777777" w:rsidR="000063D6" w:rsidRPr="008B38AA" w:rsidRDefault="000063D6" w:rsidP="000063D6">
      <w:pPr>
        <w:pStyle w:val="Default"/>
        <w:spacing w:line="276" w:lineRule="auto"/>
        <w:ind w:firstLine="708"/>
        <w:jc w:val="both"/>
        <w:rPr>
          <w:rFonts w:ascii="Arial" w:hAnsi="Arial" w:cs="Arial"/>
          <w:sz w:val="22"/>
          <w:szCs w:val="22"/>
          <w:lang w:val="en-US"/>
        </w:rPr>
      </w:pPr>
      <w:r w:rsidRPr="008B38AA">
        <w:rPr>
          <w:rFonts w:ascii="Arial" w:hAnsi="Arial" w:cs="Arial"/>
          <w:sz w:val="22"/>
          <w:szCs w:val="22"/>
          <w:lang w:val="en-US"/>
        </w:rPr>
        <w:t>4. Offshore operations; and</w:t>
      </w:r>
    </w:p>
    <w:p w14:paraId="781967C5" w14:textId="77777777" w:rsidR="000063D6" w:rsidRDefault="000063D6" w:rsidP="000063D6">
      <w:pPr>
        <w:pStyle w:val="Default"/>
        <w:spacing w:line="276" w:lineRule="auto"/>
        <w:ind w:firstLine="708"/>
        <w:jc w:val="both"/>
        <w:rPr>
          <w:rFonts w:ascii="Arial" w:hAnsi="Arial" w:cs="Arial"/>
          <w:sz w:val="22"/>
          <w:szCs w:val="22"/>
          <w:lang w:val="en-US"/>
        </w:rPr>
      </w:pPr>
      <w:r w:rsidRPr="008B38AA">
        <w:rPr>
          <w:rFonts w:ascii="Arial" w:hAnsi="Arial" w:cs="Arial"/>
          <w:sz w:val="22"/>
          <w:szCs w:val="22"/>
          <w:lang w:val="en-US"/>
        </w:rPr>
        <w:t xml:space="preserve">5. Operations in Arctic, Antarctic and remote areas. </w:t>
      </w:r>
    </w:p>
    <w:p w14:paraId="01AEF75E" w14:textId="77777777" w:rsidR="000063D6" w:rsidRDefault="000063D6" w:rsidP="000063D6">
      <w:pPr>
        <w:pStyle w:val="Default"/>
        <w:spacing w:line="276" w:lineRule="auto"/>
        <w:jc w:val="both"/>
        <w:rPr>
          <w:rFonts w:ascii="Arial" w:hAnsi="Arial" w:cs="Arial"/>
          <w:sz w:val="22"/>
          <w:szCs w:val="22"/>
          <w:lang w:val="en-US"/>
        </w:rPr>
      </w:pPr>
    </w:p>
    <w:p w14:paraId="30547BEF" w14:textId="77777777" w:rsidR="000063D6" w:rsidRDefault="00670291" w:rsidP="000063D6">
      <w:pPr>
        <w:pStyle w:val="Default"/>
        <w:spacing w:line="276" w:lineRule="auto"/>
        <w:jc w:val="both"/>
        <w:rPr>
          <w:rFonts w:ascii="Arial" w:hAnsi="Arial" w:cs="Arial"/>
          <w:sz w:val="22"/>
          <w:szCs w:val="22"/>
          <w:lang w:val="en-US"/>
        </w:rPr>
      </w:pPr>
      <w:r>
        <w:rPr>
          <w:rFonts w:ascii="Arial" w:hAnsi="Arial" w:cs="Arial"/>
          <w:sz w:val="22"/>
          <w:szCs w:val="22"/>
          <w:lang w:val="en-US"/>
        </w:rPr>
        <w:t>20</w:t>
      </w:r>
      <w:r w:rsidR="000063D6">
        <w:rPr>
          <w:rFonts w:ascii="Arial" w:hAnsi="Arial" w:cs="Arial"/>
          <w:sz w:val="22"/>
          <w:szCs w:val="22"/>
          <w:lang w:val="en-US"/>
        </w:rPr>
        <w:tab/>
        <w:t xml:space="preserve">At NAV 58 the Working Group on e-navigation considered the information provided by the CG related to the development of MSPs (NAV 58/6, paragraphs 22 to 24), including document </w:t>
      </w:r>
      <w:r w:rsidR="00F66CDD">
        <w:rPr>
          <w:rFonts w:ascii="Arial" w:hAnsi="Arial" w:cs="Arial"/>
          <w:sz w:val="22"/>
          <w:szCs w:val="22"/>
          <w:lang w:val="en-US"/>
        </w:rPr>
        <w:t>NAV 58/INF.4, and recommended it for further development. (NAV 58/WP.6/ Rev. 1, paragraph 3.17). This was endorsed by the Sub-Committee. (NAV 58/WP.1, paragraph 6.39.2).</w:t>
      </w:r>
    </w:p>
    <w:p w14:paraId="34234ECD" w14:textId="77777777" w:rsidR="000063D6" w:rsidRDefault="000063D6" w:rsidP="000063D6">
      <w:pPr>
        <w:pStyle w:val="Default"/>
        <w:spacing w:line="276" w:lineRule="auto"/>
        <w:jc w:val="both"/>
        <w:rPr>
          <w:rFonts w:ascii="Arial" w:hAnsi="Arial" w:cs="Arial"/>
          <w:sz w:val="22"/>
          <w:szCs w:val="22"/>
          <w:lang w:val="en-US"/>
        </w:rPr>
      </w:pPr>
    </w:p>
    <w:p w14:paraId="4992EA2F" w14:textId="77777777" w:rsidR="00C35F24" w:rsidRDefault="00670291" w:rsidP="00C35F24">
      <w:pPr>
        <w:pStyle w:val="NoSpacing"/>
        <w:spacing w:line="276" w:lineRule="auto"/>
        <w:jc w:val="both"/>
        <w:rPr>
          <w:rFonts w:ascii="Arial" w:hAnsi="Arial" w:cs="Arial"/>
          <w:lang w:val="en-US"/>
        </w:rPr>
      </w:pPr>
      <w:r>
        <w:rPr>
          <w:rFonts w:ascii="Arial" w:hAnsi="Arial" w:cs="Arial"/>
          <w:lang w:val="en-US"/>
        </w:rPr>
        <w:t>21</w:t>
      </w:r>
      <w:r w:rsidR="00C35F24">
        <w:rPr>
          <w:rFonts w:ascii="Arial" w:hAnsi="Arial" w:cs="Arial"/>
          <w:lang w:val="en-US"/>
        </w:rPr>
        <w:tab/>
      </w:r>
      <w:r w:rsidR="00C35F24" w:rsidRPr="00C35F24">
        <w:rPr>
          <w:rFonts w:ascii="Arial" w:hAnsi="Arial" w:cs="Arial"/>
          <w:lang w:val="en-US"/>
        </w:rPr>
        <w:t xml:space="preserve">To </w:t>
      </w:r>
      <w:r w:rsidR="00C35F24">
        <w:rPr>
          <w:rFonts w:ascii="Arial" w:hAnsi="Arial" w:cs="Arial"/>
          <w:lang w:val="en-US"/>
        </w:rPr>
        <w:t xml:space="preserve">visualize </w:t>
      </w:r>
      <w:r w:rsidR="00C35F24" w:rsidRPr="00C35F24">
        <w:rPr>
          <w:rFonts w:ascii="Arial" w:hAnsi="Arial" w:cs="Arial"/>
          <w:lang w:val="en-US"/>
        </w:rPr>
        <w:t xml:space="preserve">the MSP concept a comprehensible matrix </w:t>
      </w:r>
      <w:r w:rsidR="00C35F24">
        <w:rPr>
          <w:rFonts w:ascii="Arial" w:hAnsi="Arial" w:cs="Arial"/>
          <w:lang w:val="en-US"/>
        </w:rPr>
        <w:t xml:space="preserve">has been established, </w:t>
      </w:r>
      <w:r w:rsidR="00C35F24" w:rsidRPr="00C35F24">
        <w:rPr>
          <w:rFonts w:ascii="Arial" w:hAnsi="Arial" w:cs="Arial"/>
          <w:lang w:val="en-US"/>
        </w:rPr>
        <w:t xml:space="preserve">presenting some examples of e-navigation services, </w:t>
      </w:r>
      <w:r w:rsidR="00C35F24">
        <w:rPr>
          <w:rFonts w:ascii="Arial" w:hAnsi="Arial" w:cs="Arial"/>
          <w:lang w:val="en-US"/>
        </w:rPr>
        <w:t xml:space="preserve">which have been </w:t>
      </w:r>
      <w:r w:rsidR="00C35F24" w:rsidRPr="00C35F24">
        <w:rPr>
          <w:rFonts w:ascii="Arial" w:hAnsi="Arial" w:cs="Arial"/>
          <w:lang w:val="en-US"/>
        </w:rPr>
        <w:t>mapped towards the identified MSP’s geographical areas to form Maritime Service Portfolios. The example</w:t>
      </w:r>
      <w:r w:rsidR="00C35F24">
        <w:rPr>
          <w:rFonts w:ascii="Arial" w:hAnsi="Arial" w:cs="Arial"/>
          <w:lang w:val="en-US"/>
        </w:rPr>
        <w:t>s</w:t>
      </w:r>
      <w:r w:rsidR="00C35F24" w:rsidRPr="00C35F24">
        <w:rPr>
          <w:rFonts w:ascii="Arial" w:hAnsi="Arial" w:cs="Arial"/>
          <w:lang w:val="en-US"/>
        </w:rPr>
        <w:t xml:space="preserve"> have been collected from functions found in NAV 56/WP.5/Rev.1 - Annex 1 (paragraph 3 - Functions), and examples on e-navigation solutions found in NAV 58/WP.6 - Annex 2. </w:t>
      </w:r>
    </w:p>
    <w:p w14:paraId="242EF381" w14:textId="77777777" w:rsidR="00C35F24" w:rsidRDefault="00C35F24" w:rsidP="00C35F24">
      <w:pPr>
        <w:pStyle w:val="NoSpacing"/>
        <w:spacing w:line="276" w:lineRule="auto"/>
        <w:jc w:val="both"/>
        <w:rPr>
          <w:rFonts w:ascii="Arial" w:hAnsi="Arial" w:cs="Arial"/>
          <w:lang w:val="en-US"/>
        </w:rPr>
      </w:pPr>
      <w:r>
        <w:rPr>
          <w:rFonts w:ascii="Arial" w:hAnsi="Arial" w:cs="Arial"/>
          <w:lang w:val="en-US"/>
        </w:rPr>
        <w:t>The matrix is presented</w:t>
      </w:r>
      <w:r w:rsidR="00B24FB4">
        <w:rPr>
          <w:rFonts w:ascii="Arial" w:hAnsi="Arial" w:cs="Arial"/>
          <w:lang w:val="en-US"/>
        </w:rPr>
        <w:t xml:space="preserve"> in </w:t>
      </w:r>
      <w:r w:rsidR="00B24FB4" w:rsidRPr="00B24FB4">
        <w:rPr>
          <w:rFonts w:ascii="Arial" w:hAnsi="Arial" w:cs="Arial"/>
          <w:b/>
          <w:lang w:val="en-US"/>
        </w:rPr>
        <w:t>Annex 4</w:t>
      </w:r>
      <w:r w:rsidR="00B24FB4">
        <w:rPr>
          <w:rFonts w:ascii="Arial" w:hAnsi="Arial" w:cs="Arial"/>
          <w:lang w:val="en-US"/>
        </w:rPr>
        <w:t xml:space="preserve"> of this document. </w:t>
      </w:r>
    </w:p>
    <w:p w14:paraId="38405AF4" w14:textId="77777777" w:rsidR="00B24FB4" w:rsidRDefault="00B24FB4" w:rsidP="00C35F24">
      <w:pPr>
        <w:pStyle w:val="NoSpacing"/>
        <w:spacing w:line="276" w:lineRule="auto"/>
        <w:jc w:val="both"/>
        <w:rPr>
          <w:rFonts w:ascii="Arial" w:hAnsi="Arial" w:cs="Arial"/>
          <w:lang w:val="en-US"/>
        </w:rPr>
      </w:pPr>
    </w:p>
    <w:p w14:paraId="17EE1A3C" w14:textId="77777777" w:rsidR="00C35F24" w:rsidRPr="00C35F24" w:rsidRDefault="00670291" w:rsidP="00C35F24">
      <w:pPr>
        <w:pStyle w:val="NoSpacing"/>
        <w:spacing w:line="276" w:lineRule="auto"/>
        <w:jc w:val="both"/>
        <w:rPr>
          <w:rFonts w:ascii="Arial" w:hAnsi="Arial" w:cs="Arial"/>
          <w:lang w:val="en-US"/>
        </w:rPr>
      </w:pPr>
      <w:r>
        <w:rPr>
          <w:rFonts w:ascii="Arial" w:hAnsi="Arial" w:cs="Arial"/>
          <w:lang w:val="en-US"/>
        </w:rPr>
        <w:t>22</w:t>
      </w:r>
      <w:r w:rsidR="00B24FB4">
        <w:rPr>
          <w:rFonts w:ascii="Arial" w:hAnsi="Arial" w:cs="Arial"/>
          <w:lang w:val="en-US"/>
        </w:rPr>
        <w:tab/>
      </w:r>
      <w:r w:rsidR="00C35F24" w:rsidRPr="00C35F24">
        <w:rPr>
          <w:rFonts w:ascii="Arial" w:hAnsi="Arial" w:cs="Arial"/>
          <w:lang w:val="en-US"/>
        </w:rPr>
        <w:t xml:space="preserve">NAV 56/WP.5/Rev.1 - Annex 1 (paragraph 3 - Functions) states that in e-navigation the level of automation will increase. Some functions may be automated, while others will continue to be carried out through interactions between people and systems. Seamless information flows and improved access to electronic information will arrange for automated processing and assessments across different information sources. </w:t>
      </w:r>
    </w:p>
    <w:p w14:paraId="2471303D" w14:textId="77777777" w:rsidR="00C35F24" w:rsidRDefault="00C35F24" w:rsidP="00C35F24">
      <w:pPr>
        <w:pStyle w:val="NoSpacing"/>
        <w:spacing w:line="276" w:lineRule="auto"/>
        <w:jc w:val="both"/>
        <w:rPr>
          <w:rFonts w:ascii="Arial" w:hAnsi="Arial" w:cs="Arial"/>
          <w:lang w:val="en-US"/>
        </w:rPr>
      </w:pPr>
      <w:r w:rsidRPr="00C35F24">
        <w:rPr>
          <w:rFonts w:ascii="Arial" w:hAnsi="Arial" w:cs="Arial"/>
          <w:lang w:val="en-US"/>
        </w:rPr>
        <w:t>Information should be made useful in a context of decision support by increasing situation awareness and should lead the decision maker to rational decisions and actions.</w:t>
      </w:r>
    </w:p>
    <w:p w14:paraId="25544FBB" w14:textId="77777777" w:rsidR="00B24FB4" w:rsidRDefault="00B24FB4" w:rsidP="00C35F24">
      <w:pPr>
        <w:pStyle w:val="NoSpacing"/>
        <w:spacing w:line="276" w:lineRule="auto"/>
        <w:jc w:val="both"/>
        <w:rPr>
          <w:rFonts w:ascii="Arial" w:hAnsi="Arial" w:cs="Arial"/>
          <w:lang w:val="en-US"/>
        </w:rPr>
      </w:pPr>
    </w:p>
    <w:p w14:paraId="2E837BEC" w14:textId="77777777" w:rsidR="00B24FB4" w:rsidRDefault="00670291" w:rsidP="00C35F24">
      <w:pPr>
        <w:pStyle w:val="NoSpacing"/>
        <w:spacing w:line="276" w:lineRule="auto"/>
        <w:jc w:val="both"/>
        <w:rPr>
          <w:rFonts w:ascii="Arial" w:hAnsi="Arial" w:cs="Arial"/>
          <w:b/>
          <w:i/>
          <w:lang w:val="en-US"/>
        </w:rPr>
      </w:pPr>
      <w:r>
        <w:rPr>
          <w:rFonts w:ascii="Arial" w:hAnsi="Arial" w:cs="Arial"/>
          <w:lang w:val="en-US"/>
        </w:rPr>
        <w:t>23</w:t>
      </w:r>
      <w:r w:rsidR="00B24FB4">
        <w:rPr>
          <w:rFonts w:ascii="Arial" w:hAnsi="Arial" w:cs="Arial"/>
          <w:lang w:val="en-US"/>
        </w:rPr>
        <w:tab/>
      </w:r>
      <w:r w:rsidR="00B24FB4" w:rsidRPr="00B24FB4">
        <w:rPr>
          <w:rFonts w:ascii="Arial" w:hAnsi="Arial" w:cs="Arial"/>
          <w:b/>
          <w:i/>
          <w:lang w:val="en-US"/>
        </w:rPr>
        <w:t xml:space="preserve">The CG is invited to comment </w:t>
      </w:r>
      <w:r w:rsidR="00B24FB4" w:rsidRPr="00EB0780">
        <w:rPr>
          <w:rFonts w:ascii="Arial" w:hAnsi="Arial" w:cs="Arial"/>
          <w:b/>
          <w:i/>
          <w:highlight w:val="yellow"/>
          <w:lang w:val="en-US"/>
          <w:rPrChange w:id="36" w:author="Alimchandani, Mahesh" w:date="2012-09-06T14:55:00Z">
            <w:rPr>
              <w:rFonts w:ascii="Arial" w:hAnsi="Arial" w:cs="Arial"/>
              <w:b/>
              <w:i/>
              <w:lang w:val="en-US"/>
            </w:rPr>
          </w:rPrChange>
        </w:rPr>
        <w:t xml:space="preserve">on the MSP as presented in the paragraphs </w:t>
      </w:r>
      <w:r w:rsidR="00B011F2" w:rsidRPr="00EB0780">
        <w:rPr>
          <w:rFonts w:ascii="Arial" w:hAnsi="Arial" w:cs="Arial"/>
          <w:b/>
          <w:i/>
          <w:color w:val="auto"/>
          <w:highlight w:val="yellow"/>
          <w:lang w:val="en-US"/>
          <w:rPrChange w:id="37" w:author="Alimchandani, Mahesh" w:date="2012-09-06T14:55:00Z">
            <w:rPr>
              <w:rFonts w:ascii="Arial" w:hAnsi="Arial" w:cs="Arial"/>
              <w:b/>
              <w:i/>
              <w:color w:val="auto"/>
              <w:lang w:val="en-US"/>
            </w:rPr>
          </w:rPrChange>
        </w:rPr>
        <w:t>18</w:t>
      </w:r>
      <w:r w:rsidR="00B24FB4" w:rsidRPr="00EB0780">
        <w:rPr>
          <w:rFonts w:ascii="Arial" w:hAnsi="Arial" w:cs="Arial"/>
          <w:b/>
          <w:i/>
          <w:color w:val="auto"/>
          <w:highlight w:val="yellow"/>
          <w:lang w:val="en-US"/>
          <w:rPrChange w:id="38" w:author="Alimchandani, Mahesh" w:date="2012-09-06T14:55:00Z">
            <w:rPr>
              <w:rFonts w:ascii="Arial" w:hAnsi="Arial" w:cs="Arial"/>
              <w:b/>
              <w:i/>
              <w:color w:val="auto"/>
              <w:lang w:val="en-US"/>
            </w:rPr>
          </w:rPrChange>
        </w:rPr>
        <w:t xml:space="preserve"> to </w:t>
      </w:r>
      <w:r w:rsidR="00B011F2" w:rsidRPr="00EB0780">
        <w:rPr>
          <w:rFonts w:ascii="Arial" w:hAnsi="Arial" w:cs="Arial"/>
          <w:b/>
          <w:i/>
          <w:color w:val="auto"/>
          <w:highlight w:val="yellow"/>
          <w:lang w:val="en-US"/>
          <w:rPrChange w:id="39" w:author="Alimchandani, Mahesh" w:date="2012-09-06T14:55:00Z">
            <w:rPr>
              <w:rFonts w:ascii="Arial" w:hAnsi="Arial" w:cs="Arial"/>
              <w:b/>
              <w:i/>
              <w:color w:val="auto"/>
              <w:lang w:val="en-US"/>
            </w:rPr>
          </w:rPrChange>
        </w:rPr>
        <w:t>22</w:t>
      </w:r>
      <w:r w:rsidR="00B24FB4" w:rsidRPr="00EB0780">
        <w:rPr>
          <w:rFonts w:ascii="Arial" w:hAnsi="Arial" w:cs="Arial"/>
          <w:b/>
          <w:i/>
          <w:color w:val="auto"/>
          <w:highlight w:val="yellow"/>
          <w:lang w:val="en-US"/>
          <w:rPrChange w:id="40" w:author="Alimchandani, Mahesh" w:date="2012-09-06T14:55:00Z">
            <w:rPr>
              <w:rFonts w:ascii="Arial" w:hAnsi="Arial" w:cs="Arial"/>
              <w:b/>
              <w:i/>
              <w:color w:val="auto"/>
              <w:lang w:val="en-US"/>
            </w:rPr>
          </w:rPrChange>
        </w:rPr>
        <w:t xml:space="preserve"> </w:t>
      </w:r>
      <w:r w:rsidR="00B24FB4" w:rsidRPr="00EB0780">
        <w:rPr>
          <w:rFonts w:ascii="Arial" w:hAnsi="Arial" w:cs="Arial"/>
          <w:b/>
          <w:i/>
          <w:highlight w:val="yellow"/>
          <w:lang w:val="en-US"/>
          <w:rPrChange w:id="41" w:author="Alimchandani, Mahesh" w:date="2012-09-06T14:55:00Z">
            <w:rPr>
              <w:rFonts w:ascii="Arial" w:hAnsi="Arial" w:cs="Arial"/>
              <w:b/>
              <w:i/>
              <w:lang w:val="en-US"/>
            </w:rPr>
          </w:rPrChange>
        </w:rPr>
        <w:t>and Annex 4 of this document, and eventually to propose further detailing</w:t>
      </w:r>
      <w:r w:rsidR="001277C1" w:rsidRPr="00EB0780">
        <w:rPr>
          <w:rFonts w:ascii="Arial" w:hAnsi="Arial" w:cs="Arial"/>
          <w:b/>
          <w:i/>
          <w:highlight w:val="yellow"/>
          <w:lang w:val="en-US"/>
          <w:rPrChange w:id="42" w:author="Alimchandani, Mahesh" w:date="2012-09-06T14:55:00Z">
            <w:rPr>
              <w:rFonts w:ascii="Arial" w:hAnsi="Arial" w:cs="Arial"/>
              <w:b/>
              <w:i/>
              <w:lang w:val="en-US"/>
            </w:rPr>
          </w:rPrChange>
        </w:rPr>
        <w:t>, possible modifications</w:t>
      </w:r>
      <w:r w:rsidR="00B24FB4" w:rsidRPr="00EB0780">
        <w:rPr>
          <w:rFonts w:ascii="Arial" w:hAnsi="Arial" w:cs="Arial"/>
          <w:b/>
          <w:i/>
          <w:highlight w:val="yellow"/>
          <w:lang w:val="en-US"/>
          <w:rPrChange w:id="43" w:author="Alimchandani, Mahesh" w:date="2012-09-06T14:55:00Z">
            <w:rPr>
              <w:rFonts w:ascii="Arial" w:hAnsi="Arial" w:cs="Arial"/>
              <w:b/>
              <w:i/>
              <w:lang w:val="en-US"/>
            </w:rPr>
          </w:rPrChange>
        </w:rPr>
        <w:t xml:space="preserve"> or additional topics</w:t>
      </w:r>
      <w:r w:rsidR="003F336D" w:rsidRPr="00EB0780">
        <w:rPr>
          <w:rFonts w:ascii="Arial" w:hAnsi="Arial" w:cs="Arial"/>
          <w:b/>
          <w:i/>
          <w:highlight w:val="yellow"/>
          <w:lang w:val="en-US"/>
          <w:rPrChange w:id="44" w:author="Alimchandani, Mahesh" w:date="2012-09-06T14:55:00Z">
            <w:rPr>
              <w:rFonts w:ascii="Arial" w:hAnsi="Arial" w:cs="Arial"/>
              <w:b/>
              <w:i/>
              <w:lang w:val="en-US"/>
            </w:rPr>
          </w:rPrChange>
        </w:rPr>
        <w:t xml:space="preserve"> in Annex 4</w:t>
      </w:r>
      <w:r w:rsidR="00B24FB4" w:rsidRPr="00EB0780">
        <w:rPr>
          <w:rFonts w:ascii="Arial" w:hAnsi="Arial" w:cs="Arial"/>
          <w:b/>
          <w:i/>
          <w:highlight w:val="yellow"/>
          <w:lang w:val="en-US"/>
          <w:rPrChange w:id="45" w:author="Alimchandani, Mahesh" w:date="2012-09-06T14:55:00Z">
            <w:rPr>
              <w:rFonts w:ascii="Arial" w:hAnsi="Arial" w:cs="Arial"/>
              <w:b/>
              <w:i/>
              <w:lang w:val="en-US"/>
            </w:rPr>
          </w:rPrChange>
        </w:rPr>
        <w:t>.</w:t>
      </w:r>
    </w:p>
    <w:p w14:paraId="0535CF0D" w14:textId="77777777" w:rsidR="006C23D9" w:rsidRDefault="006C23D9" w:rsidP="00C35F24">
      <w:pPr>
        <w:pStyle w:val="NoSpacing"/>
        <w:spacing w:line="276" w:lineRule="auto"/>
        <w:jc w:val="both"/>
        <w:rPr>
          <w:rFonts w:ascii="Arial" w:hAnsi="Arial" w:cs="Arial"/>
          <w:b/>
          <w:i/>
          <w:lang w:val="en-US"/>
        </w:rPr>
      </w:pPr>
    </w:p>
    <w:p w14:paraId="7C54CFAE" w14:textId="77777777" w:rsidR="00397195" w:rsidRPr="00397195" w:rsidRDefault="00397195" w:rsidP="00397195">
      <w:pPr>
        <w:autoSpaceDE w:val="0"/>
        <w:autoSpaceDN w:val="0"/>
        <w:adjustRightInd w:val="0"/>
        <w:spacing w:after="0" w:line="240" w:lineRule="auto"/>
        <w:rPr>
          <w:rFonts w:ascii="Arial" w:hAnsi="Arial" w:cs="Arial"/>
          <w:b/>
          <w:lang w:val="en-US" w:eastAsia="nb-NO"/>
        </w:rPr>
      </w:pPr>
      <w:r w:rsidRPr="00397195">
        <w:rPr>
          <w:rFonts w:ascii="Arial" w:hAnsi="Arial" w:cs="Arial"/>
          <w:b/>
          <w:lang w:val="en-US" w:eastAsia="nb-NO"/>
        </w:rPr>
        <w:t>Considering documents NAV 58/6/1 and NAV</w:t>
      </w:r>
      <w:r w:rsidR="00D878CF">
        <w:rPr>
          <w:rFonts w:ascii="Arial" w:hAnsi="Arial" w:cs="Arial"/>
          <w:b/>
          <w:lang w:val="en-US" w:eastAsia="nb-NO"/>
        </w:rPr>
        <w:t xml:space="preserve"> 58</w:t>
      </w:r>
      <w:r w:rsidRPr="00397195">
        <w:rPr>
          <w:rFonts w:ascii="Arial" w:hAnsi="Arial" w:cs="Arial"/>
          <w:b/>
          <w:lang w:val="en-US" w:eastAsia="nb-NO"/>
        </w:rPr>
        <w:t>/6/3</w:t>
      </w:r>
    </w:p>
    <w:p w14:paraId="5CB03B9F" w14:textId="77777777" w:rsidR="00397195" w:rsidRDefault="00397195" w:rsidP="00397195">
      <w:pPr>
        <w:autoSpaceDE w:val="0"/>
        <w:autoSpaceDN w:val="0"/>
        <w:adjustRightInd w:val="0"/>
        <w:spacing w:after="0" w:line="240" w:lineRule="auto"/>
        <w:rPr>
          <w:rFonts w:ascii="Arial" w:hAnsi="Arial" w:cs="Arial"/>
          <w:lang w:val="en-US" w:eastAsia="nb-NO"/>
        </w:rPr>
      </w:pPr>
    </w:p>
    <w:p w14:paraId="6FEC34E0" w14:textId="77777777" w:rsidR="0014511E" w:rsidRDefault="00670291" w:rsidP="00D6336F">
      <w:pPr>
        <w:autoSpaceDE w:val="0"/>
        <w:autoSpaceDN w:val="0"/>
        <w:adjustRightInd w:val="0"/>
        <w:spacing w:after="0"/>
        <w:jc w:val="both"/>
        <w:rPr>
          <w:rFonts w:ascii="Arial" w:hAnsi="Arial" w:cs="Arial"/>
          <w:lang w:val="en-US" w:eastAsia="nb-NO"/>
        </w:rPr>
      </w:pPr>
      <w:r>
        <w:rPr>
          <w:rFonts w:ascii="Arial" w:hAnsi="Arial" w:cs="Arial"/>
          <w:lang w:val="en-US" w:eastAsia="nb-NO"/>
        </w:rPr>
        <w:t>24</w:t>
      </w:r>
      <w:r w:rsidR="00D6336F">
        <w:rPr>
          <w:rFonts w:ascii="Arial" w:hAnsi="Arial" w:cs="Arial"/>
          <w:lang w:val="en-US" w:eastAsia="nb-NO"/>
        </w:rPr>
        <w:tab/>
      </w:r>
      <w:r w:rsidR="0014511E">
        <w:rPr>
          <w:rFonts w:ascii="Arial" w:hAnsi="Arial" w:cs="Arial"/>
          <w:lang w:val="en-US" w:eastAsia="nb-NO"/>
        </w:rPr>
        <w:t>At NAV 58 the Working Group on e-navigation recommended the documents NAV/</w:t>
      </w:r>
      <w:r w:rsidR="00397195">
        <w:rPr>
          <w:rFonts w:ascii="Arial" w:hAnsi="Arial" w:cs="Arial"/>
          <w:lang w:val="en-US" w:eastAsia="nb-NO"/>
        </w:rPr>
        <w:t>58/6/1</w:t>
      </w:r>
      <w:r w:rsidR="0014511E">
        <w:rPr>
          <w:rFonts w:ascii="Arial" w:hAnsi="Arial" w:cs="Arial"/>
          <w:lang w:val="en-US" w:eastAsia="nb-NO"/>
        </w:rPr>
        <w:t xml:space="preserve"> and NAV 58/6/3 to be further considered for comments and recommendations by the CG when conducting the Risk and Cost Benefit Analyses (NAV/WP.6/Rev. 1, paragraph 3.14).</w:t>
      </w:r>
    </w:p>
    <w:p w14:paraId="53B567B7" w14:textId="77777777" w:rsidR="0014511E" w:rsidRDefault="0014511E" w:rsidP="00D6336F">
      <w:pPr>
        <w:autoSpaceDE w:val="0"/>
        <w:autoSpaceDN w:val="0"/>
        <w:adjustRightInd w:val="0"/>
        <w:spacing w:after="0"/>
        <w:jc w:val="both"/>
        <w:rPr>
          <w:rFonts w:ascii="Arial" w:hAnsi="Arial" w:cs="Arial"/>
          <w:lang w:val="en-US" w:eastAsia="nb-NO"/>
        </w:rPr>
      </w:pPr>
      <w:r>
        <w:rPr>
          <w:rFonts w:ascii="Arial" w:hAnsi="Arial" w:cs="Arial"/>
          <w:lang w:val="en-US" w:eastAsia="nb-NO"/>
        </w:rPr>
        <w:t>This was endorsed by the Sub-Committee (NAV/WP</w:t>
      </w:r>
      <w:r w:rsidR="003013C6">
        <w:rPr>
          <w:rFonts w:ascii="Arial" w:hAnsi="Arial" w:cs="Arial"/>
          <w:lang w:val="en-US" w:eastAsia="nb-NO"/>
        </w:rPr>
        <w:t>.</w:t>
      </w:r>
      <w:r>
        <w:rPr>
          <w:rFonts w:ascii="Arial" w:hAnsi="Arial" w:cs="Arial"/>
          <w:lang w:val="en-US" w:eastAsia="nb-NO"/>
        </w:rPr>
        <w:t>1, paragraph 6.41.4).</w:t>
      </w:r>
    </w:p>
    <w:p w14:paraId="7158B883" w14:textId="77777777" w:rsidR="0014511E" w:rsidRDefault="0014511E" w:rsidP="00D6336F">
      <w:pPr>
        <w:autoSpaceDE w:val="0"/>
        <w:autoSpaceDN w:val="0"/>
        <w:adjustRightInd w:val="0"/>
        <w:spacing w:after="0"/>
        <w:rPr>
          <w:rFonts w:ascii="Arial" w:hAnsi="Arial" w:cs="Arial"/>
          <w:lang w:val="en-US" w:eastAsia="nb-NO"/>
        </w:rPr>
      </w:pPr>
      <w:r>
        <w:rPr>
          <w:rFonts w:ascii="Arial" w:hAnsi="Arial" w:cs="Arial"/>
          <w:lang w:val="en-US" w:eastAsia="nb-NO"/>
        </w:rPr>
        <w:t xml:space="preserve"> </w:t>
      </w:r>
    </w:p>
    <w:p w14:paraId="73AB5C0B" w14:textId="77777777" w:rsidR="006C23D9" w:rsidRDefault="00670291" w:rsidP="00D6336F">
      <w:pPr>
        <w:autoSpaceDE w:val="0"/>
        <w:autoSpaceDN w:val="0"/>
        <w:adjustRightInd w:val="0"/>
        <w:spacing w:after="0"/>
        <w:jc w:val="both"/>
        <w:rPr>
          <w:rFonts w:ascii="Arial" w:hAnsi="Arial" w:cs="Arial"/>
          <w:lang w:val="en-US" w:eastAsia="nb-NO"/>
        </w:rPr>
      </w:pPr>
      <w:r>
        <w:rPr>
          <w:rFonts w:ascii="Arial" w:hAnsi="Arial" w:cs="Arial"/>
          <w:lang w:val="en-US" w:eastAsia="nb-NO"/>
        </w:rPr>
        <w:t>25</w:t>
      </w:r>
      <w:r w:rsidR="00D6336F">
        <w:rPr>
          <w:rFonts w:ascii="Arial" w:hAnsi="Arial" w:cs="Arial"/>
          <w:lang w:val="en-US" w:eastAsia="nb-NO"/>
        </w:rPr>
        <w:tab/>
        <w:t xml:space="preserve">NAV 58/6/1 </w:t>
      </w:r>
      <w:r w:rsidR="00397195" w:rsidRPr="00397195">
        <w:rPr>
          <w:rFonts w:ascii="Arial" w:hAnsi="Arial" w:cs="Arial"/>
          <w:lang w:val="en-US" w:eastAsia="nb-NO"/>
        </w:rPr>
        <w:t>provides information on a resilient Integrated</w:t>
      </w:r>
      <w:r w:rsidR="00D6336F">
        <w:rPr>
          <w:rFonts w:ascii="Arial" w:hAnsi="Arial" w:cs="Arial"/>
          <w:lang w:val="en-US" w:eastAsia="nb-NO"/>
        </w:rPr>
        <w:t xml:space="preserve"> </w:t>
      </w:r>
      <w:r w:rsidR="00397195" w:rsidRPr="00397195">
        <w:rPr>
          <w:rFonts w:ascii="Arial" w:hAnsi="Arial" w:cs="Arial"/>
          <w:lang w:val="en-US" w:eastAsia="nb-NO"/>
        </w:rPr>
        <w:t>Position, Navigation</w:t>
      </w:r>
      <w:r w:rsidR="00DA0F89">
        <w:rPr>
          <w:rFonts w:ascii="Arial" w:hAnsi="Arial" w:cs="Arial"/>
          <w:lang w:val="en-US" w:eastAsia="nb-NO"/>
        </w:rPr>
        <w:t xml:space="preserve"> (PNT)</w:t>
      </w:r>
      <w:r w:rsidR="00397195" w:rsidRPr="00397195">
        <w:rPr>
          <w:rFonts w:ascii="Arial" w:hAnsi="Arial" w:cs="Arial"/>
          <w:lang w:val="en-US" w:eastAsia="nb-NO"/>
        </w:rPr>
        <w:t>, and Timing System as part of INS, which</w:t>
      </w:r>
      <w:r w:rsidR="00D6336F">
        <w:rPr>
          <w:rFonts w:ascii="Arial" w:hAnsi="Arial" w:cs="Arial"/>
          <w:lang w:val="en-US" w:eastAsia="nb-NO"/>
        </w:rPr>
        <w:t xml:space="preserve"> </w:t>
      </w:r>
      <w:r w:rsidR="00397195" w:rsidRPr="00397195">
        <w:rPr>
          <w:rFonts w:ascii="Arial" w:hAnsi="Arial" w:cs="Arial"/>
          <w:lang w:val="en-US" w:eastAsia="nb-NO"/>
        </w:rPr>
        <w:t>intends to support meeting e-navigation user needs such as</w:t>
      </w:r>
      <w:r w:rsidR="00D6336F">
        <w:rPr>
          <w:rFonts w:ascii="Arial" w:hAnsi="Arial" w:cs="Arial"/>
          <w:lang w:val="en-US" w:eastAsia="nb-NO"/>
        </w:rPr>
        <w:t xml:space="preserve"> </w:t>
      </w:r>
      <w:r w:rsidR="00397195" w:rsidRPr="00397195">
        <w:rPr>
          <w:rFonts w:ascii="Arial" w:hAnsi="Arial" w:cs="Arial"/>
          <w:lang w:val="en-US" w:eastAsia="nb-NO"/>
        </w:rPr>
        <w:t>improvement and indication of reliability. This concept takes into</w:t>
      </w:r>
      <w:r w:rsidR="00D6336F">
        <w:rPr>
          <w:rFonts w:ascii="Arial" w:hAnsi="Arial" w:cs="Arial"/>
          <w:lang w:val="en-US" w:eastAsia="nb-NO"/>
        </w:rPr>
        <w:t xml:space="preserve"> </w:t>
      </w:r>
      <w:r w:rsidR="00397195" w:rsidRPr="00397195">
        <w:rPr>
          <w:rFonts w:ascii="Arial" w:hAnsi="Arial" w:cs="Arial"/>
          <w:lang w:val="en-US" w:eastAsia="nb-NO"/>
        </w:rPr>
        <w:t>account the enhancement of radio navigation equipment and meets</w:t>
      </w:r>
      <w:r w:rsidR="00D6336F">
        <w:rPr>
          <w:rFonts w:ascii="Arial" w:hAnsi="Arial" w:cs="Arial"/>
          <w:lang w:val="en-US" w:eastAsia="nb-NO"/>
        </w:rPr>
        <w:t xml:space="preserve"> </w:t>
      </w:r>
      <w:r w:rsidR="00397195" w:rsidRPr="00397195">
        <w:rPr>
          <w:rFonts w:ascii="Arial" w:hAnsi="Arial" w:cs="Arial"/>
          <w:lang w:val="en-US" w:eastAsia="nb-NO"/>
        </w:rPr>
        <w:t>the modular structure of INS.</w:t>
      </w:r>
      <w:r w:rsidR="00D6336F">
        <w:rPr>
          <w:rFonts w:ascii="Arial" w:hAnsi="Arial" w:cs="Arial"/>
          <w:lang w:val="en-US" w:eastAsia="nb-NO"/>
        </w:rPr>
        <w:t xml:space="preserve"> </w:t>
      </w:r>
    </w:p>
    <w:p w14:paraId="0FF705EA" w14:textId="77777777" w:rsidR="00C35F24" w:rsidRDefault="00C35F24" w:rsidP="000063D6">
      <w:pPr>
        <w:pStyle w:val="Default"/>
        <w:spacing w:line="276" w:lineRule="auto"/>
        <w:jc w:val="both"/>
        <w:rPr>
          <w:rFonts w:ascii="Arial" w:hAnsi="Arial" w:cs="Arial"/>
          <w:sz w:val="22"/>
          <w:szCs w:val="22"/>
          <w:lang w:val="en-US"/>
        </w:rPr>
      </w:pPr>
    </w:p>
    <w:p w14:paraId="12AA957D" w14:textId="77777777" w:rsidR="00397195" w:rsidRDefault="00670291" w:rsidP="00D6336F">
      <w:pPr>
        <w:autoSpaceDE w:val="0"/>
        <w:autoSpaceDN w:val="0"/>
        <w:adjustRightInd w:val="0"/>
        <w:spacing w:after="0"/>
        <w:jc w:val="both"/>
        <w:rPr>
          <w:rFonts w:ascii="Arial" w:hAnsi="Arial" w:cs="Arial"/>
          <w:b/>
          <w:lang w:val="en-US" w:eastAsia="nb-NO"/>
        </w:rPr>
      </w:pPr>
      <w:r>
        <w:rPr>
          <w:rFonts w:ascii="Arial" w:hAnsi="Arial" w:cs="Arial"/>
          <w:lang w:val="en-US" w:eastAsia="nb-NO"/>
        </w:rPr>
        <w:lastRenderedPageBreak/>
        <w:t>26</w:t>
      </w:r>
      <w:r w:rsidR="00D6336F">
        <w:rPr>
          <w:rFonts w:ascii="Arial" w:hAnsi="Arial" w:cs="Arial"/>
          <w:lang w:val="en-US" w:eastAsia="nb-NO"/>
        </w:rPr>
        <w:tab/>
        <w:t xml:space="preserve">NAV </w:t>
      </w:r>
      <w:r w:rsidR="00397195">
        <w:rPr>
          <w:rFonts w:ascii="Arial" w:hAnsi="Arial" w:cs="Arial"/>
          <w:lang w:val="en-US" w:eastAsia="nb-NO"/>
        </w:rPr>
        <w:t xml:space="preserve">58/6/3 </w:t>
      </w:r>
      <w:r w:rsidR="00397195" w:rsidRPr="00397195">
        <w:rPr>
          <w:rFonts w:ascii="Arial" w:hAnsi="Arial" w:cs="Arial"/>
          <w:lang w:val="en-US" w:eastAsia="nb-NO"/>
        </w:rPr>
        <w:t>provides information on a procedure to determine</w:t>
      </w:r>
      <w:r w:rsidR="00D6336F">
        <w:rPr>
          <w:rFonts w:ascii="Arial" w:hAnsi="Arial" w:cs="Arial"/>
          <w:lang w:val="en-US" w:eastAsia="nb-NO"/>
        </w:rPr>
        <w:t xml:space="preserve"> </w:t>
      </w:r>
      <w:r w:rsidR="00397195" w:rsidRPr="00397195">
        <w:rPr>
          <w:rFonts w:ascii="Arial" w:hAnsi="Arial" w:cs="Arial"/>
          <w:lang w:val="en-US" w:eastAsia="nb-NO"/>
        </w:rPr>
        <w:t xml:space="preserve">Risk Control Options for the </w:t>
      </w:r>
      <w:r w:rsidR="00D6336F">
        <w:rPr>
          <w:rFonts w:ascii="Arial" w:hAnsi="Arial" w:cs="Arial"/>
          <w:lang w:val="en-US" w:eastAsia="nb-NO"/>
        </w:rPr>
        <w:t>R</w:t>
      </w:r>
      <w:r w:rsidR="00397195" w:rsidRPr="00397195">
        <w:rPr>
          <w:rFonts w:ascii="Arial" w:hAnsi="Arial" w:cs="Arial"/>
          <w:lang w:val="en-US" w:eastAsia="nb-NO"/>
        </w:rPr>
        <w:t xml:space="preserve">isk and </w:t>
      </w:r>
      <w:r w:rsidR="00D6336F">
        <w:rPr>
          <w:rFonts w:ascii="Arial" w:hAnsi="Arial" w:cs="Arial"/>
          <w:lang w:val="en-US" w:eastAsia="nb-NO"/>
        </w:rPr>
        <w:t>C</w:t>
      </w:r>
      <w:r w:rsidR="00397195" w:rsidRPr="00397195">
        <w:rPr>
          <w:rFonts w:ascii="Arial" w:hAnsi="Arial" w:cs="Arial"/>
          <w:lang w:val="en-US" w:eastAsia="nb-NO"/>
        </w:rPr>
        <w:t xml:space="preserve">ost </w:t>
      </w:r>
      <w:r w:rsidR="00D6336F">
        <w:rPr>
          <w:rFonts w:ascii="Arial" w:hAnsi="Arial" w:cs="Arial"/>
          <w:lang w:val="en-US" w:eastAsia="nb-NO"/>
        </w:rPr>
        <w:t>B</w:t>
      </w:r>
      <w:r w:rsidR="00397195" w:rsidRPr="00397195">
        <w:rPr>
          <w:rFonts w:ascii="Arial" w:hAnsi="Arial" w:cs="Arial"/>
          <w:lang w:val="en-US" w:eastAsia="nb-NO"/>
        </w:rPr>
        <w:t xml:space="preserve">enefit </w:t>
      </w:r>
      <w:r w:rsidR="00D6336F">
        <w:rPr>
          <w:rFonts w:ascii="Arial" w:hAnsi="Arial" w:cs="Arial"/>
          <w:lang w:val="en-US" w:eastAsia="nb-NO"/>
        </w:rPr>
        <w:t>A</w:t>
      </w:r>
      <w:r w:rsidR="00397195" w:rsidRPr="00397195">
        <w:rPr>
          <w:rFonts w:ascii="Arial" w:hAnsi="Arial" w:cs="Arial"/>
          <w:lang w:val="en-US" w:eastAsia="nb-NO"/>
        </w:rPr>
        <w:t>nalys</w:t>
      </w:r>
      <w:r w:rsidR="00D6336F">
        <w:rPr>
          <w:rFonts w:ascii="Arial" w:hAnsi="Arial" w:cs="Arial"/>
          <w:lang w:val="en-US" w:eastAsia="nb-NO"/>
        </w:rPr>
        <w:t>e</w:t>
      </w:r>
      <w:r w:rsidR="00397195" w:rsidRPr="00397195">
        <w:rPr>
          <w:rFonts w:ascii="Arial" w:hAnsi="Arial" w:cs="Arial"/>
          <w:lang w:val="en-US" w:eastAsia="nb-NO"/>
        </w:rPr>
        <w:t>s on the</w:t>
      </w:r>
      <w:r w:rsidR="00D6336F">
        <w:rPr>
          <w:rFonts w:ascii="Arial" w:hAnsi="Arial" w:cs="Arial"/>
          <w:lang w:val="en-US" w:eastAsia="nb-NO"/>
        </w:rPr>
        <w:t xml:space="preserve"> </w:t>
      </w:r>
      <w:r w:rsidR="00397195" w:rsidRPr="00397195">
        <w:rPr>
          <w:rFonts w:ascii="Arial" w:hAnsi="Arial" w:cs="Arial"/>
          <w:lang w:val="en-US" w:eastAsia="nb-NO"/>
        </w:rPr>
        <w:t xml:space="preserve">basis of goal based solutions determined with the </w:t>
      </w:r>
      <w:r w:rsidR="00D6336F">
        <w:rPr>
          <w:rFonts w:ascii="Arial" w:hAnsi="Arial" w:cs="Arial"/>
          <w:lang w:val="en-US" w:eastAsia="nb-NO"/>
        </w:rPr>
        <w:t>G</w:t>
      </w:r>
      <w:r w:rsidR="00397195" w:rsidRPr="00397195">
        <w:rPr>
          <w:rFonts w:ascii="Arial" w:hAnsi="Arial" w:cs="Arial"/>
          <w:lang w:val="en-US" w:eastAsia="nb-NO"/>
        </w:rPr>
        <w:t xml:space="preserve">ap </w:t>
      </w:r>
      <w:r w:rsidR="00D6336F">
        <w:rPr>
          <w:rFonts w:ascii="Arial" w:hAnsi="Arial" w:cs="Arial"/>
          <w:lang w:val="en-US" w:eastAsia="nb-NO"/>
        </w:rPr>
        <w:t>A</w:t>
      </w:r>
      <w:r w:rsidR="00397195" w:rsidRPr="00397195">
        <w:rPr>
          <w:rFonts w:ascii="Arial" w:hAnsi="Arial" w:cs="Arial"/>
          <w:lang w:val="en-US" w:eastAsia="nb-NO"/>
        </w:rPr>
        <w:t>nalysis</w:t>
      </w:r>
      <w:r w:rsidR="00D6336F">
        <w:rPr>
          <w:rFonts w:ascii="Arial" w:hAnsi="Arial" w:cs="Arial"/>
          <w:lang w:val="en-US" w:eastAsia="nb-NO"/>
        </w:rPr>
        <w:t xml:space="preserve">. </w:t>
      </w:r>
    </w:p>
    <w:p w14:paraId="353587B8" w14:textId="77777777" w:rsidR="00D6336F" w:rsidRDefault="00D6336F" w:rsidP="00D6336F">
      <w:pPr>
        <w:autoSpaceDE w:val="0"/>
        <w:autoSpaceDN w:val="0"/>
        <w:adjustRightInd w:val="0"/>
        <w:spacing w:after="0"/>
        <w:jc w:val="both"/>
        <w:rPr>
          <w:rFonts w:ascii="Arial" w:hAnsi="Arial" w:cs="Arial"/>
          <w:b/>
          <w:lang w:val="en-US" w:eastAsia="nb-NO"/>
        </w:rPr>
      </w:pPr>
    </w:p>
    <w:p w14:paraId="61A4773B" w14:textId="77777777" w:rsidR="00D6336F" w:rsidRPr="00D878CF" w:rsidRDefault="00670291" w:rsidP="00D6336F">
      <w:pPr>
        <w:autoSpaceDE w:val="0"/>
        <w:autoSpaceDN w:val="0"/>
        <w:adjustRightInd w:val="0"/>
        <w:spacing w:after="0"/>
        <w:jc w:val="both"/>
        <w:rPr>
          <w:rFonts w:ascii="Arial" w:hAnsi="Arial" w:cs="Arial"/>
          <w:i/>
          <w:lang w:val="en-US"/>
        </w:rPr>
      </w:pPr>
      <w:r w:rsidRPr="00670291">
        <w:rPr>
          <w:rFonts w:ascii="Arial" w:hAnsi="Arial" w:cs="Arial"/>
          <w:lang w:val="en-US" w:eastAsia="nb-NO"/>
        </w:rPr>
        <w:t>27</w:t>
      </w:r>
      <w:r w:rsidR="00D6336F">
        <w:rPr>
          <w:rFonts w:ascii="Arial" w:hAnsi="Arial" w:cs="Arial"/>
          <w:b/>
          <w:lang w:val="en-US" w:eastAsia="nb-NO"/>
        </w:rPr>
        <w:tab/>
      </w:r>
      <w:r w:rsidR="00D6336F" w:rsidRPr="00D878CF">
        <w:rPr>
          <w:rFonts w:ascii="Arial" w:hAnsi="Arial" w:cs="Arial"/>
          <w:b/>
          <w:i/>
          <w:lang w:val="en-US" w:eastAsia="nb-NO"/>
        </w:rPr>
        <w:t xml:space="preserve">The CG is invited to </w:t>
      </w:r>
      <w:r w:rsidR="00D878CF">
        <w:rPr>
          <w:rFonts w:ascii="Arial" w:hAnsi="Arial" w:cs="Arial"/>
          <w:b/>
          <w:i/>
          <w:lang w:val="en-US" w:eastAsia="nb-NO"/>
        </w:rPr>
        <w:t>consider the documents NAV 58/6/1 and NAV 58/6/3 for comments</w:t>
      </w:r>
      <w:r w:rsidR="003F4A12">
        <w:rPr>
          <w:rFonts w:ascii="Arial" w:hAnsi="Arial" w:cs="Arial"/>
          <w:b/>
          <w:i/>
          <w:lang w:val="en-US" w:eastAsia="nb-NO"/>
        </w:rPr>
        <w:t>, and recommendations, as appropriate</w:t>
      </w:r>
      <w:r w:rsidR="00D878CF">
        <w:rPr>
          <w:rFonts w:ascii="Arial" w:hAnsi="Arial" w:cs="Arial"/>
          <w:b/>
          <w:i/>
          <w:lang w:val="en-US" w:eastAsia="nb-NO"/>
        </w:rPr>
        <w:t>.</w:t>
      </w:r>
    </w:p>
    <w:p w14:paraId="7D7F0705" w14:textId="77777777" w:rsidR="000063D6" w:rsidRPr="00D878CF" w:rsidRDefault="000063D6" w:rsidP="000063D6">
      <w:pPr>
        <w:pStyle w:val="Default"/>
        <w:spacing w:line="276" w:lineRule="auto"/>
        <w:jc w:val="both"/>
        <w:rPr>
          <w:rFonts w:ascii="Arial" w:hAnsi="Arial" w:cs="Arial"/>
          <w:i/>
          <w:sz w:val="22"/>
          <w:szCs w:val="22"/>
          <w:lang w:val="en-US"/>
        </w:rPr>
      </w:pPr>
      <w:r w:rsidRPr="00D878CF">
        <w:rPr>
          <w:rFonts w:ascii="Arial" w:hAnsi="Arial" w:cs="Arial"/>
          <w:i/>
          <w:sz w:val="22"/>
          <w:szCs w:val="22"/>
          <w:lang w:val="en-US"/>
        </w:rPr>
        <w:tab/>
      </w:r>
    </w:p>
    <w:p w14:paraId="0D3D3CF0" w14:textId="77777777" w:rsidR="003F4A12" w:rsidRDefault="003F4A12" w:rsidP="003F4A12">
      <w:pPr>
        <w:jc w:val="both"/>
        <w:rPr>
          <w:rFonts w:ascii="ArialMT" w:hAnsi="ArialMT" w:cs="ArialMT"/>
          <w:lang w:val="en-US"/>
        </w:rPr>
      </w:pPr>
      <w:r w:rsidRPr="003F4A12">
        <w:rPr>
          <w:rFonts w:ascii="ArialMT" w:hAnsi="ArialMT" w:cs="ArialMT"/>
          <w:lang w:val="en-US" w:eastAsia="nb-NO"/>
        </w:rPr>
        <w:t>28</w:t>
      </w:r>
      <w:r w:rsidRPr="003F4A12">
        <w:rPr>
          <w:rFonts w:ascii="ArialMT" w:hAnsi="ArialMT" w:cs="ArialMT"/>
          <w:lang w:val="en-US" w:eastAsia="nb-NO"/>
        </w:rPr>
        <w:tab/>
        <w:t xml:space="preserve">Regarding terms of reference for the CG </w:t>
      </w:r>
      <w:r>
        <w:rPr>
          <w:rFonts w:ascii="ArialMT" w:hAnsi="ArialMT" w:cs="ArialMT"/>
          <w:lang w:val="en-US" w:eastAsia="nb-NO"/>
        </w:rPr>
        <w:t>(</w:t>
      </w:r>
      <w:r w:rsidRPr="003F4A12">
        <w:rPr>
          <w:rFonts w:ascii="ArialMT" w:hAnsi="ArialMT" w:cs="ArialMT"/>
          <w:lang w:val="en-US" w:eastAsia="nb-NO"/>
        </w:rPr>
        <w:t>NAV58/WP6 paragraphs 5.5, 5.6, and 5.7</w:t>
      </w:r>
      <w:r>
        <w:rPr>
          <w:rFonts w:ascii="ArialMT" w:hAnsi="ArialMT" w:cs="ArialMT"/>
          <w:lang w:val="en-US" w:eastAsia="nb-NO"/>
        </w:rPr>
        <w:t>),</w:t>
      </w:r>
      <w:r w:rsidRPr="003F4A12">
        <w:rPr>
          <w:rFonts w:ascii="ArialMT" w:hAnsi="ArialMT" w:cs="ArialMT"/>
          <w:lang w:val="en-US" w:eastAsia="nb-NO"/>
        </w:rPr>
        <w:t xml:space="preserve"> the Coordinator will come back to these issues on the later stage.</w:t>
      </w:r>
      <w:r>
        <w:rPr>
          <w:rFonts w:ascii="ArialMT" w:hAnsi="ArialMT" w:cs="ArialMT"/>
          <w:lang w:val="en-US" w:eastAsia="nb-NO"/>
        </w:rPr>
        <w:t xml:space="preserve"> </w:t>
      </w:r>
      <w:r>
        <w:rPr>
          <w:rFonts w:ascii="ArialMT" w:hAnsi="ArialMT" w:cs="ArialMT"/>
          <w:lang w:val="en-US"/>
        </w:rPr>
        <w:t>The Coordinator will also come back at a later stage with more information concerning the deadlines for raising specific questions and submitting reports to COMSAR 17 and STW 44.</w:t>
      </w:r>
    </w:p>
    <w:p w14:paraId="015768E1" w14:textId="77777777" w:rsidR="000063D6" w:rsidRPr="003F4A12" w:rsidRDefault="000063D6" w:rsidP="004C304D">
      <w:pPr>
        <w:autoSpaceDE w:val="0"/>
        <w:autoSpaceDN w:val="0"/>
        <w:adjustRightInd w:val="0"/>
        <w:jc w:val="both"/>
        <w:rPr>
          <w:rFonts w:ascii="ArialMT" w:hAnsi="ArialMT" w:cs="ArialMT"/>
          <w:lang w:val="en-US" w:eastAsia="nb-NO"/>
        </w:rPr>
      </w:pPr>
    </w:p>
    <w:p w14:paraId="115F413B" w14:textId="77777777" w:rsidR="000063D6" w:rsidRDefault="000063D6" w:rsidP="004C304D">
      <w:pPr>
        <w:autoSpaceDE w:val="0"/>
        <w:autoSpaceDN w:val="0"/>
        <w:adjustRightInd w:val="0"/>
        <w:jc w:val="both"/>
        <w:rPr>
          <w:rFonts w:ascii="ArialMT" w:hAnsi="ArialMT" w:cs="ArialMT"/>
          <w:b/>
          <w:i/>
          <w:lang w:val="en-US" w:eastAsia="nb-NO"/>
        </w:rPr>
      </w:pPr>
    </w:p>
    <w:p w14:paraId="0E561E79" w14:textId="77777777" w:rsidR="000063D6" w:rsidRPr="000063D6" w:rsidRDefault="000063D6" w:rsidP="004C304D">
      <w:pPr>
        <w:autoSpaceDE w:val="0"/>
        <w:autoSpaceDN w:val="0"/>
        <w:adjustRightInd w:val="0"/>
        <w:jc w:val="both"/>
        <w:rPr>
          <w:rFonts w:ascii="ArialMT" w:hAnsi="ArialMT" w:cs="ArialMT"/>
          <w:b/>
          <w:lang w:val="en-US" w:eastAsia="nb-NO"/>
        </w:rPr>
      </w:pPr>
    </w:p>
    <w:p w14:paraId="18DBC31E" w14:textId="77777777" w:rsidR="00A83CC1" w:rsidRDefault="00A83CC1" w:rsidP="00A83CC1">
      <w:pPr>
        <w:pStyle w:val="Default"/>
        <w:spacing w:line="276" w:lineRule="auto"/>
        <w:rPr>
          <w:rFonts w:ascii="Arial" w:hAnsi="Arial" w:cs="Arial"/>
          <w:sz w:val="22"/>
          <w:szCs w:val="22"/>
          <w:lang w:val="en-US"/>
        </w:rPr>
      </w:pPr>
    </w:p>
    <w:p w14:paraId="41D905BE" w14:textId="77777777" w:rsidR="00A83CC1" w:rsidRDefault="00A83CC1" w:rsidP="00AE3C88">
      <w:pPr>
        <w:autoSpaceDE w:val="0"/>
        <w:autoSpaceDN w:val="0"/>
        <w:adjustRightInd w:val="0"/>
        <w:jc w:val="both"/>
        <w:rPr>
          <w:rFonts w:ascii="Arial" w:hAnsi="Arial" w:cs="Arial"/>
          <w:lang w:val="en-US"/>
        </w:rPr>
      </w:pPr>
    </w:p>
    <w:p w14:paraId="3DBE0FD2" w14:textId="77777777" w:rsidR="00A83CC1" w:rsidRDefault="00A83CC1" w:rsidP="00AE3C88">
      <w:pPr>
        <w:autoSpaceDE w:val="0"/>
        <w:autoSpaceDN w:val="0"/>
        <w:adjustRightInd w:val="0"/>
        <w:jc w:val="both"/>
        <w:rPr>
          <w:rFonts w:ascii="Arial" w:hAnsi="Arial" w:cs="Arial"/>
          <w:lang w:val="en-US"/>
        </w:rPr>
      </w:pPr>
    </w:p>
    <w:p w14:paraId="3F71B984" w14:textId="77777777" w:rsidR="00327B00" w:rsidRDefault="00327B00" w:rsidP="00AE3C88">
      <w:pPr>
        <w:autoSpaceDE w:val="0"/>
        <w:autoSpaceDN w:val="0"/>
        <w:adjustRightInd w:val="0"/>
        <w:jc w:val="both"/>
        <w:rPr>
          <w:rFonts w:ascii="Arial" w:hAnsi="Arial" w:cs="Arial"/>
          <w:lang w:val="en-US"/>
        </w:rPr>
      </w:pPr>
    </w:p>
    <w:p w14:paraId="08E6C8B6" w14:textId="77777777" w:rsidR="00327B00" w:rsidRDefault="00327B00" w:rsidP="00AE3C88">
      <w:pPr>
        <w:autoSpaceDE w:val="0"/>
        <w:autoSpaceDN w:val="0"/>
        <w:adjustRightInd w:val="0"/>
        <w:jc w:val="both"/>
        <w:rPr>
          <w:rFonts w:ascii="Arial" w:hAnsi="Arial" w:cs="Arial"/>
          <w:lang w:val="en-US"/>
        </w:rPr>
      </w:pPr>
    </w:p>
    <w:p w14:paraId="18AE93BC" w14:textId="77777777" w:rsidR="00327B00" w:rsidRDefault="00327B00" w:rsidP="00AE3C88">
      <w:pPr>
        <w:autoSpaceDE w:val="0"/>
        <w:autoSpaceDN w:val="0"/>
        <w:adjustRightInd w:val="0"/>
        <w:jc w:val="both"/>
        <w:rPr>
          <w:rFonts w:ascii="Arial" w:hAnsi="Arial" w:cs="Arial"/>
          <w:lang w:val="en-US"/>
        </w:rPr>
      </w:pPr>
    </w:p>
    <w:p w14:paraId="7C664DD0" w14:textId="77777777" w:rsidR="00327B00" w:rsidRDefault="00327B00" w:rsidP="00AE3C88">
      <w:pPr>
        <w:autoSpaceDE w:val="0"/>
        <w:autoSpaceDN w:val="0"/>
        <w:adjustRightInd w:val="0"/>
        <w:jc w:val="both"/>
        <w:rPr>
          <w:rFonts w:ascii="Arial" w:hAnsi="Arial" w:cs="Arial"/>
          <w:lang w:val="en-US"/>
        </w:rPr>
      </w:pPr>
    </w:p>
    <w:p w14:paraId="7BC41F71" w14:textId="77777777" w:rsidR="00327B00" w:rsidRDefault="00327B00" w:rsidP="00AE3C88">
      <w:pPr>
        <w:autoSpaceDE w:val="0"/>
        <w:autoSpaceDN w:val="0"/>
        <w:adjustRightInd w:val="0"/>
        <w:jc w:val="both"/>
        <w:rPr>
          <w:rFonts w:ascii="Arial" w:hAnsi="Arial" w:cs="Arial"/>
          <w:lang w:val="en-US"/>
        </w:rPr>
      </w:pPr>
    </w:p>
    <w:p w14:paraId="2DF72E0F" w14:textId="77777777" w:rsidR="00327B00" w:rsidRDefault="00327B00" w:rsidP="00AE3C88">
      <w:pPr>
        <w:autoSpaceDE w:val="0"/>
        <w:autoSpaceDN w:val="0"/>
        <w:adjustRightInd w:val="0"/>
        <w:jc w:val="both"/>
        <w:rPr>
          <w:rFonts w:ascii="Arial" w:hAnsi="Arial" w:cs="Arial"/>
          <w:lang w:val="en-US"/>
        </w:rPr>
      </w:pPr>
    </w:p>
    <w:p w14:paraId="7EAEC099" w14:textId="77777777" w:rsidR="003F4A12" w:rsidRDefault="003F4A12" w:rsidP="00AE3C88">
      <w:pPr>
        <w:autoSpaceDE w:val="0"/>
        <w:autoSpaceDN w:val="0"/>
        <w:adjustRightInd w:val="0"/>
        <w:jc w:val="both"/>
        <w:rPr>
          <w:rFonts w:ascii="Arial" w:hAnsi="Arial" w:cs="Arial"/>
          <w:lang w:val="en-US"/>
        </w:rPr>
      </w:pPr>
    </w:p>
    <w:p w14:paraId="111FB4E8" w14:textId="77777777" w:rsidR="003F4A12" w:rsidRDefault="003F4A12" w:rsidP="00AE3C88">
      <w:pPr>
        <w:autoSpaceDE w:val="0"/>
        <w:autoSpaceDN w:val="0"/>
        <w:adjustRightInd w:val="0"/>
        <w:jc w:val="both"/>
        <w:rPr>
          <w:rFonts w:ascii="Arial" w:hAnsi="Arial" w:cs="Arial"/>
          <w:lang w:val="en-US"/>
        </w:rPr>
      </w:pPr>
    </w:p>
    <w:p w14:paraId="086BDD8F" w14:textId="77777777" w:rsidR="003F4A12" w:rsidRDefault="003F4A12" w:rsidP="00AE3C88">
      <w:pPr>
        <w:autoSpaceDE w:val="0"/>
        <w:autoSpaceDN w:val="0"/>
        <w:adjustRightInd w:val="0"/>
        <w:jc w:val="both"/>
        <w:rPr>
          <w:rFonts w:ascii="Arial" w:hAnsi="Arial" w:cs="Arial"/>
          <w:lang w:val="en-US"/>
        </w:rPr>
      </w:pPr>
    </w:p>
    <w:p w14:paraId="2D1F700C" w14:textId="77777777" w:rsidR="003F4A12" w:rsidRDefault="003F4A12" w:rsidP="00AE3C88">
      <w:pPr>
        <w:autoSpaceDE w:val="0"/>
        <w:autoSpaceDN w:val="0"/>
        <w:adjustRightInd w:val="0"/>
        <w:jc w:val="both"/>
        <w:rPr>
          <w:rFonts w:ascii="Arial" w:hAnsi="Arial" w:cs="Arial"/>
          <w:lang w:val="en-US"/>
        </w:rPr>
      </w:pPr>
    </w:p>
    <w:p w14:paraId="2A1A3F92" w14:textId="77777777" w:rsidR="003F4A12" w:rsidRDefault="003F4A12" w:rsidP="00AE3C88">
      <w:pPr>
        <w:autoSpaceDE w:val="0"/>
        <w:autoSpaceDN w:val="0"/>
        <w:adjustRightInd w:val="0"/>
        <w:jc w:val="both"/>
        <w:rPr>
          <w:rFonts w:ascii="Arial" w:hAnsi="Arial" w:cs="Arial"/>
          <w:lang w:val="en-US"/>
        </w:rPr>
      </w:pPr>
    </w:p>
    <w:p w14:paraId="4C059B41" w14:textId="77777777" w:rsidR="003F4A12" w:rsidRDefault="003F4A12" w:rsidP="00AE3C88">
      <w:pPr>
        <w:autoSpaceDE w:val="0"/>
        <w:autoSpaceDN w:val="0"/>
        <w:adjustRightInd w:val="0"/>
        <w:jc w:val="both"/>
        <w:rPr>
          <w:rFonts w:ascii="Arial" w:hAnsi="Arial" w:cs="Arial"/>
          <w:lang w:val="en-US"/>
        </w:rPr>
      </w:pPr>
    </w:p>
    <w:p w14:paraId="0E21F6F1" w14:textId="77777777" w:rsidR="003F4A12" w:rsidRDefault="003F4A12" w:rsidP="00AE3C88">
      <w:pPr>
        <w:autoSpaceDE w:val="0"/>
        <w:autoSpaceDN w:val="0"/>
        <w:adjustRightInd w:val="0"/>
        <w:jc w:val="both"/>
        <w:rPr>
          <w:rFonts w:ascii="Arial" w:hAnsi="Arial" w:cs="Arial"/>
          <w:lang w:val="en-US"/>
        </w:rPr>
      </w:pPr>
    </w:p>
    <w:p w14:paraId="480B255C" w14:textId="77777777" w:rsidR="003F4A12" w:rsidRDefault="003F4A12" w:rsidP="00AE3C88">
      <w:pPr>
        <w:autoSpaceDE w:val="0"/>
        <w:autoSpaceDN w:val="0"/>
        <w:adjustRightInd w:val="0"/>
        <w:jc w:val="both"/>
        <w:rPr>
          <w:rFonts w:ascii="Arial" w:hAnsi="Arial" w:cs="Arial"/>
          <w:lang w:val="en-US"/>
        </w:rPr>
      </w:pPr>
    </w:p>
    <w:p w14:paraId="6EA521E5" w14:textId="77777777" w:rsidR="00327B00" w:rsidRDefault="00327B00" w:rsidP="00AE3C88">
      <w:pPr>
        <w:autoSpaceDE w:val="0"/>
        <w:autoSpaceDN w:val="0"/>
        <w:adjustRightInd w:val="0"/>
        <w:jc w:val="both"/>
        <w:rPr>
          <w:rFonts w:ascii="Arial" w:hAnsi="Arial" w:cs="Arial"/>
          <w:lang w:val="en-US"/>
        </w:rPr>
      </w:pPr>
    </w:p>
    <w:p w14:paraId="50124879" w14:textId="77777777" w:rsidR="00327B00" w:rsidRDefault="00327B00" w:rsidP="00AE3C88">
      <w:pPr>
        <w:autoSpaceDE w:val="0"/>
        <w:autoSpaceDN w:val="0"/>
        <w:adjustRightInd w:val="0"/>
        <w:jc w:val="both"/>
        <w:rPr>
          <w:rFonts w:ascii="Arial" w:hAnsi="Arial" w:cs="Arial"/>
          <w:lang w:val="en-US"/>
        </w:rPr>
      </w:pPr>
    </w:p>
    <w:p w14:paraId="68733494" w14:textId="77777777" w:rsidR="00A12CD7" w:rsidRPr="00A12CD7" w:rsidRDefault="00A12CD7" w:rsidP="00A12CD7">
      <w:pPr>
        <w:autoSpaceDE w:val="0"/>
        <w:autoSpaceDN w:val="0"/>
        <w:adjustRightInd w:val="0"/>
        <w:jc w:val="center"/>
        <w:rPr>
          <w:rFonts w:ascii="Arial" w:hAnsi="Arial" w:cs="Arial"/>
          <w:b/>
          <w:sz w:val="24"/>
          <w:szCs w:val="24"/>
          <w:lang w:val="en-US"/>
        </w:rPr>
      </w:pPr>
      <w:r w:rsidRPr="0054713C">
        <w:rPr>
          <w:rFonts w:ascii="Arial" w:hAnsi="Arial" w:cs="Arial"/>
          <w:b/>
          <w:sz w:val="24"/>
          <w:szCs w:val="24"/>
          <w:lang w:val="en-US"/>
        </w:rPr>
        <w:lastRenderedPageBreak/>
        <w:t>Annex 1</w:t>
      </w:r>
    </w:p>
    <w:p w14:paraId="26B4FDD0" w14:textId="77777777" w:rsidR="00A12CD7" w:rsidRPr="00717B25" w:rsidRDefault="00A12CD7" w:rsidP="00A12CD7">
      <w:pPr>
        <w:autoSpaceDE w:val="0"/>
        <w:autoSpaceDN w:val="0"/>
        <w:adjustRightInd w:val="0"/>
        <w:jc w:val="center"/>
        <w:rPr>
          <w:rFonts w:ascii="Arial" w:hAnsi="Arial" w:cs="Arial"/>
          <w:sz w:val="24"/>
          <w:szCs w:val="24"/>
          <w:lang w:val="en-US"/>
        </w:rPr>
      </w:pPr>
      <w:r w:rsidRPr="00FA1C1F">
        <w:rPr>
          <w:rFonts w:ascii="Arial" w:hAnsi="Arial" w:cs="Arial"/>
          <w:sz w:val="24"/>
          <w:szCs w:val="24"/>
          <w:lang w:val="en-US"/>
        </w:rPr>
        <w:t>Ref. NAV 58/WP.6 Annex 3</w:t>
      </w:r>
    </w:p>
    <w:p w14:paraId="0879EB8F" w14:textId="77777777" w:rsidR="00A12CD7" w:rsidRDefault="00A12CD7" w:rsidP="00A12CD7">
      <w:pPr>
        <w:autoSpaceDE w:val="0"/>
        <w:autoSpaceDN w:val="0"/>
        <w:adjustRightInd w:val="0"/>
        <w:jc w:val="center"/>
        <w:rPr>
          <w:rFonts w:ascii="Arial" w:hAnsi="Arial" w:cs="Arial"/>
          <w:b/>
          <w:sz w:val="24"/>
          <w:szCs w:val="24"/>
          <w:lang w:val="en-US"/>
        </w:rPr>
      </w:pPr>
      <w:r w:rsidRPr="00E90657">
        <w:rPr>
          <w:rFonts w:ascii="Arial" w:hAnsi="Arial" w:cs="Arial"/>
          <w:b/>
          <w:sz w:val="24"/>
          <w:szCs w:val="24"/>
          <w:lang w:val="en-US"/>
        </w:rPr>
        <w:t>How to identify Risk Control Options (RCOs)</w:t>
      </w:r>
      <w:r>
        <w:rPr>
          <w:rFonts w:ascii="Arial" w:hAnsi="Arial" w:cs="Arial"/>
          <w:b/>
          <w:sz w:val="24"/>
          <w:szCs w:val="24"/>
          <w:lang w:val="en-US"/>
        </w:rPr>
        <w:t xml:space="preserve"> - </w:t>
      </w:r>
      <w:r w:rsidRPr="00E90657">
        <w:rPr>
          <w:rFonts w:ascii="Arial" w:hAnsi="Arial" w:cs="Arial"/>
          <w:b/>
          <w:sz w:val="24"/>
          <w:szCs w:val="24"/>
          <w:lang w:val="en-US"/>
        </w:rPr>
        <w:t>Roadmap for CG</w:t>
      </w:r>
    </w:p>
    <w:p w14:paraId="484E7C01" w14:textId="77777777" w:rsidR="00A12CD7" w:rsidRDefault="00A12CD7" w:rsidP="00A12CD7">
      <w:pPr>
        <w:pStyle w:val="Default"/>
        <w:rPr>
          <w:b/>
          <w:bCs/>
          <w:sz w:val="22"/>
          <w:szCs w:val="22"/>
          <w:lang w:val="en-US"/>
        </w:rPr>
      </w:pPr>
    </w:p>
    <w:tbl>
      <w:tblPr>
        <w:tblStyle w:val="TableGrid"/>
        <w:tblW w:w="9498" w:type="dxa"/>
        <w:tblInd w:w="-34" w:type="dxa"/>
        <w:tblLook w:val="04A0" w:firstRow="1" w:lastRow="0" w:firstColumn="1" w:lastColumn="0" w:noHBand="0" w:noVBand="1"/>
      </w:tblPr>
      <w:tblGrid>
        <w:gridCol w:w="1418"/>
        <w:gridCol w:w="6379"/>
        <w:gridCol w:w="1701"/>
      </w:tblGrid>
      <w:tr w:rsidR="00A12CD7" w14:paraId="3AAED9C7" w14:textId="77777777" w:rsidTr="00B011F2">
        <w:trPr>
          <w:trHeight w:val="320"/>
        </w:trPr>
        <w:tc>
          <w:tcPr>
            <w:tcW w:w="1418" w:type="dxa"/>
            <w:shd w:val="clear" w:color="auto" w:fill="DAEEF3" w:themeFill="accent5" w:themeFillTint="33"/>
            <w:vAlign w:val="center"/>
          </w:tcPr>
          <w:p w14:paraId="05F80EE7" w14:textId="77777777" w:rsidR="00A12CD7" w:rsidRPr="00717B25" w:rsidRDefault="00A12CD7" w:rsidP="00B011F2">
            <w:pPr>
              <w:pStyle w:val="Default"/>
              <w:jc w:val="center"/>
              <w:rPr>
                <w:rFonts w:ascii="Arial" w:hAnsi="Arial" w:cs="Arial"/>
                <w:b/>
                <w:bCs/>
                <w:sz w:val="16"/>
                <w:szCs w:val="16"/>
                <w:lang w:val="en-US"/>
              </w:rPr>
            </w:pPr>
            <w:r w:rsidRPr="00717B25">
              <w:rPr>
                <w:rFonts w:ascii="Arial" w:hAnsi="Arial" w:cs="Arial"/>
                <w:b/>
                <w:bCs/>
                <w:sz w:val="16"/>
                <w:szCs w:val="16"/>
                <w:lang w:val="en-US"/>
              </w:rPr>
              <w:t>Posting to CG</w:t>
            </w:r>
          </w:p>
        </w:tc>
        <w:tc>
          <w:tcPr>
            <w:tcW w:w="6379" w:type="dxa"/>
            <w:vMerge w:val="restart"/>
            <w:vAlign w:val="center"/>
          </w:tcPr>
          <w:p w14:paraId="186073E9" w14:textId="77777777" w:rsidR="00A12CD7" w:rsidRPr="005C5D6A" w:rsidRDefault="00A12CD7" w:rsidP="00B011F2">
            <w:pPr>
              <w:pStyle w:val="Default"/>
              <w:jc w:val="center"/>
              <w:rPr>
                <w:bCs/>
                <w:sz w:val="22"/>
                <w:szCs w:val="22"/>
                <w:lang w:val="en-US"/>
              </w:rPr>
            </w:pPr>
          </w:p>
          <w:p w14:paraId="474B69C4" w14:textId="77777777" w:rsidR="00A12CD7" w:rsidRPr="00717B25" w:rsidRDefault="00A12CD7" w:rsidP="00B011F2">
            <w:pPr>
              <w:pStyle w:val="Default"/>
              <w:jc w:val="center"/>
              <w:rPr>
                <w:rFonts w:ascii="Arial" w:hAnsi="Arial" w:cs="Arial"/>
                <w:b/>
                <w:bCs/>
                <w:sz w:val="22"/>
                <w:szCs w:val="22"/>
                <w:lang w:val="en-US"/>
              </w:rPr>
            </w:pPr>
            <w:r w:rsidRPr="00717B25">
              <w:rPr>
                <w:rFonts w:ascii="Arial" w:hAnsi="Arial" w:cs="Arial"/>
                <w:b/>
                <w:bCs/>
                <w:sz w:val="22"/>
                <w:szCs w:val="22"/>
                <w:lang w:val="en-US"/>
              </w:rPr>
              <w:t>Approved user needs</w:t>
            </w:r>
          </w:p>
          <w:p w14:paraId="33255FEB" w14:textId="77777777" w:rsidR="00A12CD7" w:rsidRPr="008A6802" w:rsidRDefault="00A12CD7" w:rsidP="00B011F2">
            <w:pPr>
              <w:pStyle w:val="Default"/>
              <w:jc w:val="center"/>
              <w:rPr>
                <w:bCs/>
                <w:sz w:val="22"/>
                <w:szCs w:val="22"/>
                <w:lang w:val="en-US"/>
              </w:rPr>
            </w:pPr>
          </w:p>
        </w:tc>
        <w:tc>
          <w:tcPr>
            <w:tcW w:w="1701" w:type="dxa"/>
            <w:shd w:val="clear" w:color="auto" w:fill="DAEEF3" w:themeFill="accent5" w:themeFillTint="33"/>
            <w:vAlign w:val="center"/>
          </w:tcPr>
          <w:p w14:paraId="3BDD7A6F" w14:textId="77777777" w:rsidR="00A12CD7" w:rsidRPr="00717B25" w:rsidRDefault="00A12CD7" w:rsidP="00B011F2">
            <w:pPr>
              <w:pStyle w:val="Default"/>
              <w:jc w:val="center"/>
              <w:rPr>
                <w:rFonts w:ascii="Arial" w:hAnsi="Arial" w:cs="Arial"/>
                <w:b/>
                <w:bCs/>
                <w:sz w:val="16"/>
                <w:szCs w:val="16"/>
                <w:lang w:val="en-US"/>
              </w:rPr>
            </w:pPr>
            <w:r w:rsidRPr="00717B25">
              <w:rPr>
                <w:rFonts w:ascii="Arial" w:hAnsi="Arial" w:cs="Arial"/>
                <w:b/>
                <w:bCs/>
                <w:sz w:val="16"/>
                <w:szCs w:val="16"/>
                <w:lang w:val="en-US"/>
              </w:rPr>
              <w:t>Deadline for CG</w:t>
            </w:r>
          </w:p>
        </w:tc>
      </w:tr>
      <w:tr w:rsidR="00A12CD7" w14:paraId="2B9FEB2F" w14:textId="77777777" w:rsidTr="00B011F2">
        <w:trPr>
          <w:trHeight w:val="319"/>
        </w:trPr>
        <w:tc>
          <w:tcPr>
            <w:tcW w:w="1418" w:type="dxa"/>
            <w:vAlign w:val="center"/>
          </w:tcPr>
          <w:p w14:paraId="60E57EE2" w14:textId="77777777" w:rsidR="00A12CD7" w:rsidRPr="005C5D6A" w:rsidRDefault="00A12CD7" w:rsidP="00B011F2">
            <w:pPr>
              <w:pStyle w:val="Default"/>
              <w:jc w:val="center"/>
              <w:rPr>
                <w:bCs/>
                <w:sz w:val="22"/>
                <w:szCs w:val="22"/>
                <w:lang w:val="en-US"/>
              </w:rPr>
            </w:pPr>
          </w:p>
        </w:tc>
        <w:tc>
          <w:tcPr>
            <w:tcW w:w="6379" w:type="dxa"/>
            <w:vMerge/>
            <w:vAlign w:val="center"/>
          </w:tcPr>
          <w:p w14:paraId="5F418AE7" w14:textId="77777777" w:rsidR="00A12CD7" w:rsidRPr="005C5D6A" w:rsidRDefault="00A12CD7" w:rsidP="00B011F2">
            <w:pPr>
              <w:pStyle w:val="Default"/>
              <w:jc w:val="center"/>
              <w:rPr>
                <w:bCs/>
                <w:sz w:val="22"/>
                <w:szCs w:val="22"/>
                <w:lang w:val="en-US"/>
              </w:rPr>
            </w:pPr>
          </w:p>
        </w:tc>
        <w:tc>
          <w:tcPr>
            <w:tcW w:w="1701" w:type="dxa"/>
            <w:vAlign w:val="center"/>
          </w:tcPr>
          <w:p w14:paraId="707AA1D9" w14:textId="77777777" w:rsidR="00A12CD7" w:rsidRPr="00717B25" w:rsidRDefault="00A12CD7" w:rsidP="00B011F2">
            <w:pPr>
              <w:pStyle w:val="Default"/>
              <w:jc w:val="center"/>
              <w:rPr>
                <w:rFonts w:ascii="Arial" w:hAnsi="Arial" w:cs="Arial"/>
                <w:bCs/>
                <w:color w:val="FF0000"/>
                <w:sz w:val="22"/>
                <w:szCs w:val="22"/>
                <w:lang w:val="en-US"/>
              </w:rPr>
            </w:pPr>
            <w:r w:rsidRPr="00717B25">
              <w:rPr>
                <w:rFonts w:ascii="Arial" w:hAnsi="Arial" w:cs="Arial"/>
                <w:bCs/>
                <w:color w:val="FF0000"/>
                <w:sz w:val="16"/>
                <w:szCs w:val="16"/>
                <w:lang w:val="en-US"/>
              </w:rPr>
              <w:t>Finalized 2010</w:t>
            </w:r>
          </w:p>
        </w:tc>
      </w:tr>
    </w:tbl>
    <w:p w14:paraId="310E2C89" w14:textId="77777777" w:rsidR="00A12CD7" w:rsidRPr="00AF1792" w:rsidRDefault="003768A1" w:rsidP="00A12CD7">
      <w:pPr>
        <w:pStyle w:val="Default"/>
        <w:rPr>
          <w:bCs/>
          <w:sz w:val="22"/>
          <w:szCs w:val="22"/>
          <w:lang w:val="en-US"/>
        </w:rPr>
      </w:pPr>
      <w:r>
        <w:rPr>
          <w:bCs/>
          <w:noProof/>
          <w:sz w:val="22"/>
          <w:szCs w:val="22"/>
        </w:rPr>
        <w:pict w14:anchorId="6FE5D3F1">
          <v:group id="_x0000_s1029" style="position:absolute;margin-left:198.55pt;margin-top:4.4pt;width:21.35pt;height:572.2pt;z-index:251664384;mso-position-horizontal-relative:text;mso-position-vertical-relative:text" coordorigin="5388,3569" coordsize="427,11444">
            <v:group id="_x0000_s1030" style="position:absolute;left:5389;top:3569;width:426;height:5862" coordorigin="5434,3569" coordsize="426,5862">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1" type="#_x0000_t67" style="position:absolute;left:5434;top:3569;width:426;height:413" filled="f" fillcolor="yellow" strokecolor="#4bacc6 [3208]">
                <v:textbox style="layout-flow:vertical-ideographic"/>
              </v:shape>
              <v:shape id="_x0000_s1032" type="#_x0000_t67" style="position:absolute;left:5434;top:6150;width:426;height:413" filled="f" fillcolor="yellow" strokecolor="#4bacc6 [3208]">
                <v:textbox style="layout-flow:vertical-ideographic"/>
              </v:shape>
              <v:shape id="_x0000_s1033" type="#_x0000_t67" style="position:absolute;left:5434;top:9018;width:426;height:413" filled="f" fillcolor="yellow" strokecolor="#4bacc6 [3208]">
                <v:textbox style="layout-flow:vertical-ideographic"/>
              </v:shape>
            </v:group>
            <v:shape id="_x0000_s1034" type="#_x0000_t67" style="position:absolute;left:5388;top:14600;width:426;height:413" filled="f" fillcolor="yellow" strokecolor="#4bacc6 [3208]">
              <v:textbox style="layout-flow:vertical-ideographic"/>
            </v:shape>
          </v:group>
        </w:pict>
      </w:r>
      <w:r w:rsidR="00A12CD7" w:rsidRPr="00AF1792">
        <w:rPr>
          <w:bCs/>
          <w:sz w:val="22"/>
          <w:szCs w:val="22"/>
          <w:lang w:val="en-US"/>
        </w:rPr>
        <w:t>.</w:t>
      </w:r>
    </w:p>
    <w:p w14:paraId="07CF6208" w14:textId="77777777" w:rsidR="00A12CD7" w:rsidRDefault="00A12CD7" w:rsidP="00A12CD7">
      <w:pPr>
        <w:pStyle w:val="Default"/>
        <w:rPr>
          <w:b/>
          <w:bCs/>
          <w:sz w:val="22"/>
          <w:szCs w:val="22"/>
          <w:lang w:val="en-US"/>
        </w:rPr>
      </w:pPr>
    </w:p>
    <w:tbl>
      <w:tblPr>
        <w:tblStyle w:val="TableGrid"/>
        <w:tblW w:w="9498" w:type="dxa"/>
        <w:tblInd w:w="-34" w:type="dxa"/>
        <w:tblLook w:val="04A0" w:firstRow="1" w:lastRow="0" w:firstColumn="1" w:lastColumn="0" w:noHBand="0" w:noVBand="1"/>
      </w:tblPr>
      <w:tblGrid>
        <w:gridCol w:w="1418"/>
        <w:gridCol w:w="6379"/>
        <w:gridCol w:w="1701"/>
      </w:tblGrid>
      <w:tr w:rsidR="00A12CD7" w14:paraId="3AF63598" w14:textId="77777777" w:rsidTr="00B011F2">
        <w:trPr>
          <w:trHeight w:val="302"/>
        </w:trPr>
        <w:tc>
          <w:tcPr>
            <w:tcW w:w="1418" w:type="dxa"/>
            <w:shd w:val="clear" w:color="auto" w:fill="DAEEF3" w:themeFill="accent5" w:themeFillTint="33"/>
            <w:vAlign w:val="center"/>
          </w:tcPr>
          <w:p w14:paraId="39F093B7" w14:textId="77777777" w:rsidR="00A12CD7" w:rsidRPr="00717B25" w:rsidRDefault="00A12CD7" w:rsidP="00B011F2">
            <w:pPr>
              <w:pStyle w:val="Default"/>
              <w:jc w:val="center"/>
              <w:rPr>
                <w:rFonts w:ascii="Arial" w:hAnsi="Arial" w:cs="Arial"/>
                <w:b/>
                <w:bCs/>
                <w:sz w:val="16"/>
                <w:szCs w:val="16"/>
                <w:lang w:val="en-US"/>
              </w:rPr>
            </w:pPr>
            <w:r w:rsidRPr="00717B25">
              <w:rPr>
                <w:rFonts w:ascii="Arial" w:hAnsi="Arial" w:cs="Arial"/>
                <w:b/>
                <w:bCs/>
                <w:sz w:val="16"/>
                <w:szCs w:val="16"/>
                <w:lang w:val="en-US"/>
              </w:rPr>
              <w:t>Posting to CG</w:t>
            </w:r>
          </w:p>
        </w:tc>
        <w:tc>
          <w:tcPr>
            <w:tcW w:w="6379" w:type="dxa"/>
            <w:vAlign w:val="center"/>
          </w:tcPr>
          <w:p w14:paraId="5D5F9FE8" w14:textId="77777777" w:rsidR="00A12CD7" w:rsidRPr="005C5D6A" w:rsidRDefault="00A12CD7" w:rsidP="00B011F2">
            <w:pPr>
              <w:pStyle w:val="Default"/>
              <w:jc w:val="center"/>
              <w:rPr>
                <w:bCs/>
                <w:sz w:val="22"/>
                <w:szCs w:val="22"/>
                <w:lang w:val="en-US"/>
              </w:rPr>
            </w:pPr>
          </w:p>
          <w:p w14:paraId="38866B9C" w14:textId="77777777" w:rsidR="00A12CD7" w:rsidRPr="00717B25" w:rsidRDefault="00A12CD7" w:rsidP="00B011F2">
            <w:pPr>
              <w:pStyle w:val="Default"/>
              <w:jc w:val="center"/>
              <w:rPr>
                <w:rFonts w:ascii="Arial" w:hAnsi="Arial" w:cs="Arial"/>
                <w:b/>
                <w:bCs/>
                <w:sz w:val="22"/>
                <w:szCs w:val="22"/>
                <w:lang w:val="en-US"/>
              </w:rPr>
            </w:pPr>
            <w:r w:rsidRPr="00717B25">
              <w:rPr>
                <w:rFonts w:ascii="Arial" w:hAnsi="Arial" w:cs="Arial"/>
                <w:b/>
                <w:bCs/>
                <w:sz w:val="22"/>
                <w:szCs w:val="22"/>
                <w:lang w:val="en-US"/>
              </w:rPr>
              <w:t>Gap analysis</w:t>
            </w:r>
          </w:p>
          <w:p w14:paraId="17DB21D5" w14:textId="77777777" w:rsidR="00A12CD7" w:rsidRDefault="00A12CD7" w:rsidP="00B011F2">
            <w:pPr>
              <w:pStyle w:val="Default"/>
              <w:spacing w:after="16"/>
              <w:jc w:val="center"/>
              <w:rPr>
                <w:b/>
                <w:bCs/>
                <w:sz w:val="22"/>
                <w:szCs w:val="22"/>
                <w:lang w:val="en-US"/>
              </w:rPr>
            </w:pPr>
          </w:p>
        </w:tc>
        <w:tc>
          <w:tcPr>
            <w:tcW w:w="1701" w:type="dxa"/>
            <w:shd w:val="clear" w:color="auto" w:fill="DAEEF3" w:themeFill="accent5" w:themeFillTint="33"/>
            <w:vAlign w:val="center"/>
          </w:tcPr>
          <w:p w14:paraId="4CAD99E8" w14:textId="77777777" w:rsidR="00A12CD7" w:rsidRPr="00717B25" w:rsidRDefault="00A12CD7" w:rsidP="00B011F2">
            <w:pPr>
              <w:pStyle w:val="Default"/>
              <w:jc w:val="center"/>
              <w:rPr>
                <w:rFonts w:ascii="Arial" w:hAnsi="Arial" w:cs="Arial"/>
                <w:b/>
                <w:bCs/>
                <w:sz w:val="16"/>
                <w:szCs w:val="16"/>
                <w:lang w:val="en-US"/>
              </w:rPr>
            </w:pPr>
            <w:r w:rsidRPr="00717B25">
              <w:rPr>
                <w:rFonts w:ascii="Arial" w:hAnsi="Arial" w:cs="Arial"/>
                <w:b/>
                <w:bCs/>
                <w:sz w:val="16"/>
                <w:szCs w:val="16"/>
                <w:lang w:val="en-US"/>
              </w:rPr>
              <w:t>Deadline for CG</w:t>
            </w:r>
          </w:p>
        </w:tc>
      </w:tr>
      <w:tr w:rsidR="00A12CD7" w14:paraId="08014730" w14:textId="77777777" w:rsidTr="00B011F2">
        <w:trPr>
          <w:trHeight w:val="704"/>
        </w:trPr>
        <w:tc>
          <w:tcPr>
            <w:tcW w:w="1418" w:type="dxa"/>
            <w:vAlign w:val="center"/>
          </w:tcPr>
          <w:p w14:paraId="1272D9AB" w14:textId="77777777" w:rsidR="00A12CD7" w:rsidRPr="00717B25" w:rsidRDefault="00A12CD7" w:rsidP="00B011F2">
            <w:pPr>
              <w:pStyle w:val="Default"/>
              <w:jc w:val="center"/>
              <w:rPr>
                <w:rFonts w:ascii="Arial" w:hAnsi="Arial" w:cs="Arial"/>
                <w:b/>
                <w:bCs/>
                <w:sz w:val="16"/>
                <w:szCs w:val="16"/>
                <w:lang w:val="en-US"/>
              </w:rPr>
            </w:pPr>
          </w:p>
        </w:tc>
        <w:tc>
          <w:tcPr>
            <w:tcW w:w="6379" w:type="dxa"/>
            <w:vAlign w:val="center"/>
          </w:tcPr>
          <w:p w14:paraId="5B15399B" w14:textId="77777777" w:rsidR="00A12CD7" w:rsidRPr="00717B25" w:rsidRDefault="00A12CD7" w:rsidP="00B011F2">
            <w:pPr>
              <w:pStyle w:val="Default"/>
              <w:spacing w:after="16"/>
              <w:rPr>
                <w:rFonts w:ascii="Arial" w:hAnsi="Arial" w:cs="Arial"/>
                <w:sz w:val="22"/>
                <w:szCs w:val="22"/>
                <w:lang w:val="en-US"/>
              </w:rPr>
            </w:pPr>
            <w:r w:rsidRPr="00717B25">
              <w:rPr>
                <w:rFonts w:ascii="Arial" w:hAnsi="Arial" w:cs="Arial"/>
                <w:sz w:val="22"/>
                <w:szCs w:val="22"/>
                <w:lang w:val="en-US"/>
              </w:rPr>
              <w:t>a.   List of gaps</w:t>
            </w:r>
          </w:p>
        </w:tc>
        <w:tc>
          <w:tcPr>
            <w:tcW w:w="1701" w:type="dxa"/>
            <w:vAlign w:val="center"/>
          </w:tcPr>
          <w:p w14:paraId="584FC9E5" w14:textId="77777777" w:rsidR="00A12CD7" w:rsidRPr="00717B25" w:rsidRDefault="00A12CD7" w:rsidP="00B011F2">
            <w:pPr>
              <w:pStyle w:val="Default"/>
              <w:jc w:val="center"/>
              <w:rPr>
                <w:rFonts w:ascii="Arial" w:hAnsi="Arial" w:cs="Arial"/>
                <w:bCs/>
                <w:color w:val="FF0000"/>
                <w:sz w:val="16"/>
                <w:szCs w:val="16"/>
                <w:lang w:val="en-US"/>
              </w:rPr>
            </w:pPr>
            <w:r w:rsidRPr="00717B25">
              <w:rPr>
                <w:rFonts w:ascii="Arial" w:hAnsi="Arial" w:cs="Arial"/>
                <w:bCs/>
                <w:color w:val="FF0000"/>
                <w:sz w:val="16"/>
                <w:szCs w:val="16"/>
                <w:lang w:val="en-US"/>
              </w:rPr>
              <w:t>Finalized 2012</w:t>
            </w:r>
          </w:p>
        </w:tc>
      </w:tr>
      <w:tr w:rsidR="00A12CD7" w14:paraId="68C3B23F" w14:textId="77777777" w:rsidTr="00B011F2">
        <w:trPr>
          <w:trHeight w:val="567"/>
        </w:trPr>
        <w:tc>
          <w:tcPr>
            <w:tcW w:w="1418" w:type="dxa"/>
            <w:vAlign w:val="center"/>
          </w:tcPr>
          <w:p w14:paraId="3414AC9E" w14:textId="77777777" w:rsidR="00A12CD7" w:rsidRPr="00717B25" w:rsidRDefault="00A12CD7" w:rsidP="00580401">
            <w:pPr>
              <w:pStyle w:val="Default"/>
              <w:jc w:val="center"/>
              <w:rPr>
                <w:rFonts w:ascii="Arial" w:hAnsi="Arial" w:cs="Arial"/>
                <w:bCs/>
                <w:color w:val="FF0000"/>
                <w:sz w:val="16"/>
                <w:szCs w:val="16"/>
                <w:lang w:val="en-US"/>
              </w:rPr>
            </w:pPr>
            <w:r w:rsidRPr="00717B25">
              <w:rPr>
                <w:rFonts w:ascii="Arial" w:hAnsi="Arial" w:cs="Arial"/>
                <w:bCs/>
                <w:color w:val="FF0000"/>
                <w:sz w:val="16"/>
                <w:szCs w:val="16"/>
                <w:lang w:val="en-US"/>
              </w:rPr>
              <w:t>0</w:t>
            </w:r>
            <w:r w:rsidR="00580401">
              <w:rPr>
                <w:rFonts w:ascii="Arial" w:hAnsi="Arial" w:cs="Arial"/>
                <w:bCs/>
                <w:color w:val="FF0000"/>
                <w:sz w:val="16"/>
                <w:szCs w:val="16"/>
                <w:lang w:val="en-US"/>
              </w:rPr>
              <w:t>5</w:t>
            </w:r>
            <w:r w:rsidRPr="00717B25">
              <w:rPr>
                <w:rFonts w:ascii="Arial" w:hAnsi="Arial" w:cs="Arial"/>
                <w:bCs/>
                <w:color w:val="FF0000"/>
                <w:sz w:val="16"/>
                <w:szCs w:val="16"/>
                <w:lang w:val="en-US"/>
              </w:rPr>
              <w:t>.09.2012</w:t>
            </w:r>
          </w:p>
        </w:tc>
        <w:tc>
          <w:tcPr>
            <w:tcW w:w="6379" w:type="dxa"/>
            <w:vAlign w:val="center"/>
          </w:tcPr>
          <w:p w14:paraId="182EFB5F" w14:textId="77777777" w:rsidR="00A12CD7" w:rsidRPr="00717B25" w:rsidRDefault="00A12CD7" w:rsidP="00B011F2">
            <w:pPr>
              <w:pStyle w:val="Default"/>
              <w:rPr>
                <w:rFonts w:ascii="Arial" w:hAnsi="Arial" w:cs="Arial"/>
                <w:sz w:val="22"/>
                <w:szCs w:val="22"/>
                <w:lang w:val="en-US"/>
              </w:rPr>
            </w:pPr>
            <w:r w:rsidRPr="00717B25">
              <w:rPr>
                <w:rFonts w:ascii="Arial" w:hAnsi="Arial" w:cs="Arial"/>
                <w:sz w:val="22"/>
                <w:szCs w:val="22"/>
                <w:lang w:val="en-US"/>
              </w:rPr>
              <w:t>b.   List of potential e-navigation solutions including hazards</w:t>
            </w:r>
          </w:p>
        </w:tc>
        <w:tc>
          <w:tcPr>
            <w:tcW w:w="1701" w:type="dxa"/>
            <w:vAlign w:val="center"/>
          </w:tcPr>
          <w:p w14:paraId="5D6E3A69" w14:textId="77777777" w:rsidR="00A12CD7" w:rsidRPr="00717B25" w:rsidRDefault="00A12CD7" w:rsidP="00B011F2">
            <w:pPr>
              <w:pStyle w:val="Default"/>
              <w:jc w:val="center"/>
              <w:rPr>
                <w:rFonts w:ascii="Arial" w:hAnsi="Arial" w:cs="Arial"/>
                <w:bCs/>
                <w:color w:val="FF0000"/>
                <w:sz w:val="16"/>
                <w:szCs w:val="16"/>
                <w:lang w:val="en-US"/>
              </w:rPr>
            </w:pPr>
            <w:r w:rsidRPr="00717B25">
              <w:rPr>
                <w:rFonts w:ascii="Arial" w:hAnsi="Arial" w:cs="Arial"/>
                <w:bCs/>
                <w:color w:val="FF0000"/>
                <w:sz w:val="16"/>
                <w:szCs w:val="16"/>
                <w:lang w:val="en-US"/>
              </w:rPr>
              <w:t>03.10.2012</w:t>
            </w:r>
          </w:p>
        </w:tc>
      </w:tr>
    </w:tbl>
    <w:p w14:paraId="369A0E81" w14:textId="77777777" w:rsidR="00A12CD7" w:rsidRPr="00AF1792" w:rsidRDefault="00A12CD7" w:rsidP="00A12CD7">
      <w:pPr>
        <w:pStyle w:val="Default"/>
        <w:rPr>
          <w:bCs/>
          <w:sz w:val="22"/>
          <w:szCs w:val="22"/>
          <w:lang w:val="en-US"/>
        </w:rPr>
      </w:pPr>
      <w:r w:rsidRPr="00AF1792">
        <w:rPr>
          <w:bCs/>
          <w:sz w:val="22"/>
          <w:szCs w:val="22"/>
          <w:lang w:val="en-US"/>
        </w:rPr>
        <w:t>.</w:t>
      </w:r>
    </w:p>
    <w:p w14:paraId="4F2B28C1" w14:textId="77777777" w:rsidR="00A12CD7" w:rsidRDefault="00A12CD7" w:rsidP="00A12CD7">
      <w:pPr>
        <w:pStyle w:val="Default"/>
        <w:rPr>
          <w:sz w:val="22"/>
          <w:szCs w:val="22"/>
          <w:lang w:val="en-US"/>
        </w:rPr>
      </w:pPr>
    </w:p>
    <w:tbl>
      <w:tblPr>
        <w:tblStyle w:val="TableGrid"/>
        <w:tblW w:w="9498" w:type="dxa"/>
        <w:tblInd w:w="-34" w:type="dxa"/>
        <w:tblLook w:val="04A0" w:firstRow="1" w:lastRow="0" w:firstColumn="1" w:lastColumn="0" w:noHBand="0" w:noVBand="1"/>
      </w:tblPr>
      <w:tblGrid>
        <w:gridCol w:w="1418"/>
        <w:gridCol w:w="6379"/>
        <w:gridCol w:w="1701"/>
      </w:tblGrid>
      <w:tr w:rsidR="00A12CD7" w14:paraId="5B2CC3F4" w14:textId="77777777" w:rsidTr="00B011F2">
        <w:trPr>
          <w:trHeight w:val="264"/>
        </w:trPr>
        <w:tc>
          <w:tcPr>
            <w:tcW w:w="1418" w:type="dxa"/>
            <w:shd w:val="clear" w:color="auto" w:fill="DAEEF3" w:themeFill="accent5" w:themeFillTint="33"/>
            <w:vAlign w:val="center"/>
          </w:tcPr>
          <w:p w14:paraId="45C74F4D" w14:textId="77777777" w:rsidR="00A12CD7" w:rsidRPr="00717B25" w:rsidRDefault="00A12CD7" w:rsidP="00B011F2">
            <w:pPr>
              <w:pStyle w:val="Default"/>
              <w:jc w:val="center"/>
              <w:rPr>
                <w:rFonts w:ascii="Arial" w:hAnsi="Arial" w:cs="Arial"/>
                <w:b/>
                <w:bCs/>
                <w:sz w:val="16"/>
                <w:szCs w:val="16"/>
                <w:lang w:val="en-US"/>
              </w:rPr>
            </w:pPr>
            <w:r w:rsidRPr="00717B25">
              <w:rPr>
                <w:rFonts w:ascii="Arial" w:hAnsi="Arial" w:cs="Arial"/>
                <w:b/>
                <w:bCs/>
                <w:sz w:val="16"/>
                <w:szCs w:val="16"/>
                <w:lang w:val="en-US"/>
              </w:rPr>
              <w:t>Posting to CG</w:t>
            </w:r>
          </w:p>
        </w:tc>
        <w:tc>
          <w:tcPr>
            <w:tcW w:w="6379" w:type="dxa"/>
            <w:vAlign w:val="center"/>
          </w:tcPr>
          <w:p w14:paraId="0A3A18FD" w14:textId="77777777" w:rsidR="00A12CD7" w:rsidRPr="005C5D6A" w:rsidRDefault="00A12CD7" w:rsidP="00B011F2">
            <w:pPr>
              <w:pStyle w:val="Default"/>
              <w:jc w:val="center"/>
              <w:rPr>
                <w:bCs/>
                <w:sz w:val="22"/>
                <w:szCs w:val="22"/>
                <w:lang w:val="en-US"/>
              </w:rPr>
            </w:pPr>
          </w:p>
          <w:p w14:paraId="71DD577B" w14:textId="77777777" w:rsidR="00A12CD7" w:rsidRPr="00717B25" w:rsidRDefault="00A12CD7" w:rsidP="00B011F2">
            <w:pPr>
              <w:pStyle w:val="Default"/>
              <w:jc w:val="center"/>
              <w:rPr>
                <w:rFonts w:ascii="Arial" w:hAnsi="Arial" w:cs="Arial"/>
                <w:b/>
                <w:bCs/>
                <w:sz w:val="22"/>
                <w:szCs w:val="22"/>
                <w:lang w:val="en-US"/>
              </w:rPr>
            </w:pPr>
            <w:r w:rsidRPr="00717B25">
              <w:rPr>
                <w:rFonts w:ascii="Arial" w:hAnsi="Arial" w:cs="Arial"/>
                <w:b/>
                <w:bCs/>
                <w:sz w:val="22"/>
                <w:szCs w:val="22"/>
                <w:lang w:val="en-US"/>
              </w:rPr>
              <w:t>Requirements identification</w:t>
            </w:r>
          </w:p>
          <w:p w14:paraId="53720504" w14:textId="77777777" w:rsidR="00A12CD7" w:rsidRDefault="00A12CD7" w:rsidP="00B011F2">
            <w:pPr>
              <w:pStyle w:val="Default"/>
              <w:spacing w:after="17"/>
              <w:jc w:val="center"/>
              <w:rPr>
                <w:sz w:val="22"/>
                <w:szCs w:val="22"/>
                <w:lang w:val="en-US"/>
              </w:rPr>
            </w:pPr>
          </w:p>
        </w:tc>
        <w:tc>
          <w:tcPr>
            <w:tcW w:w="1701" w:type="dxa"/>
            <w:shd w:val="clear" w:color="auto" w:fill="DAEEF3" w:themeFill="accent5" w:themeFillTint="33"/>
            <w:vAlign w:val="center"/>
          </w:tcPr>
          <w:p w14:paraId="583743B1" w14:textId="77777777" w:rsidR="00A12CD7" w:rsidRPr="00717B25" w:rsidRDefault="00A12CD7" w:rsidP="00B011F2">
            <w:pPr>
              <w:pStyle w:val="Default"/>
              <w:jc w:val="center"/>
              <w:rPr>
                <w:rFonts w:ascii="Arial" w:hAnsi="Arial" w:cs="Arial"/>
                <w:b/>
                <w:bCs/>
                <w:sz w:val="16"/>
                <w:szCs w:val="16"/>
                <w:lang w:val="en-US"/>
              </w:rPr>
            </w:pPr>
            <w:r w:rsidRPr="00717B25">
              <w:rPr>
                <w:rFonts w:ascii="Arial" w:hAnsi="Arial" w:cs="Arial"/>
                <w:b/>
                <w:bCs/>
                <w:sz w:val="16"/>
                <w:szCs w:val="16"/>
                <w:lang w:val="en-US"/>
              </w:rPr>
              <w:t>Deadline for CG</w:t>
            </w:r>
          </w:p>
        </w:tc>
      </w:tr>
      <w:tr w:rsidR="00A12CD7" w14:paraId="17098235" w14:textId="77777777" w:rsidTr="00B011F2">
        <w:trPr>
          <w:trHeight w:val="835"/>
        </w:trPr>
        <w:tc>
          <w:tcPr>
            <w:tcW w:w="1418" w:type="dxa"/>
            <w:vMerge w:val="restart"/>
            <w:vAlign w:val="center"/>
          </w:tcPr>
          <w:p w14:paraId="5F663BA2" w14:textId="77777777" w:rsidR="00A12CD7" w:rsidRPr="00717B25" w:rsidRDefault="00A12CD7" w:rsidP="00B011F2">
            <w:pPr>
              <w:pStyle w:val="Default"/>
              <w:jc w:val="center"/>
              <w:rPr>
                <w:rFonts w:ascii="Arial" w:hAnsi="Arial" w:cs="Arial"/>
                <w:bCs/>
                <w:color w:val="FF0000"/>
                <w:sz w:val="16"/>
                <w:szCs w:val="16"/>
                <w:lang w:val="en-US"/>
              </w:rPr>
            </w:pPr>
            <w:r w:rsidRPr="00717B25">
              <w:rPr>
                <w:rFonts w:ascii="Arial" w:hAnsi="Arial" w:cs="Arial"/>
                <w:bCs/>
                <w:color w:val="FF0000"/>
                <w:sz w:val="16"/>
                <w:szCs w:val="16"/>
                <w:lang w:val="en-US"/>
              </w:rPr>
              <w:t>12.11.2012</w:t>
            </w:r>
          </w:p>
        </w:tc>
        <w:tc>
          <w:tcPr>
            <w:tcW w:w="6379" w:type="dxa"/>
            <w:vAlign w:val="center"/>
          </w:tcPr>
          <w:p w14:paraId="700AA771" w14:textId="77777777" w:rsidR="00A12CD7" w:rsidRPr="00717B25" w:rsidRDefault="00A12CD7" w:rsidP="00B011F2">
            <w:pPr>
              <w:pStyle w:val="Default"/>
              <w:spacing w:after="17"/>
              <w:rPr>
                <w:rFonts w:ascii="Arial" w:hAnsi="Arial" w:cs="Arial"/>
                <w:sz w:val="22"/>
                <w:szCs w:val="22"/>
                <w:lang w:val="en-US"/>
              </w:rPr>
            </w:pPr>
            <w:r w:rsidRPr="00717B25">
              <w:rPr>
                <w:rFonts w:ascii="Arial" w:hAnsi="Arial" w:cs="Arial"/>
                <w:sz w:val="22"/>
                <w:szCs w:val="22"/>
                <w:lang w:val="en-US"/>
              </w:rPr>
              <w:t>a.   Perform Risk Assessment taking into account the hazard</w:t>
            </w:r>
          </w:p>
          <w:p w14:paraId="63C681F9" w14:textId="77777777" w:rsidR="00A12CD7" w:rsidRPr="00717B25" w:rsidRDefault="00A12CD7" w:rsidP="00B011F2">
            <w:pPr>
              <w:pStyle w:val="Default"/>
              <w:spacing w:after="17"/>
              <w:rPr>
                <w:rFonts w:ascii="Arial" w:hAnsi="Arial" w:cs="Arial"/>
                <w:sz w:val="22"/>
                <w:szCs w:val="22"/>
                <w:lang w:val="en-US"/>
              </w:rPr>
            </w:pPr>
            <w:r w:rsidRPr="00717B25">
              <w:rPr>
                <w:rFonts w:ascii="Arial" w:hAnsi="Arial" w:cs="Arial"/>
                <w:sz w:val="22"/>
                <w:szCs w:val="22"/>
                <w:lang w:val="en-US"/>
              </w:rPr>
              <w:t xml:space="preserve">      description </w:t>
            </w:r>
          </w:p>
        </w:tc>
        <w:tc>
          <w:tcPr>
            <w:tcW w:w="1701" w:type="dxa"/>
            <w:vMerge w:val="restart"/>
            <w:vAlign w:val="center"/>
          </w:tcPr>
          <w:p w14:paraId="51752B43" w14:textId="77777777" w:rsidR="00A12CD7" w:rsidRPr="00717B25" w:rsidRDefault="00A12CD7" w:rsidP="00B011F2">
            <w:pPr>
              <w:pStyle w:val="Default"/>
              <w:jc w:val="center"/>
              <w:rPr>
                <w:rFonts w:ascii="Arial" w:hAnsi="Arial" w:cs="Arial"/>
                <w:bCs/>
                <w:color w:val="FF0000"/>
                <w:sz w:val="16"/>
                <w:szCs w:val="16"/>
                <w:lang w:val="en-US"/>
              </w:rPr>
            </w:pPr>
            <w:r w:rsidRPr="00717B25">
              <w:rPr>
                <w:rFonts w:ascii="Arial" w:hAnsi="Arial" w:cs="Arial"/>
                <w:bCs/>
                <w:color w:val="FF0000"/>
                <w:sz w:val="16"/>
                <w:szCs w:val="16"/>
                <w:lang w:val="en-US"/>
              </w:rPr>
              <w:t>03.12.2012</w:t>
            </w:r>
          </w:p>
        </w:tc>
      </w:tr>
      <w:tr w:rsidR="00A12CD7" w14:paraId="5792C8CE" w14:textId="77777777" w:rsidTr="00B011F2">
        <w:trPr>
          <w:trHeight w:val="705"/>
        </w:trPr>
        <w:tc>
          <w:tcPr>
            <w:tcW w:w="1418" w:type="dxa"/>
            <w:vMerge/>
            <w:vAlign w:val="center"/>
          </w:tcPr>
          <w:p w14:paraId="62D4EF10" w14:textId="77777777" w:rsidR="00A12CD7" w:rsidRPr="003B5831" w:rsidRDefault="00A12CD7" w:rsidP="00B011F2">
            <w:pPr>
              <w:pStyle w:val="Default"/>
              <w:jc w:val="center"/>
              <w:rPr>
                <w:bCs/>
                <w:color w:val="FF0000"/>
                <w:sz w:val="16"/>
                <w:szCs w:val="16"/>
                <w:lang w:val="en-US"/>
              </w:rPr>
            </w:pPr>
          </w:p>
        </w:tc>
        <w:tc>
          <w:tcPr>
            <w:tcW w:w="6379" w:type="dxa"/>
            <w:vAlign w:val="center"/>
          </w:tcPr>
          <w:p w14:paraId="1DE4216A" w14:textId="77777777" w:rsidR="00A12CD7" w:rsidRPr="00717B25" w:rsidRDefault="00A12CD7" w:rsidP="00B011F2">
            <w:pPr>
              <w:pStyle w:val="Default"/>
              <w:rPr>
                <w:rFonts w:ascii="Arial" w:hAnsi="Arial" w:cs="Arial"/>
                <w:sz w:val="22"/>
                <w:szCs w:val="22"/>
                <w:lang w:val="en-US"/>
              </w:rPr>
            </w:pPr>
            <w:r w:rsidRPr="00717B25">
              <w:rPr>
                <w:rFonts w:ascii="Arial" w:hAnsi="Arial" w:cs="Arial"/>
                <w:sz w:val="22"/>
                <w:szCs w:val="22"/>
                <w:lang w:val="en-US"/>
              </w:rPr>
              <w:t>b.   Development of RCOs, to include infrastructural, usability</w:t>
            </w:r>
          </w:p>
          <w:p w14:paraId="53E2A8DD" w14:textId="77777777" w:rsidR="00A12CD7" w:rsidRPr="00717B25" w:rsidRDefault="00A12CD7" w:rsidP="00B011F2">
            <w:pPr>
              <w:pStyle w:val="Default"/>
              <w:rPr>
                <w:rFonts w:ascii="Arial" w:hAnsi="Arial" w:cs="Arial"/>
                <w:sz w:val="22"/>
                <w:szCs w:val="22"/>
                <w:lang w:val="en-US"/>
              </w:rPr>
            </w:pPr>
            <w:r w:rsidRPr="00717B25">
              <w:rPr>
                <w:rFonts w:ascii="Arial" w:hAnsi="Arial" w:cs="Arial"/>
                <w:sz w:val="22"/>
                <w:szCs w:val="22"/>
                <w:lang w:val="en-US"/>
              </w:rPr>
              <w:t xml:space="preserve">      and regulatory requirements </w:t>
            </w:r>
          </w:p>
        </w:tc>
        <w:tc>
          <w:tcPr>
            <w:tcW w:w="1701" w:type="dxa"/>
            <w:vMerge/>
            <w:vAlign w:val="center"/>
          </w:tcPr>
          <w:p w14:paraId="3974F975" w14:textId="77777777" w:rsidR="00A12CD7" w:rsidRPr="003B5831" w:rsidRDefault="00A12CD7" w:rsidP="00B011F2">
            <w:pPr>
              <w:pStyle w:val="Default"/>
              <w:jc w:val="center"/>
              <w:rPr>
                <w:bCs/>
                <w:color w:val="FF0000"/>
                <w:sz w:val="16"/>
                <w:szCs w:val="16"/>
                <w:lang w:val="en-US"/>
              </w:rPr>
            </w:pPr>
          </w:p>
        </w:tc>
      </w:tr>
    </w:tbl>
    <w:p w14:paraId="352E75BB" w14:textId="77777777" w:rsidR="00A12CD7" w:rsidRPr="00AF4737" w:rsidRDefault="00A12CD7" w:rsidP="00A12CD7">
      <w:pPr>
        <w:pStyle w:val="Default"/>
        <w:rPr>
          <w:sz w:val="22"/>
          <w:szCs w:val="22"/>
          <w:lang w:val="en-US"/>
        </w:rPr>
      </w:pPr>
      <w:r>
        <w:rPr>
          <w:sz w:val="22"/>
          <w:szCs w:val="22"/>
          <w:lang w:val="en-US"/>
        </w:rPr>
        <w:t>.</w:t>
      </w:r>
    </w:p>
    <w:p w14:paraId="52675A2E" w14:textId="77777777" w:rsidR="00A12CD7" w:rsidRPr="00685888" w:rsidRDefault="00A12CD7" w:rsidP="00A12CD7">
      <w:pPr>
        <w:pStyle w:val="NoSpacing"/>
        <w:rPr>
          <w:rFonts w:ascii="Arial" w:hAnsi="Arial" w:cs="Arial"/>
          <w:lang w:val="en-US"/>
        </w:rPr>
      </w:pPr>
    </w:p>
    <w:tbl>
      <w:tblPr>
        <w:tblStyle w:val="TableGrid"/>
        <w:tblW w:w="9498" w:type="dxa"/>
        <w:tblInd w:w="-34" w:type="dxa"/>
        <w:tblLook w:val="04A0" w:firstRow="1" w:lastRow="0" w:firstColumn="1" w:lastColumn="0" w:noHBand="0" w:noVBand="1"/>
      </w:tblPr>
      <w:tblGrid>
        <w:gridCol w:w="1418"/>
        <w:gridCol w:w="6379"/>
        <w:gridCol w:w="1701"/>
      </w:tblGrid>
      <w:tr w:rsidR="00A12CD7" w14:paraId="76484DFC" w14:textId="77777777" w:rsidTr="00B011F2">
        <w:trPr>
          <w:trHeight w:val="304"/>
        </w:trPr>
        <w:tc>
          <w:tcPr>
            <w:tcW w:w="1418" w:type="dxa"/>
            <w:shd w:val="clear" w:color="auto" w:fill="DAEEF3" w:themeFill="accent5" w:themeFillTint="33"/>
            <w:vAlign w:val="center"/>
          </w:tcPr>
          <w:p w14:paraId="61FB68FB" w14:textId="77777777" w:rsidR="00A12CD7" w:rsidRPr="00717B25" w:rsidRDefault="00A12CD7" w:rsidP="00B011F2">
            <w:pPr>
              <w:pStyle w:val="Default"/>
              <w:jc w:val="center"/>
              <w:rPr>
                <w:rFonts w:ascii="Arial" w:hAnsi="Arial" w:cs="Arial"/>
                <w:b/>
                <w:bCs/>
                <w:sz w:val="16"/>
                <w:szCs w:val="16"/>
                <w:lang w:val="en-US"/>
              </w:rPr>
            </w:pPr>
            <w:r w:rsidRPr="00717B25">
              <w:rPr>
                <w:rFonts w:ascii="Arial" w:hAnsi="Arial" w:cs="Arial"/>
                <w:b/>
                <w:bCs/>
                <w:sz w:val="16"/>
                <w:szCs w:val="16"/>
                <w:lang w:val="en-US"/>
              </w:rPr>
              <w:t>Posting to CG</w:t>
            </w:r>
          </w:p>
        </w:tc>
        <w:tc>
          <w:tcPr>
            <w:tcW w:w="6379" w:type="dxa"/>
            <w:vAlign w:val="center"/>
          </w:tcPr>
          <w:p w14:paraId="04F74FF6" w14:textId="77777777" w:rsidR="00A12CD7" w:rsidRPr="005C5D6A" w:rsidRDefault="00A12CD7" w:rsidP="00B011F2">
            <w:pPr>
              <w:pStyle w:val="Default"/>
              <w:jc w:val="center"/>
              <w:rPr>
                <w:bCs/>
                <w:sz w:val="22"/>
                <w:szCs w:val="22"/>
                <w:lang w:val="en-US"/>
              </w:rPr>
            </w:pPr>
          </w:p>
          <w:p w14:paraId="1EC33DA0" w14:textId="77777777" w:rsidR="00A12CD7" w:rsidRPr="00717B25" w:rsidRDefault="00A12CD7" w:rsidP="00B011F2">
            <w:pPr>
              <w:pStyle w:val="Default"/>
              <w:jc w:val="center"/>
              <w:rPr>
                <w:rFonts w:ascii="Arial" w:hAnsi="Arial" w:cs="Arial"/>
                <w:b/>
                <w:bCs/>
                <w:sz w:val="22"/>
                <w:szCs w:val="22"/>
                <w:lang w:val="en-US"/>
              </w:rPr>
            </w:pPr>
            <w:r w:rsidRPr="00717B25">
              <w:rPr>
                <w:rFonts w:ascii="Arial" w:hAnsi="Arial" w:cs="Arial"/>
                <w:b/>
                <w:bCs/>
                <w:sz w:val="22"/>
                <w:szCs w:val="22"/>
                <w:lang w:val="en-US"/>
              </w:rPr>
              <w:t>Feasibility evaluation</w:t>
            </w:r>
          </w:p>
          <w:p w14:paraId="431FF1E0" w14:textId="77777777" w:rsidR="00A12CD7" w:rsidRDefault="00A12CD7" w:rsidP="00B011F2">
            <w:pPr>
              <w:pStyle w:val="Default"/>
              <w:jc w:val="center"/>
              <w:rPr>
                <w:lang w:val="en-US"/>
              </w:rPr>
            </w:pPr>
          </w:p>
        </w:tc>
        <w:tc>
          <w:tcPr>
            <w:tcW w:w="1701" w:type="dxa"/>
            <w:shd w:val="clear" w:color="auto" w:fill="DAEEF3" w:themeFill="accent5" w:themeFillTint="33"/>
            <w:vAlign w:val="center"/>
          </w:tcPr>
          <w:p w14:paraId="3B8EF48B" w14:textId="77777777" w:rsidR="00A12CD7" w:rsidRPr="00717B25" w:rsidRDefault="00A12CD7" w:rsidP="00B011F2">
            <w:pPr>
              <w:pStyle w:val="Default"/>
              <w:jc w:val="center"/>
              <w:rPr>
                <w:rFonts w:ascii="Arial" w:hAnsi="Arial" w:cs="Arial"/>
                <w:b/>
                <w:bCs/>
                <w:sz w:val="16"/>
                <w:szCs w:val="16"/>
                <w:lang w:val="en-US"/>
              </w:rPr>
            </w:pPr>
            <w:r w:rsidRPr="00717B25">
              <w:rPr>
                <w:rFonts w:ascii="Arial" w:hAnsi="Arial" w:cs="Arial"/>
                <w:b/>
                <w:bCs/>
                <w:sz w:val="16"/>
                <w:szCs w:val="16"/>
                <w:lang w:val="en-US"/>
              </w:rPr>
              <w:t>Deadline for CG</w:t>
            </w:r>
          </w:p>
        </w:tc>
      </w:tr>
      <w:tr w:rsidR="00A12CD7" w14:paraId="60102E0C" w14:textId="77777777" w:rsidTr="00B011F2">
        <w:trPr>
          <w:trHeight w:val="835"/>
        </w:trPr>
        <w:tc>
          <w:tcPr>
            <w:tcW w:w="1418" w:type="dxa"/>
            <w:vMerge w:val="restart"/>
            <w:vAlign w:val="center"/>
          </w:tcPr>
          <w:p w14:paraId="4EE4C66A" w14:textId="77777777" w:rsidR="00A12CD7" w:rsidRPr="00717B25" w:rsidRDefault="00847D2C" w:rsidP="00B011F2">
            <w:pPr>
              <w:pStyle w:val="Default"/>
              <w:jc w:val="center"/>
              <w:rPr>
                <w:rFonts w:ascii="Arial" w:hAnsi="Arial" w:cs="Arial"/>
                <w:bCs/>
                <w:color w:val="FF0000"/>
                <w:sz w:val="16"/>
                <w:szCs w:val="16"/>
                <w:lang w:val="en-US"/>
              </w:rPr>
            </w:pPr>
            <w:r>
              <w:rPr>
                <w:rFonts w:ascii="Arial" w:hAnsi="Arial" w:cs="Arial"/>
                <w:bCs/>
                <w:color w:val="FF0000"/>
                <w:sz w:val="16"/>
                <w:szCs w:val="16"/>
                <w:lang w:val="en-US"/>
              </w:rPr>
              <w:t>21</w:t>
            </w:r>
            <w:r w:rsidR="00A12CD7" w:rsidRPr="00717B25">
              <w:rPr>
                <w:rFonts w:ascii="Arial" w:hAnsi="Arial" w:cs="Arial"/>
                <w:bCs/>
                <w:color w:val="FF0000"/>
                <w:sz w:val="16"/>
                <w:szCs w:val="16"/>
                <w:lang w:val="en-US"/>
              </w:rPr>
              <w:t>.01.2013</w:t>
            </w:r>
          </w:p>
        </w:tc>
        <w:tc>
          <w:tcPr>
            <w:tcW w:w="6379" w:type="dxa"/>
            <w:vAlign w:val="center"/>
          </w:tcPr>
          <w:p w14:paraId="399CB2BD" w14:textId="77777777" w:rsidR="00A12CD7" w:rsidRPr="00717B25" w:rsidRDefault="00A12CD7" w:rsidP="00B011F2">
            <w:pPr>
              <w:pStyle w:val="Default"/>
              <w:rPr>
                <w:rFonts w:ascii="Arial" w:hAnsi="Arial" w:cs="Arial"/>
                <w:sz w:val="22"/>
                <w:szCs w:val="22"/>
                <w:lang w:val="en-US"/>
              </w:rPr>
            </w:pPr>
            <w:r w:rsidRPr="00717B25">
              <w:rPr>
                <w:rFonts w:ascii="Arial" w:hAnsi="Arial" w:cs="Arial"/>
                <w:sz w:val="22"/>
                <w:szCs w:val="22"/>
                <w:lang w:val="en-US"/>
              </w:rPr>
              <w:t>a.   Evaluate the feasibility of the suggested solutions with</w:t>
            </w:r>
          </w:p>
          <w:p w14:paraId="4B81DB85" w14:textId="77777777" w:rsidR="00A12CD7" w:rsidRPr="001C2676" w:rsidRDefault="00A12CD7" w:rsidP="00B011F2">
            <w:pPr>
              <w:pStyle w:val="Default"/>
              <w:rPr>
                <w:sz w:val="22"/>
                <w:szCs w:val="22"/>
                <w:lang w:val="en-US"/>
              </w:rPr>
            </w:pPr>
            <w:r w:rsidRPr="00717B25">
              <w:rPr>
                <w:rFonts w:ascii="Arial" w:hAnsi="Arial" w:cs="Arial"/>
                <w:sz w:val="22"/>
                <w:szCs w:val="22"/>
                <w:lang w:val="en-US"/>
              </w:rPr>
              <w:t xml:space="preserve">      regard to regulatory and infrastructural requirements</w:t>
            </w:r>
            <w:r w:rsidRPr="00AF4737">
              <w:rPr>
                <w:sz w:val="22"/>
                <w:szCs w:val="22"/>
                <w:lang w:val="en-US"/>
              </w:rPr>
              <w:t xml:space="preserve"> </w:t>
            </w:r>
          </w:p>
        </w:tc>
        <w:tc>
          <w:tcPr>
            <w:tcW w:w="1701" w:type="dxa"/>
            <w:vMerge w:val="restart"/>
            <w:vAlign w:val="center"/>
          </w:tcPr>
          <w:p w14:paraId="4FCF5582" w14:textId="77777777" w:rsidR="00A12CD7" w:rsidRPr="00717B25" w:rsidRDefault="00A12CD7" w:rsidP="00B011F2">
            <w:pPr>
              <w:pStyle w:val="Default"/>
              <w:jc w:val="center"/>
              <w:rPr>
                <w:rFonts w:ascii="Arial" w:hAnsi="Arial" w:cs="Arial"/>
                <w:bCs/>
                <w:color w:val="FF0000"/>
                <w:sz w:val="16"/>
                <w:szCs w:val="16"/>
                <w:lang w:val="en-US"/>
              </w:rPr>
            </w:pPr>
            <w:r w:rsidRPr="00717B25">
              <w:rPr>
                <w:rFonts w:ascii="Arial" w:hAnsi="Arial" w:cs="Arial"/>
                <w:bCs/>
                <w:color w:val="FF0000"/>
                <w:sz w:val="16"/>
                <w:szCs w:val="16"/>
                <w:lang w:val="en-US"/>
              </w:rPr>
              <w:t>08.02.2013</w:t>
            </w:r>
          </w:p>
        </w:tc>
      </w:tr>
      <w:tr w:rsidR="00A12CD7" w14:paraId="6A7ECF60" w14:textId="77777777" w:rsidTr="00B011F2">
        <w:trPr>
          <w:trHeight w:val="362"/>
        </w:trPr>
        <w:tc>
          <w:tcPr>
            <w:tcW w:w="1418" w:type="dxa"/>
            <w:vMerge/>
            <w:shd w:val="clear" w:color="auto" w:fill="DAEEF3" w:themeFill="accent5" w:themeFillTint="33"/>
            <w:vAlign w:val="center"/>
          </w:tcPr>
          <w:p w14:paraId="67C369AF" w14:textId="77777777" w:rsidR="00A12CD7" w:rsidRPr="00CA32E1" w:rsidRDefault="00A12CD7" w:rsidP="00B011F2">
            <w:pPr>
              <w:pStyle w:val="Default"/>
              <w:jc w:val="center"/>
              <w:rPr>
                <w:b/>
                <w:bCs/>
                <w:sz w:val="16"/>
                <w:szCs w:val="16"/>
                <w:lang w:val="en-US"/>
              </w:rPr>
            </w:pPr>
          </w:p>
        </w:tc>
        <w:tc>
          <w:tcPr>
            <w:tcW w:w="6379" w:type="dxa"/>
            <w:vAlign w:val="center"/>
          </w:tcPr>
          <w:p w14:paraId="4EBA4AEC" w14:textId="77777777" w:rsidR="00A12CD7" w:rsidRDefault="00A12CD7" w:rsidP="00B011F2">
            <w:pPr>
              <w:pStyle w:val="Default"/>
              <w:jc w:val="center"/>
              <w:rPr>
                <w:bCs/>
                <w:sz w:val="22"/>
                <w:szCs w:val="22"/>
                <w:lang w:val="en-US"/>
              </w:rPr>
            </w:pPr>
          </w:p>
          <w:p w14:paraId="5BD90C3C" w14:textId="77777777" w:rsidR="00A12CD7" w:rsidRPr="00717B25" w:rsidRDefault="00A12CD7" w:rsidP="00B011F2">
            <w:pPr>
              <w:pStyle w:val="Default"/>
              <w:jc w:val="center"/>
              <w:rPr>
                <w:rFonts w:ascii="Arial" w:hAnsi="Arial" w:cs="Arial"/>
                <w:b/>
                <w:bCs/>
                <w:sz w:val="22"/>
                <w:szCs w:val="22"/>
                <w:lang w:val="en-US"/>
              </w:rPr>
            </w:pPr>
            <w:r w:rsidRPr="00717B25">
              <w:rPr>
                <w:rFonts w:ascii="Arial" w:hAnsi="Arial" w:cs="Arial"/>
                <w:b/>
                <w:bCs/>
                <w:sz w:val="22"/>
                <w:szCs w:val="22"/>
                <w:lang w:val="en-US"/>
              </w:rPr>
              <w:t>Risk reduction effectiveness evaluation</w:t>
            </w:r>
          </w:p>
          <w:p w14:paraId="30B74518" w14:textId="77777777" w:rsidR="00A12CD7" w:rsidRDefault="00A12CD7" w:rsidP="00B011F2">
            <w:pPr>
              <w:pStyle w:val="Default"/>
              <w:rPr>
                <w:sz w:val="22"/>
                <w:szCs w:val="22"/>
                <w:lang w:val="en-US"/>
              </w:rPr>
            </w:pPr>
          </w:p>
        </w:tc>
        <w:tc>
          <w:tcPr>
            <w:tcW w:w="1701" w:type="dxa"/>
            <w:vMerge/>
            <w:shd w:val="clear" w:color="auto" w:fill="DAEEF3" w:themeFill="accent5" w:themeFillTint="33"/>
            <w:vAlign w:val="center"/>
          </w:tcPr>
          <w:p w14:paraId="01E287C2" w14:textId="77777777" w:rsidR="00A12CD7" w:rsidRPr="00CA32E1" w:rsidRDefault="00A12CD7" w:rsidP="00B011F2">
            <w:pPr>
              <w:pStyle w:val="Default"/>
              <w:jc w:val="center"/>
              <w:rPr>
                <w:b/>
                <w:bCs/>
                <w:sz w:val="16"/>
                <w:szCs w:val="16"/>
                <w:lang w:val="en-US"/>
              </w:rPr>
            </w:pPr>
          </w:p>
        </w:tc>
      </w:tr>
      <w:tr w:rsidR="00A12CD7" w14:paraId="74EE331C" w14:textId="77777777" w:rsidTr="00B011F2">
        <w:trPr>
          <w:trHeight w:val="1011"/>
        </w:trPr>
        <w:tc>
          <w:tcPr>
            <w:tcW w:w="1418" w:type="dxa"/>
            <w:vMerge/>
            <w:vAlign w:val="center"/>
          </w:tcPr>
          <w:p w14:paraId="1DE69508" w14:textId="77777777" w:rsidR="00A12CD7" w:rsidRPr="001F3149" w:rsidRDefault="00A12CD7" w:rsidP="00B011F2">
            <w:pPr>
              <w:pStyle w:val="Default"/>
              <w:jc w:val="center"/>
              <w:rPr>
                <w:bCs/>
                <w:color w:val="FF0000"/>
                <w:sz w:val="16"/>
                <w:szCs w:val="16"/>
                <w:lang w:val="en-US"/>
              </w:rPr>
            </w:pPr>
          </w:p>
        </w:tc>
        <w:tc>
          <w:tcPr>
            <w:tcW w:w="6379" w:type="dxa"/>
            <w:vAlign w:val="center"/>
          </w:tcPr>
          <w:p w14:paraId="31F027C1" w14:textId="77777777" w:rsidR="00A12CD7" w:rsidRPr="00717B25" w:rsidRDefault="00A12CD7" w:rsidP="00B011F2">
            <w:pPr>
              <w:pStyle w:val="Default"/>
              <w:rPr>
                <w:rFonts w:ascii="Arial" w:hAnsi="Arial" w:cs="Arial"/>
                <w:sz w:val="22"/>
                <w:szCs w:val="22"/>
                <w:lang w:val="en-US"/>
              </w:rPr>
            </w:pPr>
            <w:r w:rsidRPr="00717B25">
              <w:rPr>
                <w:rFonts w:ascii="Arial" w:hAnsi="Arial" w:cs="Arial"/>
                <w:sz w:val="22"/>
                <w:szCs w:val="22"/>
                <w:lang w:val="en-US"/>
              </w:rPr>
              <w:t>b.   Evaluate suggested solutions or RCOs regarding their</w:t>
            </w:r>
          </w:p>
          <w:p w14:paraId="6531D467" w14:textId="77777777" w:rsidR="00A12CD7" w:rsidRPr="00717B25" w:rsidRDefault="00A12CD7" w:rsidP="00B011F2">
            <w:pPr>
              <w:pStyle w:val="Default"/>
              <w:rPr>
                <w:rFonts w:ascii="Arial" w:hAnsi="Arial" w:cs="Arial"/>
                <w:sz w:val="22"/>
                <w:szCs w:val="22"/>
                <w:lang w:val="en-US"/>
              </w:rPr>
            </w:pPr>
            <w:r w:rsidRPr="00717B25">
              <w:rPr>
                <w:rFonts w:ascii="Arial" w:hAnsi="Arial" w:cs="Arial"/>
                <w:sz w:val="22"/>
                <w:szCs w:val="22"/>
                <w:lang w:val="en-US"/>
              </w:rPr>
              <w:t xml:space="preserve">      risk reduction effectiveness – disqualifying solutions with</w:t>
            </w:r>
          </w:p>
          <w:p w14:paraId="43AE6396" w14:textId="77777777" w:rsidR="00A12CD7" w:rsidRPr="001C2676" w:rsidRDefault="00A12CD7" w:rsidP="00B011F2">
            <w:pPr>
              <w:pStyle w:val="Default"/>
              <w:rPr>
                <w:sz w:val="22"/>
                <w:szCs w:val="22"/>
                <w:lang w:val="en-US"/>
              </w:rPr>
            </w:pPr>
            <w:r w:rsidRPr="00717B25">
              <w:rPr>
                <w:rFonts w:ascii="Arial" w:hAnsi="Arial" w:cs="Arial"/>
                <w:sz w:val="22"/>
                <w:szCs w:val="22"/>
                <w:lang w:val="en-US"/>
              </w:rPr>
              <w:t xml:space="preserve">      low effectiveness</w:t>
            </w:r>
          </w:p>
        </w:tc>
        <w:tc>
          <w:tcPr>
            <w:tcW w:w="1701" w:type="dxa"/>
            <w:vMerge/>
            <w:vAlign w:val="center"/>
          </w:tcPr>
          <w:p w14:paraId="142F481D" w14:textId="77777777" w:rsidR="00A12CD7" w:rsidRPr="001F3149" w:rsidRDefault="00A12CD7" w:rsidP="00B011F2">
            <w:pPr>
              <w:pStyle w:val="Default"/>
              <w:jc w:val="center"/>
              <w:rPr>
                <w:bCs/>
                <w:color w:val="FF0000"/>
                <w:sz w:val="16"/>
                <w:szCs w:val="16"/>
                <w:lang w:val="en-US"/>
              </w:rPr>
            </w:pPr>
          </w:p>
        </w:tc>
      </w:tr>
      <w:tr w:rsidR="00A12CD7" w14:paraId="449F955F" w14:textId="77777777" w:rsidTr="00B011F2">
        <w:trPr>
          <w:trHeight w:val="778"/>
        </w:trPr>
        <w:tc>
          <w:tcPr>
            <w:tcW w:w="1418" w:type="dxa"/>
            <w:vMerge/>
            <w:shd w:val="clear" w:color="auto" w:fill="DAEEF3" w:themeFill="accent5" w:themeFillTint="33"/>
            <w:vAlign w:val="center"/>
          </w:tcPr>
          <w:p w14:paraId="712BAA50" w14:textId="77777777" w:rsidR="00A12CD7" w:rsidRPr="003E20A2" w:rsidRDefault="00A12CD7" w:rsidP="00B011F2">
            <w:pPr>
              <w:jc w:val="center"/>
              <w:rPr>
                <w:rFonts w:ascii="Arial" w:hAnsi="Arial" w:cs="Arial"/>
                <w:b/>
                <w:bCs/>
                <w:sz w:val="16"/>
                <w:szCs w:val="16"/>
                <w:lang w:val="en-US"/>
              </w:rPr>
            </w:pPr>
          </w:p>
        </w:tc>
        <w:tc>
          <w:tcPr>
            <w:tcW w:w="6379" w:type="dxa"/>
            <w:vAlign w:val="bottom"/>
          </w:tcPr>
          <w:p w14:paraId="3331A3B1" w14:textId="77777777" w:rsidR="00A12CD7" w:rsidRPr="000035BB" w:rsidRDefault="00A12CD7" w:rsidP="00B011F2">
            <w:pPr>
              <w:jc w:val="center"/>
              <w:rPr>
                <w:rFonts w:ascii="Arial" w:hAnsi="Arial" w:cs="Arial"/>
                <w:b/>
                <w:lang w:val="en-US"/>
              </w:rPr>
            </w:pPr>
            <w:r w:rsidRPr="00717B25">
              <w:rPr>
                <w:rFonts w:ascii="Arial" w:hAnsi="Arial" w:cs="Arial"/>
                <w:b/>
                <w:lang w:val="en-US"/>
              </w:rPr>
              <w:t>Identification of RCOs</w:t>
            </w:r>
          </w:p>
        </w:tc>
        <w:tc>
          <w:tcPr>
            <w:tcW w:w="1701" w:type="dxa"/>
            <w:vMerge/>
            <w:shd w:val="clear" w:color="auto" w:fill="DAEEF3" w:themeFill="accent5" w:themeFillTint="33"/>
            <w:vAlign w:val="center"/>
          </w:tcPr>
          <w:p w14:paraId="1261950B" w14:textId="77777777" w:rsidR="00A12CD7" w:rsidRPr="003E20A2" w:rsidRDefault="00A12CD7" w:rsidP="00B011F2">
            <w:pPr>
              <w:jc w:val="center"/>
              <w:rPr>
                <w:rFonts w:ascii="Arial" w:hAnsi="Arial" w:cs="Arial"/>
                <w:b/>
                <w:bCs/>
                <w:sz w:val="16"/>
                <w:szCs w:val="16"/>
                <w:lang w:val="en-US"/>
              </w:rPr>
            </w:pPr>
          </w:p>
        </w:tc>
      </w:tr>
      <w:tr w:rsidR="00A12CD7" w:rsidRPr="0027618F" w14:paraId="7FFBFFF3" w14:textId="77777777" w:rsidTr="00B011F2">
        <w:trPr>
          <w:trHeight w:val="817"/>
        </w:trPr>
        <w:tc>
          <w:tcPr>
            <w:tcW w:w="1418" w:type="dxa"/>
            <w:vMerge/>
            <w:tcBorders>
              <w:bottom w:val="single" w:sz="4" w:space="0" w:color="auto"/>
            </w:tcBorders>
            <w:shd w:val="clear" w:color="auto" w:fill="DAEEF3" w:themeFill="accent5" w:themeFillTint="33"/>
            <w:vAlign w:val="center"/>
          </w:tcPr>
          <w:p w14:paraId="39323734" w14:textId="77777777" w:rsidR="00A12CD7" w:rsidRPr="003E20A2" w:rsidRDefault="00A12CD7" w:rsidP="00B011F2">
            <w:pPr>
              <w:jc w:val="center"/>
              <w:rPr>
                <w:rFonts w:ascii="Arial" w:hAnsi="Arial" w:cs="Arial"/>
                <w:b/>
                <w:bCs/>
                <w:sz w:val="16"/>
                <w:szCs w:val="16"/>
                <w:lang w:val="en-US"/>
              </w:rPr>
            </w:pPr>
          </w:p>
        </w:tc>
        <w:tc>
          <w:tcPr>
            <w:tcW w:w="6379" w:type="dxa"/>
            <w:tcBorders>
              <w:bottom w:val="single" w:sz="4" w:space="0" w:color="auto"/>
            </w:tcBorders>
            <w:vAlign w:val="center"/>
          </w:tcPr>
          <w:p w14:paraId="567C89A0" w14:textId="77777777" w:rsidR="00A12CD7" w:rsidRPr="00A12CD7" w:rsidRDefault="00A12CD7" w:rsidP="00B011F2">
            <w:pPr>
              <w:pStyle w:val="Default"/>
              <w:rPr>
                <w:rFonts w:ascii="Arial" w:hAnsi="Arial" w:cs="Arial"/>
                <w:bCs/>
                <w:lang w:val="en-US"/>
              </w:rPr>
            </w:pPr>
            <w:r w:rsidRPr="00A12CD7">
              <w:rPr>
                <w:rFonts w:ascii="Arial" w:hAnsi="Arial" w:cs="Arial"/>
                <w:sz w:val="22"/>
                <w:szCs w:val="22"/>
                <w:lang w:val="en-US"/>
              </w:rPr>
              <w:t>a.   List of identified RCOs</w:t>
            </w:r>
          </w:p>
        </w:tc>
        <w:tc>
          <w:tcPr>
            <w:tcW w:w="1701" w:type="dxa"/>
            <w:vMerge/>
            <w:tcBorders>
              <w:bottom w:val="single" w:sz="4" w:space="0" w:color="auto"/>
            </w:tcBorders>
            <w:shd w:val="clear" w:color="auto" w:fill="DAEEF3" w:themeFill="accent5" w:themeFillTint="33"/>
            <w:vAlign w:val="center"/>
          </w:tcPr>
          <w:p w14:paraId="02B8A0C3" w14:textId="77777777" w:rsidR="00A12CD7" w:rsidRPr="003E20A2" w:rsidRDefault="00A12CD7" w:rsidP="00B011F2">
            <w:pPr>
              <w:jc w:val="center"/>
              <w:rPr>
                <w:rFonts w:ascii="Arial" w:hAnsi="Arial" w:cs="Arial"/>
                <w:b/>
                <w:bCs/>
                <w:sz w:val="16"/>
                <w:szCs w:val="16"/>
                <w:lang w:val="en-US"/>
              </w:rPr>
            </w:pPr>
          </w:p>
        </w:tc>
      </w:tr>
    </w:tbl>
    <w:p w14:paraId="01970671" w14:textId="77777777" w:rsidR="00A12CD7" w:rsidRDefault="00A12CD7" w:rsidP="00A12CD7">
      <w:pPr>
        <w:rPr>
          <w:rFonts w:ascii="Arial" w:hAnsi="Arial" w:cs="Arial"/>
          <w:lang w:val="en-US"/>
        </w:rPr>
      </w:pPr>
      <w:r w:rsidRPr="00492AEF">
        <w:rPr>
          <w:rFonts w:ascii="Arial" w:hAnsi="Arial" w:cs="Arial"/>
          <w:lang w:val="en-US"/>
        </w:rPr>
        <w:t>.</w:t>
      </w:r>
    </w:p>
    <w:p w14:paraId="19DEDC85" w14:textId="77777777" w:rsidR="00A12CD7" w:rsidRPr="00CC3C94" w:rsidRDefault="00A12CD7" w:rsidP="00A12CD7">
      <w:pPr>
        <w:jc w:val="center"/>
        <w:rPr>
          <w:rFonts w:ascii="Arial" w:hAnsi="Arial" w:cs="Arial"/>
          <w:b/>
          <w:bCs/>
          <w:lang w:val="en-US"/>
        </w:rPr>
      </w:pPr>
      <w:r w:rsidRPr="00CC3C94">
        <w:rPr>
          <w:rFonts w:ascii="Arial" w:hAnsi="Arial" w:cs="Arial"/>
          <w:b/>
          <w:bCs/>
          <w:lang w:val="en-US"/>
        </w:rPr>
        <w:lastRenderedPageBreak/>
        <w:t>Undertake a Cost Benefit Analysis based on identified RCOs</w:t>
      </w:r>
    </w:p>
    <w:p w14:paraId="15BE8807" w14:textId="77777777" w:rsidR="00A12CD7" w:rsidRDefault="00A12CD7" w:rsidP="00A12CD7">
      <w:pPr>
        <w:pStyle w:val="Default"/>
        <w:rPr>
          <w:lang w:val="en-US"/>
        </w:rPr>
      </w:pPr>
    </w:p>
    <w:tbl>
      <w:tblPr>
        <w:tblStyle w:val="TableGrid"/>
        <w:tblW w:w="9498" w:type="dxa"/>
        <w:tblInd w:w="-34" w:type="dxa"/>
        <w:tblLook w:val="04A0" w:firstRow="1" w:lastRow="0" w:firstColumn="1" w:lastColumn="0" w:noHBand="0" w:noVBand="1"/>
      </w:tblPr>
      <w:tblGrid>
        <w:gridCol w:w="1418"/>
        <w:gridCol w:w="6379"/>
        <w:gridCol w:w="1701"/>
      </w:tblGrid>
      <w:tr w:rsidR="00A12CD7" w14:paraId="6EB29E34" w14:textId="77777777" w:rsidTr="00B011F2">
        <w:trPr>
          <w:trHeight w:val="264"/>
        </w:trPr>
        <w:tc>
          <w:tcPr>
            <w:tcW w:w="1418" w:type="dxa"/>
            <w:shd w:val="clear" w:color="auto" w:fill="DAEEF3" w:themeFill="accent5" w:themeFillTint="33"/>
            <w:vAlign w:val="center"/>
          </w:tcPr>
          <w:p w14:paraId="49752BE1" w14:textId="77777777" w:rsidR="00A12CD7" w:rsidRPr="00A12CD7" w:rsidRDefault="00A12CD7" w:rsidP="00B011F2">
            <w:pPr>
              <w:pStyle w:val="Default"/>
              <w:jc w:val="center"/>
              <w:rPr>
                <w:rFonts w:ascii="Arial" w:hAnsi="Arial" w:cs="Arial"/>
                <w:b/>
                <w:bCs/>
                <w:sz w:val="16"/>
                <w:szCs w:val="16"/>
                <w:lang w:val="en-US"/>
              </w:rPr>
            </w:pPr>
            <w:r w:rsidRPr="00A12CD7">
              <w:rPr>
                <w:rFonts w:ascii="Arial" w:hAnsi="Arial" w:cs="Arial"/>
                <w:b/>
                <w:bCs/>
                <w:sz w:val="16"/>
                <w:szCs w:val="16"/>
                <w:lang w:val="en-US"/>
              </w:rPr>
              <w:t>Posting to CG</w:t>
            </w:r>
          </w:p>
        </w:tc>
        <w:tc>
          <w:tcPr>
            <w:tcW w:w="6379" w:type="dxa"/>
          </w:tcPr>
          <w:p w14:paraId="2F2122D4" w14:textId="77777777" w:rsidR="00A12CD7" w:rsidRDefault="00A12CD7" w:rsidP="00B011F2">
            <w:pPr>
              <w:pStyle w:val="Default"/>
              <w:rPr>
                <w:sz w:val="22"/>
                <w:szCs w:val="22"/>
                <w:lang w:val="en-US"/>
              </w:rPr>
            </w:pPr>
          </w:p>
        </w:tc>
        <w:tc>
          <w:tcPr>
            <w:tcW w:w="1701" w:type="dxa"/>
            <w:shd w:val="clear" w:color="auto" w:fill="DAEEF3" w:themeFill="accent5" w:themeFillTint="33"/>
            <w:vAlign w:val="center"/>
          </w:tcPr>
          <w:p w14:paraId="2541F722" w14:textId="77777777" w:rsidR="00A12CD7" w:rsidRPr="00A12CD7" w:rsidRDefault="00A12CD7" w:rsidP="00B011F2">
            <w:pPr>
              <w:pStyle w:val="Default"/>
              <w:jc w:val="center"/>
              <w:rPr>
                <w:rFonts w:ascii="Arial" w:hAnsi="Arial" w:cs="Arial"/>
                <w:b/>
                <w:bCs/>
                <w:sz w:val="16"/>
                <w:szCs w:val="16"/>
                <w:lang w:val="en-US"/>
              </w:rPr>
            </w:pPr>
            <w:r w:rsidRPr="00A12CD7">
              <w:rPr>
                <w:rFonts w:ascii="Arial" w:hAnsi="Arial" w:cs="Arial"/>
                <w:b/>
                <w:bCs/>
                <w:sz w:val="16"/>
                <w:szCs w:val="16"/>
                <w:lang w:val="en-US"/>
              </w:rPr>
              <w:t>Deadline for CG</w:t>
            </w:r>
          </w:p>
        </w:tc>
      </w:tr>
      <w:tr w:rsidR="00A12CD7" w14:paraId="6966FCAF" w14:textId="77777777" w:rsidTr="00B011F2">
        <w:trPr>
          <w:trHeight w:val="835"/>
        </w:trPr>
        <w:tc>
          <w:tcPr>
            <w:tcW w:w="1418" w:type="dxa"/>
            <w:vMerge w:val="restart"/>
            <w:vAlign w:val="center"/>
          </w:tcPr>
          <w:p w14:paraId="556C1C56" w14:textId="77777777" w:rsidR="00A12CD7" w:rsidRPr="00A12CD7" w:rsidRDefault="00A12CD7" w:rsidP="00B011F2">
            <w:pPr>
              <w:pStyle w:val="Default"/>
              <w:jc w:val="center"/>
              <w:rPr>
                <w:rFonts w:ascii="Arial" w:hAnsi="Arial" w:cs="Arial"/>
                <w:bCs/>
                <w:color w:val="FF0000"/>
                <w:sz w:val="16"/>
                <w:szCs w:val="16"/>
                <w:lang w:val="en-US"/>
              </w:rPr>
            </w:pPr>
            <w:r w:rsidRPr="00A12CD7">
              <w:rPr>
                <w:rFonts w:ascii="Arial" w:hAnsi="Arial" w:cs="Arial"/>
                <w:bCs/>
                <w:color w:val="FF0000"/>
                <w:sz w:val="16"/>
                <w:szCs w:val="16"/>
                <w:lang w:val="en-US"/>
              </w:rPr>
              <w:t>19.02.2013</w:t>
            </w:r>
          </w:p>
        </w:tc>
        <w:tc>
          <w:tcPr>
            <w:tcW w:w="6379" w:type="dxa"/>
            <w:vAlign w:val="center"/>
          </w:tcPr>
          <w:p w14:paraId="2F87FB5D" w14:textId="77777777" w:rsidR="00A12CD7" w:rsidRPr="00A12CD7" w:rsidRDefault="00A12CD7" w:rsidP="00B011F2">
            <w:pPr>
              <w:pStyle w:val="Default"/>
              <w:spacing w:after="17"/>
              <w:rPr>
                <w:rFonts w:ascii="Arial" w:hAnsi="Arial" w:cs="Arial"/>
                <w:sz w:val="22"/>
                <w:szCs w:val="22"/>
                <w:lang w:val="en-US"/>
              </w:rPr>
            </w:pPr>
            <w:r w:rsidRPr="00A12CD7">
              <w:rPr>
                <w:rFonts w:ascii="Arial" w:hAnsi="Arial" w:cs="Arial"/>
                <w:sz w:val="22"/>
                <w:szCs w:val="22"/>
                <w:lang w:val="en-US"/>
              </w:rPr>
              <w:t>a.   Consider all identified RCOs</w:t>
            </w:r>
          </w:p>
        </w:tc>
        <w:tc>
          <w:tcPr>
            <w:tcW w:w="1701" w:type="dxa"/>
            <w:vMerge w:val="restart"/>
            <w:vAlign w:val="center"/>
          </w:tcPr>
          <w:p w14:paraId="0EC2FCC0" w14:textId="77777777" w:rsidR="00A12CD7" w:rsidRPr="00A12CD7" w:rsidRDefault="00A12CD7" w:rsidP="00B011F2">
            <w:pPr>
              <w:pStyle w:val="Default"/>
              <w:jc w:val="center"/>
              <w:rPr>
                <w:rFonts w:ascii="Arial" w:hAnsi="Arial" w:cs="Arial"/>
                <w:bCs/>
                <w:color w:val="FF0000"/>
                <w:sz w:val="16"/>
                <w:szCs w:val="16"/>
                <w:lang w:val="en-US"/>
              </w:rPr>
            </w:pPr>
            <w:r w:rsidRPr="00A12CD7">
              <w:rPr>
                <w:rFonts w:ascii="Arial" w:hAnsi="Arial" w:cs="Arial"/>
                <w:bCs/>
                <w:color w:val="FF0000"/>
                <w:sz w:val="16"/>
                <w:szCs w:val="16"/>
                <w:lang w:val="en-US"/>
              </w:rPr>
              <w:t>27.03.2013</w:t>
            </w:r>
          </w:p>
        </w:tc>
      </w:tr>
      <w:tr w:rsidR="00A12CD7" w14:paraId="23749871" w14:textId="77777777" w:rsidTr="00B011F2">
        <w:trPr>
          <w:trHeight w:val="571"/>
        </w:trPr>
        <w:tc>
          <w:tcPr>
            <w:tcW w:w="1418" w:type="dxa"/>
            <w:vMerge/>
            <w:vAlign w:val="center"/>
          </w:tcPr>
          <w:p w14:paraId="2EF8A27D" w14:textId="77777777" w:rsidR="00A12CD7" w:rsidRPr="00CA32E1" w:rsidRDefault="00A12CD7" w:rsidP="00B011F2">
            <w:pPr>
              <w:pStyle w:val="Default"/>
              <w:jc w:val="center"/>
              <w:rPr>
                <w:b/>
                <w:bCs/>
                <w:sz w:val="16"/>
                <w:szCs w:val="16"/>
                <w:lang w:val="en-US"/>
              </w:rPr>
            </w:pPr>
          </w:p>
        </w:tc>
        <w:tc>
          <w:tcPr>
            <w:tcW w:w="6379" w:type="dxa"/>
            <w:vAlign w:val="center"/>
          </w:tcPr>
          <w:p w14:paraId="137E51E1" w14:textId="77777777" w:rsidR="00A12CD7" w:rsidRPr="00A12CD7" w:rsidRDefault="00A12CD7" w:rsidP="00B011F2">
            <w:pPr>
              <w:pStyle w:val="Default"/>
              <w:rPr>
                <w:rFonts w:ascii="Arial" w:hAnsi="Arial" w:cs="Arial"/>
                <w:sz w:val="22"/>
                <w:szCs w:val="22"/>
                <w:lang w:val="en-US"/>
              </w:rPr>
            </w:pPr>
            <w:r w:rsidRPr="00A12CD7">
              <w:rPr>
                <w:rFonts w:ascii="Arial" w:hAnsi="Arial" w:cs="Arial"/>
                <w:sz w:val="22"/>
                <w:szCs w:val="22"/>
                <w:lang w:val="en-US"/>
              </w:rPr>
              <w:t>b.   Identify the type of cost and benefits involved for each</w:t>
            </w:r>
          </w:p>
          <w:p w14:paraId="7017EE9D" w14:textId="77777777" w:rsidR="00A12CD7" w:rsidRPr="00A12CD7" w:rsidRDefault="00A12CD7" w:rsidP="00B011F2">
            <w:pPr>
              <w:pStyle w:val="Default"/>
              <w:rPr>
                <w:rFonts w:ascii="Arial" w:hAnsi="Arial" w:cs="Arial"/>
                <w:sz w:val="22"/>
                <w:szCs w:val="22"/>
                <w:lang w:val="en-US"/>
              </w:rPr>
            </w:pPr>
            <w:r w:rsidRPr="00A12CD7">
              <w:rPr>
                <w:rFonts w:ascii="Arial" w:hAnsi="Arial" w:cs="Arial"/>
                <w:sz w:val="22"/>
                <w:szCs w:val="22"/>
                <w:lang w:val="en-US"/>
              </w:rPr>
              <w:t xml:space="preserve">      RCO</w:t>
            </w:r>
          </w:p>
        </w:tc>
        <w:tc>
          <w:tcPr>
            <w:tcW w:w="1701" w:type="dxa"/>
            <w:vMerge/>
            <w:vAlign w:val="center"/>
          </w:tcPr>
          <w:p w14:paraId="612A00FB" w14:textId="77777777" w:rsidR="00A12CD7" w:rsidRPr="00CA32E1" w:rsidRDefault="00A12CD7" w:rsidP="00B011F2">
            <w:pPr>
              <w:pStyle w:val="Default"/>
              <w:jc w:val="center"/>
              <w:rPr>
                <w:b/>
                <w:bCs/>
                <w:sz w:val="16"/>
                <w:szCs w:val="16"/>
                <w:lang w:val="en-US"/>
              </w:rPr>
            </w:pPr>
          </w:p>
        </w:tc>
      </w:tr>
      <w:tr w:rsidR="00A12CD7" w14:paraId="45D31DD5" w14:textId="77777777" w:rsidTr="00B011F2">
        <w:trPr>
          <w:trHeight w:val="835"/>
        </w:trPr>
        <w:tc>
          <w:tcPr>
            <w:tcW w:w="1418" w:type="dxa"/>
            <w:vMerge/>
            <w:vAlign w:val="center"/>
          </w:tcPr>
          <w:p w14:paraId="4B08F92C" w14:textId="77777777" w:rsidR="00A12CD7" w:rsidRPr="00516A67" w:rsidRDefault="00A12CD7" w:rsidP="00B011F2">
            <w:pPr>
              <w:pStyle w:val="Default"/>
              <w:jc w:val="center"/>
              <w:rPr>
                <w:bCs/>
                <w:color w:val="FF0000"/>
                <w:sz w:val="16"/>
                <w:szCs w:val="16"/>
                <w:lang w:val="en-US"/>
              </w:rPr>
            </w:pPr>
          </w:p>
        </w:tc>
        <w:tc>
          <w:tcPr>
            <w:tcW w:w="6379" w:type="dxa"/>
            <w:vAlign w:val="center"/>
          </w:tcPr>
          <w:p w14:paraId="324BE9D2" w14:textId="77777777" w:rsidR="00A12CD7" w:rsidRPr="00A12CD7" w:rsidRDefault="00A12CD7" w:rsidP="00B011F2">
            <w:pPr>
              <w:pStyle w:val="Default"/>
              <w:rPr>
                <w:rFonts w:ascii="Arial" w:hAnsi="Arial" w:cs="Arial"/>
                <w:sz w:val="22"/>
                <w:szCs w:val="22"/>
                <w:lang w:val="en-US"/>
              </w:rPr>
            </w:pPr>
            <w:r w:rsidRPr="00A12CD7">
              <w:rPr>
                <w:rFonts w:ascii="Arial" w:hAnsi="Arial" w:cs="Arial"/>
                <w:sz w:val="22"/>
                <w:szCs w:val="22"/>
                <w:lang w:val="en-US"/>
              </w:rPr>
              <w:t xml:space="preserve">c.   Estimate or quantify the pertinent costs and benefits of </w:t>
            </w:r>
          </w:p>
          <w:p w14:paraId="2555F927" w14:textId="77777777" w:rsidR="00A12CD7" w:rsidRPr="00A12CD7" w:rsidRDefault="00A12CD7" w:rsidP="00B011F2">
            <w:pPr>
              <w:pStyle w:val="Default"/>
              <w:rPr>
                <w:rFonts w:ascii="Arial" w:hAnsi="Arial" w:cs="Arial"/>
                <w:sz w:val="22"/>
                <w:szCs w:val="22"/>
                <w:lang w:val="en-US"/>
              </w:rPr>
            </w:pPr>
            <w:r w:rsidRPr="00A12CD7">
              <w:rPr>
                <w:rFonts w:ascii="Arial" w:hAnsi="Arial" w:cs="Arial"/>
                <w:sz w:val="22"/>
                <w:szCs w:val="22"/>
                <w:lang w:val="en-US"/>
              </w:rPr>
              <w:t xml:space="preserve">      each RCO </w:t>
            </w:r>
          </w:p>
        </w:tc>
        <w:tc>
          <w:tcPr>
            <w:tcW w:w="1701" w:type="dxa"/>
            <w:vMerge/>
            <w:vAlign w:val="center"/>
          </w:tcPr>
          <w:p w14:paraId="6E441B2A" w14:textId="77777777" w:rsidR="00A12CD7" w:rsidRPr="00516A67" w:rsidRDefault="00A12CD7" w:rsidP="00B011F2">
            <w:pPr>
              <w:pStyle w:val="Default"/>
              <w:jc w:val="center"/>
              <w:rPr>
                <w:bCs/>
                <w:color w:val="FF0000"/>
                <w:sz w:val="16"/>
                <w:szCs w:val="16"/>
                <w:lang w:val="en-US"/>
              </w:rPr>
            </w:pPr>
          </w:p>
        </w:tc>
      </w:tr>
    </w:tbl>
    <w:p w14:paraId="4F2C4CB8" w14:textId="77777777" w:rsidR="00A12CD7" w:rsidRDefault="003768A1" w:rsidP="00A12CD7">
      <w:pPr>
        <w:pStyle w:val="Default"/>
        <w:rPr>
          <w:lang w:val="en-US"/>
        </w:rPr>
      </w:pPr>
      <w:r>
        <w:rPr>
          <w:noProof/>
        </w:rPr>
        <w:pict w14:anchorId="5F00AD00">
          <v:group id="_x0000_s1026" style="position:absolute;margin-left:205.2pt;margin-top:2.4pt;width:21.3pt;height:149.65pt;z-index:251663360;mso-position-horizontal-relative:text;mso-position-vertical-relative:text" coordorigin="5521,4875" coordsize="426,2993">
            <v:shape id="_x0000_s1027" type="#_x0000_t67" style="position:absolute;left:5521;top:4875;width:426;height:413" filled="f" fillcolor="yellow" strokecolor="#4bacc6 [3208]">
              <v:textbox style="layout-flow:vertical-ideographic"/>
            </v:shape>
            <v:shape id="_x0000_s1028" type="#_x0000_t67" style="position:absolute;left:5521;top:7455;width:426;height:413" filled="f" fillcolor="yellow" strokecolor="#4bacc6 [3208]">
              <v:textbox style="layout-flow:vertical-ideographic"/>
            </v:shape>
          </v:group>
        </w:pict>
      </w:r>
      <w:r w:rsidR="00A12CD7">
        <w:rPr>
          <w:lang w:val="en-US"/>
        </w:rPr>
        <w:t>.</w:t>
      </w:r>
    </w:p>
    <w:p w14:paraId="71880E99" w14:textId="77777777" w:rsidR="00A12CD7" w:rsidRPr="005B53E1" w:rsidRDefault="00A12CD7" w:rsidP="00A12CD7">
      <w:pPr>
        <w:pStyle w:val="Default"/>
        <w:rPr>
          <w:sz w:val="22"/>
          <w:szCs w:val="22"/>
          <w:lang w:val="en-US"/>
        </w:rPr>
      </w:pPr>
    </w:p>
    <w:tbl>
      <w:tblPr>
        <w:tblStyle w:val="TableGrid"/>
        <w:tblW w:w="9498" w:type="dxa"/>
        <w:tblInd w:w="-34" w:type="dxa"/>
        <w:tblLook w:val="04A0" w:firstRow="1" w:lastRow="0" w:firstColumn="1" w:lastColumn="0" w:noHBand="0" w:noVBand="1"/>
      </w:tblPr>
      <w:tblGrid>
        <w:gridCol w:w="1418"/>
        <w:gridCol w:w="6379"/>
        <w:gridCol w:w="1701"/>
      </w:tblGrid>
      <w:tr w:rsidR="00A12CD7" w14:paraId="5B2AAE9C" w14:textId="77777777" w:rsidTr="00B011F2">
        <w:trPr>
          <w:trHeight w:val="304"/>
        </w:trPr>
        <w:tc>
          <w:tcPr>
            <w:tcW w:w="1418" w:type="dxa"/>
            <w:shd w:val="clear" w:color="auto" w:fill="DAEEF3" w:themeFill="accent5" w:themeFillTint="33"/>
            <w:vAlign w:val="center"/>
          </w:tcPr>
          <w:p w14:paraId="0BA50908" w14:textId="77777777" w:rsidR="00A12CD7" w:rsidRPr="00A12CD7" w:rsidRDefault="00A12CD7" w:rsidP="00B011F2">
            <w:pPr>
              <w:pStyle w:val="Default"/>
              <w:jc w:val="center"/>
              <w:rPr>
                <w:rFonts w:ascii="Arial" w:hAnsi="Arial" w:cs="Arial"/>
                <w:b/>
                <w:bCs/>
                <w:sz w:val="16"/>
                <w:szCs w:val="16"/>
                <w:lang w:val="en-US"/>
              </w:rPr>
            </w:pPr>
            <w:r w:rsidRPr="00A12CD7">
              <w:rPr>
                <w:rFonts w:ascii="Arial" w:hAnsi="Arial" w:cs="Arial"/>
                <w:b/>
                <w:bCs/>
                <w:sz w:val="16"/>
                <w:szCs w:val="16"/>
                <w:lang w:val="en-US"/>
              </w:rPr>
              <w:t>Posting to CG</w:t>
            </w:r>
          </w:p>
        </w:tc>
        <w:tc>
          <w:tcPr>
            <w:tcW w:w="6379" w:type="dxa"/>
          </w:tcPr>
          <w:p w14:paraId="55583EB6" w14:textId="77777777" w:rsidR="00A12CD7" w:rsidRDefault="00A12CD7" w:rsidP="00B011F2">
            <w:pPr>
              <w:pStyle w:val="Default"/>
              <w:rPr>
                <w:lang w:val="en-US"/>
              </w:rPr>
            </w:pPr>
          </w:p>
        </w:tc>
        <w:tc>
          <w:tcPr>
            <w:tcW w:w="1701" w:type="dxa"/>
            <w:shd w:val="clear" w:color="auto" w:fill="DAEEF3" w:themeFill="accent5" w:themeFillTint="33"/>
            <w:vAlign w:val="center"/>
          </w:tcPr>
          <w:p w14:paraId="356ABEE9" w14:textId="77777777" w:rsidR="00A12CD7" w:rsidRPr="00A12CD7" w:rsidRDefault="00A12CD7" w:rsidP="00B011F2">
            <w:pPr>
              <w:pStyle w:val="Default"/>
              <w:jc w:val="center"/>
              <w:rPr>
                <w:rFonts w:ascii="Arial" w:hAnsi="Arial" w:cs="Arial"/>
                <w:b/>
                <w:bCs/>
                <w:sz w:val="16"/>
                <w:szCs w:val="16"/>
                <w:lang w:val="en-US"/>
              </w:rPr>
            </w:pPr>
            <w:r w:rsidRPr="00A12CD7">
              <w:rPr>
                <w:rFonts w:ascii="Arial" w:hAnsi="Arial" w:cs="Arial"/>
                <w:b/>
                <w:bCs/>
                <w:sz w:val="16"/>
                <w:szCs w:val="16"/>
                <w:lang w:val="en-US"/>
              </w:rPr>
              <w:t>Deadline for CG</w:t>
            </w:r>
          </w:p>
        </w:tc>
      </w:tr>
      <w:tr w:rsidR="00A12CD7" w14:paraId="185B40AF" w14:textId="77777777" w:rsidTr="00B011F2">
        <w:trPr>
          <w:trHeight w:val="835"/>
        </w:trPr>
        <w:tc>
          <w:tcPr>
            <w:tcW w:w="1418" w:type="dxa"/>
            <w:vMerge w:val="restart"/>
            <w:vAlign w:val="center"/>
          </w:tcPr>
          <w:p w14:paraId="0F7978D5" w14:textId="77777777" w:rsidR="00A12CD7" w:rsidRPr="00A12CD7" w:rsidRDefault="00392770" w:rsidP="00B011F2">
            <w:pPr>
              <w:pStyle w:val="Default"/>
              <w:jc w:val="center"/>
              <w:rPr>
                <w:rFonts w:ascii="Arial" w:hAnsi="Arial" w:cs="Arial"/>
                <w:bCs/>
                <w:color w:val="FF0000"/>
                <w:sz w:val="16"/>
                <w:szCs w:val="16"/>
                <w:lang w:val="en-US"/>
              </w:rPr>
            </w:pPr>
            <w:r>
              <w:rPr>
                <w:rFonts w:ascii="Arial" w:hAnsi="Arial" w:cs="Arial"/>
                <w:bCs/>
                <w:color w:val="FF0000"/>
                <w:sz w:val="16"/>
                <w:szCs w:val="16"/>
                <w:lang w:val="en-US"/>
              </w:rPr>
              <w:t>16</w:t>
            </w:r>
            <w:r w:rsidR="00A12CD7" w:rsidRPr="00A12CD7">
              <w:rPr>
                <w:rFonts w:ascii="Arial" w:hAnsi="Arial" w:cs="Arial"/>
                <w:bCs/>
                <w:color w:val="FF0000"/>
                <w:sz w:val="16"/>
                <w:szCs w:val="16"/>
                <w:lang w:val="en-US"/>
              </w:rPr>
              <w:t>.04.2013</w:t>
            </w:r>
          </w:p>
        </w:tc>
        <w:tc>
          <w:tcPr>
            <w:tcW w:w="6379" w:type="dxa"/>
            <w:vAlign w:val="center"/>
          </w:tcPr>
          <w:p w14:paraId="421D34E8" w14:textId="77777777" w:rsidR="00A12CD7" w:rsidRPr="00A12CD7" w:rsidRDefault="00A12CD7" w:rsidP="00B011F2">
            <w:pPr>
              <w:pStyle w:val="Default"/>
              <w:rPr>
                <w:rFonts w:ascii="Arial" w:hAnsi="Arial" w:cs="Arial"/>
                <w:sz w:val="22"/>
                <w:szCs w:val="22"/>
                <w:lang w:val="en-US"/>
              </w:rPr>
            </w:pPr>
            <w:r w:rsidRPr="00A12CD7">
              <w:rPr>
                <w:rFonts w:ascii="Arial" w:hAnsi="Arial" w:cs="Arial"/>
                <w:sz w:val="22"/>
                <w:szCs w:val="22"/>
                <w:lang w:val="en-US"/>
              </w:rPr>
              <w:t>a.   Compare the cost effectiveness of each RCO in term of the</w:t>
            </w:r>
          </w:p>
          <w:p w14:paraId="75838497" w14:textId="77777777" w:rsidR="00A12CD7" w:rsidRPr="00A12CD7" w:rsidRDefault="00A12CD7" w:rsidP="00B011F2">
            <w:pPr>
              <w:pStyle w:val="Default"/>
              <w:rPr>
                <w:rFonts w:ascii="Arial" w:hAnsi="Arial" w:cs="Arial"/>
                <w:sz w:val="22"/>
                <w:szCs w:val="22"/>
                <w:lang w:val="en-US"/>
              </w:rPr>
            </w:pPr>
            <w:r w:rsidRPr="00A12CD7">
              <w:rPr>
                <w:rFonts w:ascii="Arial" w:hAnsi="Arial" w:cs="Arial"/>
                <w:sz w:val="22"/>
                <w:szCs w:val="22"/>
                <w:lang w:val="en-US"/>
              </w:rPr>
              <w:t xml:space="preserve">      cost per unit risk reduction</w:t>
            </w:r>
          </w:p>
        </w:tc>
        <w:tc>
          <w:tcPr>
            <w:tcW w:w="1701" w:type="dxa"/>
            <w:vMerge w:val="restart"/>
            <w:vAlign w:val="center"/>
          </w:tcPr>
          <w:p w14:paraId="51828CAA" w14:textId="77777777" w:rsidR="00A12CD7" w:rsidRPr="00A12CD7" w:rsidRDefault="00A12CD7" w:rsidP="00B011F2">
            <w:pPr>
              <w:pStyle w:val="Default"/>
              <w:jc w:val="center"/>
              <w:rPr>
                <w:rFonts w:ascii="Arial" w:hAnsi="Arial" w:cs="Arial"/>
                <w:bCs/>
                <w:color w:val="FF0000"/>
                <w:sz w:val="16"/>
                <w:szCs w:val="16"/>
                <w:lang w:val="en-US"/>
              </w:rPr>
            </w:pPr>
            <w:r w:rsidRPr="00A12CD7">
              <w:rPr>
                <w:rFonts w:ascii="Arial" w:hAnsi="Arial" w:cs="Arial"/>
                <w:bCs/>
                <w:color w:val="FF0000"/>
                <w:sz w:val="16"/>
                <w:szCs w:val="16"/>
                <w:lang w:val="en-US"/>
              </w:rPr>
              <w:t>30.04.2013</w:t>
            </w:r>
          </w:p>
        </w:tc>
      </w:tr>
      <w:tr w:rsidR="00A12CD7" w:rsidRPr="0027618F" w14:paraId="7D164213" w14:textId="77777777" w:rsidTr="00B011F2">
        <w:trPr>
          <w:trHeight w:val="835"/>
        </w:trPr>
        <w:tc>
          <w:tcPr>
            <w:tcW w:w="1418" w:type="dxa"/>
            <w:vMerge/>
            <w:vAlign w:val="center"/>
          </w:tcPr>
          <w:p w14:paraId="7FCD34C4" w14:textId="77777777" w:rsidR="00A12CD7" w:rsidRPr="001E3D91" w:rsidRDefault="00A12CD7" w:rsidP="00B011F2">
            <w:pPr>
              <w:pStyle w:val="Default"/>
              <w:jc w:val="center"/>
              <w:rPr>
                <w:bCs/>
                <w:color w:val="FF0000"/>
                <w:sz w:val="16"/>
                <w:szCs w:val="16"/>
                <w:lang w:val="en-US"/>
              </w:rPr>
            </w:pPr>
          </w:p>
        </w:tc>
        <w:tc>
          <w:tcPr>
            <w:tcW w:w="6379" w:type="dxa"/>
            <w:vAlign w:val="center"/>
          </w:tcPr>
          <w:p w14:paraId="7E6E3012" w14:textId="77777777" w:rsidR="00A12CD7" w:rsidRPr="00A12CD7" w:rsidRDefault="00A12CD7" w:rsidP="00B011F2">
            <w:pPr>
              <w:pStyle w:val="Default"/>
              <w:rPr>
                <w:rFonts w:ascii="Arial" w:hAnsi="Arial" w:cs="Arial"/>
                <w:sz w:val="22"/>
                <w:szCs w:val="22"/>
                <w:lang w:val="en-US"/>
              </w:rPr>
            </w:pPr>
            <w:r w:rsidRPr="00A12CD7">
              <w:rPr>
                <w:rFonts w:ascii="Arial" w:hAnsi="Arial" w:cs="Arial"/>
                <w:sz w:val="22"/>
                <w:szCs w:val="22"/>
                <w:lang w:val="en-US"/>
              </w:rPr>
              <w:t>b.   Rank the RCOs from the cost benefit perspective in order</w:t>
            </w:r>
          </w:p>
          <w:p w14:paraId="64371FE4" w14:textId="77777777" w:rsidR="00A12CD7" w:rsidRPr="00A12CD7" w:rsidRDefault="00A12CD7" w:rsidP="00B011F2">
            <w:pPr>
              <w:pStyle w:val="Default"/>
              <w:rPr>
                <w:rFonts w:ascii="Arial" w:hAnsi="Arial" w:cs="Arial"/>
                <w:sz w:val="22"/>
                <w:szCs w:val="22"/>
                <w:lang w:val="en-US"/>
              </w:rPr>
            </w:pPr>
            <w:r w:rsidRPr="00A12CD7">
              <w:rPr>
                <w:rFonts w:ascii="Arial" w:hAnsi="Arial" w:cs="Arial"/>
                <w:sz w:val="22"/>
                <w:szCs w:val="22"/>
                <w:lang w:val="en-US"/>
              </w:rPr>
              <w:t xml:space="preserve">      to facilitate the decision-making recommendations</w:t>
            </w:r>
          </w:p>
        </w:tc>
        <w:tc>
          <w:tcPr>
            <w:tcW w:w="1701" w:type="dxa"/>
            <w:vMerge/>
            <w:vAlign w:val="center"/>
          </w:tcPr>
          <w:p w14:paraId="31CF69B0" w14:textId="77777777" w:rsidR="00A12CD7" w:rsidRPr="001E3D91" w:rsidRDefault="00A12CD7" w:rsidP="00B011F2">
            <w:pPr>
              <w:pStyle w:val="Default"/>
              <w:jc w:val="center"/>
              <w:rPr>
                <w:bCs/>
                <w:color w:val="FF0000"/>
                <w:sz w:val="16"/>
                <w:szCs w:val="16"/>
                <w:lang w:val="en-US"/>
              </w:rPr>
            </w:pPr>
          </w:p>
        </w:tc>
      </w:tr>
    </w:tbl>
    <w:p w14:paraId="59F1DB7F" w14:textId="77777777" w:rsidR="00A12CD7" w:rsidRDefault="00A12CD7" w:rsidP="00A12CD7">
      <w:pPr>
        <w:pStyle w:val="Default"/>
        <w:rPr>
          <w:lang w:val="en-US"/>
        </w:rPr>
      </w:pPr>
      <w:r>
        <w:rPr>
          <w:lang w:val="en-US"/>
        </w:rPr>
        <w:t>.</w:t>
      </w:r>
    </w:p>
    <w:p w14:paraId="2E7E7612" w14:textId="77777777" w:rsidR="00A12CD7" w:rsidRPr="005B53E1" w:rsidRDefault="00A12CD7" w:rsidP="00A12CD7">
      <w:pPr>
        <w:pStyle w:val="Default"/>
        <w:rPr>
          <w:sz w:val="22"/>
          <w:szCs w:val="22"/>
          <w:lang w:val="en-US"/>
        </w:rPr>
      </w:pPr>
    </w:p>
    <w:tbl>
      <w:tblPr>
        <w:tblStyle w:val="TableGrid"/>
        <w:tblW w:w="9498" w:type="dxa"/>
        <w:tblInd w:w="-34" w:type="dxa"/>
        <w:tblLook w:val="04A0" w:firstRow="1" w:lastRow="0" w:firstColumn="1" w:lastColumn="0" w:noHBand="0" w:noVBand="1"/>
      </w:tblPr>
      <w:tblGrid>
        <w:gridCol w:w="1418"/>
        <w:gridCol w:w="6379"/>
        <w:gridCol w:w="1701"/>
      </w:tblGrid>
      <w:tr w:rsidR="00A12CD7" w14:paraId="43FC55E4" w14:textId="77777777" w:rsidTr="00B011F2">
        <w:trPr>
          <w:trHeight w:val="264"/>
        </w:trPr>
        <w:tc>
          <w:tcPr>
            <w:tcW w:w="1418" w:type="dxa"/>
            <w:shd w:val="clear" w:color="auto" w:fill="DAEEF3" w:themeFill="accent5" w:themeFillTint="33"/>
            <w:vAlign w:val="center"/>
          </w:tcPr>
          <w:p w14:paraId="44846FB3" w14:textId="77777777" w:rsidR="00A12CD7" w:rsidRPr="00A12CD7" w:rsidRDefault="00A12CD7" w:rsidP="00B011F2">
            <w:pPr>
              <w:pStyle w:val="Default"/>
              <w:jc w:val="center"/>
              <w:rPr>
                <w:rFonts w:ascii="Arial" w:hAnsi="Arial" w:cs="Arial"/>
                <w:b/>
                <w:bCs/>
                <w:sz w:val="16"/>
                <w:szCs w:val="16"/>
                <w:lang w:val="en-US"/>
              </w:rPr>
            </w:pPr>
            <w:r w:rsidRPr="00A12CD7">
              <w:rPr>
                <w:rFonts w:ascii="Arial" w:hAnsi="Arial" w:cs="Arial"/>
                <w:b/>
                <w:bCs/>
                <w:sz w:val="16"/>
                <w:szCs w:val="16"/>
                <w:lang w:val="en-US"/>
              </w:rPr>
              <w:t>Posting to CG</w:t>
            </w:r>
          </w:p>
        </w:tc>
        <w:tc>
          <w:tcPr>
            <w:tcW w:w="6379" w:type="dxa"/>
          </w:tcPr>
          <w:p w14:paraId="27BDF3BB" w14:textId="77777777" w:rsidR="00A12CD7" w:rsidRDefault="00A12CD7" w:rsidP="00B011F2">
            <w:pPr>
              <w:pStyle w:val="Default"/>
              <w:rPr>
                <w:sz w:val="22"/>
                <w:szCs w:val="22"/>
                <w:lang w:val="en-US"/>
              </w:rPr>
            </w:pPr>
          </w:p>
        </w:tc>
        <w:tc>
          <w:tcPr>
            <w:tcW w:w="1701" w:type="dxa"/>
            <w:shd w:val="clear" w:color="auto" w:fill="DAEEF3" w:themeFill="accent5" w:themeFillTint="33"/>
            <w:vAlign w:val="center"/>
          </w:tcPr>
          <w:p w14:paraId="3D3C0E46" w14:textId="77777777" w:rsidR="00A12CD7" w:rsidRPr="00A12CD7" w:rsidRDefault="00A12CD7" w:rsidP="00B011F2">
            <w:pPr>
              <w:pStyle w:val="Default"/>
              <w:jc w:val="center"/>
              <w:rPr>
                <w:rFonts w:ascii="Arial" w:hAnsi="Arial" w:cs="Arial"/>
                <w:b/>
                <w:bCs/>
                <w:sz w:val="16"/>
                <w:szCs w:val="16"/>
                <w:lang w:val="en-US"/>
              </w:rPr>
            </w:pPr>
            <w:r w:rsidRPr="00A12CD7">
              <w:rPr>
                <w:rFonts w:ascii="Arial" w:hAnsi="Arial" w:cs="Arial"/>
                <w:b/>
                <w:bCs/>
                <w:sz w:val="16"/>
                <w:szCs w:val="16"/>
                <w:lang w:val="en-US"/>
              </w:rPr>
              <w:t>Deadline for CG</w:t>
            </w:r>
          </w:p>
        </w:tc>
      </w:tr>
      <w:tr w:rsidR="00A12CD7" w14:paraId="6079CBE7" w14:textId="77777777" w:rsidTr="00B011F2">
        <w:trPr>
          <w:trHeight w:val="835"/>
        </w:trPr>
        <w:tc>
          <w:tcPr>
            <w:tcW w:w="1418" w:type="dxa"/>
            <w:vMerge w:val="restart"/>
            <w:vAlign w:val="center"/>
          </w:tcPr>
          <w:p w14:paraId="4277EA17" w14:textId="77777777" w:rsidR="00A12CD7" w:rsidRPr="00A12CD7" w:rsidRDefault="00A12CD7" w:rsidP="00B011F2">
            <w:pPr>
              <w:pStyle w:val="Default"/>
              <w:jc w:val="center"/>
              <w:rPr>
                <w:rFonts w:ascii="Arial" w:hAnsi="Arial" w:cs="Arial"/>
                <w:bCs/>
                <w:color w:val="FF0000"/>
                <w:sz w:val="16"/>
                <w:szCs w:val="16"/>
                <w:lang w:val="en-US"/>
              </w:rPr>
            </w:pPr>
            <w:r w:rsidRPr="00A12CD7">
              <w:rPr>
                <w:rFonts w:ascii="Arial" w:hAnsi="Arial" w:cs="Arial"/>
                <w:bCs/>
                <w:color w:val="FF0000"/>
                <w:sz w:val="16"/>
                <w:szCs w:val="16"/>
                <w:lang w:val="en-US"/>
              </w:rPr>
              <w:t>14.05.2013</w:t>
            </w:r>
          </w:p>
        </w:tc>
        <w:tc>
          <w:tcPr>
            <w:tcW w:w="6379" w:type="dxa"/>
            <w:vAlign w:val="center"/>
          </w:tcPr>
          <w:p w14:paraId="0D5C3B2B" w14:textId="77777777" w:rsidR="00A12CD7" w:rsidRPr="00A12CD7" w:rsidRDefault="00A12CD7" w:rsidP="00B011F2">
            <w:pPr>
              <w:pStyle w:val="Default"/>
              <w:spacing w:after="17"/>
              <w:rPr>
                <w:rFonts w:ascii="Arial" w:hAnsi="Arial" w:cs="Arial"/>
                <w:sz w:val="22"/>
                <w:szCs w:val="22"/>
                <w:lang w:val="en-US"/>
              </w:rPr>
            </w:pPr>
            <w:r w:rsidRPr="00A12CD7">
              <w:rPr>
                <w:rFonts w:ascii="Arial" w:hAnsi="Arial" w:cs="Arial"/>
                <w:sz w:val="22"/>
                <w:szCs w:val="22"/>
                <w:lang w:val="en-US"/>
              </w:rPr>
              <w:t>a.   Check the quality assurance of the FSA</w:t>
            </w:r>
          </w:p>
        </w:tc>
        <w:tc>
          <w:tcPr>
            <w:tcW w:w="1701" w:type="dxa"/>
            <w:vMerge w:val="restart"/>
            <w:vAlign w:val="center"/>
          </w:tcPr>
          <w:p w14:paraId="265686B0" w14:textId="77777777" w:rsidR="00A12CD7" w:rsidRPr="00A12CD7" w:rsidRDefault="00A12CD7" w:rsidP="00B011F2">
            <w:pPr>
              <w:pStyle w:val="Default"/>
              <w:jc w:val="center"/>
              <w:rPr>
                <w:rFonts w:ascii="Arial" w:hAnsi="Arial" w:cs="Arial"/>
                <w:bCs/>
                <w:color w:val="FF0000"/>
                <w:sz w:val="16"/>
                <w:szCs w:val="16"/>
                <w:lang w:val="en-US"/>
              </w:rPr>
            </w:pPr>
            <w:r w:rsidRPr="00A12CD7">
              <w:rPr>
                <w:rFonts w:ascii="Arial" w:hAnsi="Arial" w:cs="Arial"/>
                <w:bCs/>
                <w:color w:val="FF0000"/>
                <w:sz w:val="16"/>
                <w:szCs w:val="16"/>
                <w:lang w:val="en-US"/>
              </w:rPr>
              <w:t>31.05.2013</w:t>
            </w:r>
          </w:p>
        </w:tc>
      </w:tr>
      <w:tr w:rsidR="00A12CD7" w14:paraId="1016730B" w14:textId="77777777" w:rsidTr="00B011F2">
        <w:trPr>
          <w:trHeight w:val="571"/>
        </w:trPr>
        <w:tc>
          <w:tcPr>
            <w:tcW w:w="1418" w:type="dxa"/>
            <w:vMerge/>
            <w:vAlign w:val="center"/>
          </w:tcPr>
          <w:p w14:paraId="3B903F13" w14:textId="77777777" w:rsidR="00A12CD7" w:rsidRPr="00DA2F49" w:rsidRDefault="00A12CD7" w:rsidP="00B011F2">
            <w:pPr>
              <w:pStyle w:val="Default"/>
              <w:jc w:val="center"/>
              <w:rPr>
                <w:bCs/>
                <w:color w:val="FF0000"/>
                <w:sz w:val="16"/>
                <w:szCs w:val="16"/>
                <w:lang w:val="en-US"/>
              </w:rPr>
            </w:pPr>
          </w:p>
        </w:tc>
        <w:tc>
          <w:tcPr>
            <w:tcW w:w="6379" w:type="dxa"/>
            <w:vAlign w:val="center"/>
          </w:tcPr>
          <w:p w14:paraId="27D093CC" w14:textId="77777777" w:rsidR="00A12CD7" w:rsidRPr="00A12CD7" w:rsidRDefault="00A12CD7" w:rsidP="00B011F2">
            <w:pPr>
              <w:pStyle w:val="Default"/>
              <w:rPr>
                <w:rFonts w:ascii="Arial" w:hAnsi="Arial" w:cs="Arial"/>
                <w:sz w:val="22"/>
                <w:szCs w:val="22"/>
                <w:lang w:val="en-US"/>
              </w:rPr>
            </w:pPr>
            <w:r w:rsidRPr="00A12CD7">
              <w:rPr>
                <w:rFonts w:ascii="Arial" w:hAnsi="Arial" w:cs="Arial"/>
                <w:sz w:val="22"/>
                <w:szCs w:val="22"/>
                <w:lang w:val="en-US"/>
              </w:rPr>
              <w:t>b.   Discuss how recommendations will be implemented by</w:t>
            </w:r>
          </w:p>
          <w:p w14:paraId="07C2AF10" w14:textId="77777777" w:rsidR="00A12CD7" w:rsidRPr="00A12CD7" w:rsidRDefault="00A12CD7" w:rsidP="00B011F2">
            <w:pPr>
              <w:pStyle w:val="Default"/>
              <w:rPr>
                <w:rFonts w:ascii="Arial" w:hAnsi="Arial" w:cs="Arial"/>
                <w:sz w:val="22"/>
                <w:szCs w:val="22"/>
                <w:lang w:val="en-US"/>
              </w:rPr>
            </w:pPr>
            <w:r w:rsidRPr="00A12CD7">
              <w:rPr>
                <w:rFonts w:ascii="Arial" w:hAnsi="Arial" w:cs="Arial"/>
                <w:sz w:val="22"/>
                <w:szCs w:val="22"/>
                <w:lang w:val="en-US"/>
              </w:rPr>
              <w:t xml:space="preserve">      decision makers</w:t>
            </w:r>
          </w:p>
        </w:tc>
        <w:tc>
          <w:tcPr>
            <w:tcW w:w="1701" w:type="dxa"/>
            <w:vMerge/>
            <w:vAlign w:val="center"/>
          </w:tcPr>
          <w:p w14:paraId="52C2A3E5" w14:textId="77777777" w:rsidR="00A12CD7" w:rsidRPr="00CA32E1" w:rsidRDefault="00A12CD7" w:rsidP="00B011F2">
            <w:pPr>
              <w:pStyle w:val="Default"/>
              <w:jc w:val="center"/>
              <w:rPr>
                <w:b/>
                <w:bCs/>
                <w:sz w:val="16"/>
                <w:szCs w:val="16"/>
                <w:lang w:val="en-US"/>
              </w:rPr>
            </w:pPr>
          </w:p>
        </w:tc>
      </w:tr>
      <w:tr w:rsidR="00A12CD7" w:rsidRPr="0027618F" w14:paraId="29AA87FE" w14:textId="77777777" w:rsidTr="00B011F2">
        <w:trPr>
          <w:trHeight w:val="835"/>
        </w:trPr>
        <w:tc>
          <w:tcPr>
            <w:tcW w:w="1418" w:type="dxa"/>
            <w:vMerge/>
            <w:vAlign w:val="center"/>
          </w:tcPr>
          <w:p w14:paraId="48482139" w14:textId="77777777" w:rsidR="00A12CD7" w:rsidRPr="00330102" w:rsidRDefault="00A12CD7" w:rsidP="00B011F2">
            <w:pPr>
              <w:pStyle w:val="Default"/>
              <w:jc w:val="center"/>
              <w:rPr>
                <w:bCs/>
                <w:color w:val="FF0000"/>
                <w:sz w:val="16"/>
                <w:szCs w:val="16"/>
                <w:lang w:val="en-US"/>
              </w:rPr>
            </w:pPr>
          </w:p>
        </w:tc>
        <w:tc>
          <w:tcPr>
            <w:tcW w:w="6379" w:type="dxa"/>
            <w:vAlign w:val="center"/>
          </w:tcPr>
          <w:p w14:paraId="122F5257" w14:textId="77777777" w:rsidR="00A12CD7" w:rsidRPr="00A12CD7" w:rsidRDefault="00A12CD7" w:rsidP="00B011F2">
            <w:pPr>
              <w:pStyle w:val="Default"/>
              <w:rPr>
                <w:rFonts w:ascii="Arial" w:hAnsi="Arial" w:cs="Arial"/>
                <w:sz w:val="22"/>
                <w:szCs w:val="22"/>
                <w:lang w:val="en-US"/>
              </w:rPr>
            </w:pPr>
            <w:r w:rsidRPr="00A12CD7">
              <w:rPr>
                <w:rFonts w:ascii="Arial" w:hAnsi="Arial" w:cs="Arial"/>
                <w:sz w:val="22"/>
                <w:szCs w:val="22"/>
                <w:lang w:val="en-US"/>
              </w:rPr>
              <w:t>c.   Rank list of final recommendations for decision making</w:t>
            </w:r>
          </w:p>
        </w:tc>
        <w:tc>
          <w:tcPr>
            <w:tcW w:w="1701" w:type="dxa"/>
            <w:vMerge/>
            <w:vAlign w:val="center"/>
          </w:tcPr>
          <w:p w14:paraId="3C7683C9" w14:textId="77777777" w:rsidR="00A12CD7" w:rsidRPr="00A92A2C" w:rsidRDefault="00A12CD7" w:rsidP="00B011F2">
            <w:pPr>
              <w:pStyle w:val="Default"/>
              <w:jc w:val="center"/>
              <w:rPr>
                <w:bCs/>
                <w:color w:val="FF0000"/>
                <w:sz w:val="16"/>
                <w:szCs w:val="16"/>
                <w:lang w:val="en-US"/>
              </w:rPr>
            </w:pPr>
          </w:p>
        </w:tc>
      </w:tr>
    </w:tbl>
    <w:p w14:paraId="0E2FEA2D" w14:textId="77777777" w:rsidR="00A12CD7" w:rsidRDefault="00A12CD7" w:rsidP="00A12CD7">
      <w:pPr>
        <w:rPr>
          <w:lang w:val="en-US"/>
        </w:rPr>
      </w:pPr>
    </w:p>
    <w:p w14:paraId="5F377E16" w14:textId="77777777" w:rsidR="00A12CD7" w:rsidRPr="00AF4737" w:rsidRDefault="00A12CD7" w:rsidP="00A12CD7">
      <w:pPr>
        <w:jc w:val="center"/>
        <w:rPr>
          <w:lang w:val="en-US"/>
        </w:rPr>
      </w:pPr>
      <w:r>
        <w:rPr>
          <w:lang w:val="en-US"/>
        </w:rPr>
        <w:t>***</w:t>
      </w:r>
    </w:p>
    <w:p w14:paraId="6EED059B" w14:textId="77777777" w:rsidR="007B5781" w:rsidRDefault="007B5781" w:rsidP="00A83CC1">
      <w:pPr>
        <w:autoSpaceDE w:val="0"/>
        <w:autoSpaceDN w:val="0"/>
        <w:adjustRightInd w:val="0"/>
        <w:jc w:val="center"/>
        <w:rPr>
          <w:rFonts w:ascii="Arial" w:hAnsi="Arial" w:cs="Arial"/>
          <w:b/>
          <w:sz w:val="24"/>
          <w:szCs w:val="24"/>
          <w:lang w:val="en-US"/>
        </w:rPr>
      </w:pPr>
    </w:p>
    <w:p w14:paraId="15FCEF91" w14:textId="77777777" w:rsidR="007B5781" w:rsidRDefault="007B5781" w:rsidP="00A83CC1">
      <w:pPr>
        <w:autoSpaceDE w:val="0"/>
        <w:autoSpaceDN w:val="0"/>
        <w:adjustRightInd w:val="0"/>
        <w:jc w:val="center"/>
        <w:rPr>
          <w:rFonts w:ascii="Arial" w:hAnsi="Arial" w:cs="Arial"/>
          <w:b/>
          <w:sz w:val="24"/>
          <w:szCs w:val="24"/>
          <w:lang w:val="en-US"/>
        </w:rPr>
      </w:pPr>
    </w:p>
    <w:p w14:paraId="237F42A7" w14:textId="77777777" w:rsidR="007B5781" w:rsidRDefault="007B5781" w:rsidP="00A83CC1">
      <w:pPr>
        <w:autoSpaceDE w:val="0"/>
        <w:autoSpaceDN w:val="0"/>
        <w:adjustRightInd w:val="0"/>
        <w:jc w:val="center"/>
        <w:rPr>
          <w:rFonts w:ascii="Arial" w:hAnsi="Arial" w:cs="Arial"/>
          <w:b/>
          <w:sz w:val="24"/>
          <w:szCs w:val="24"/>
          <w:lang w:val="en-US"/>
        </w:rPr>
      </w:pPr>
    </w:p>
    <w:p w14:paraId="642CC440" w14:textId="77777777" w:rsidR="007B5781" w:rsidRDefault="007B5781" w:rsidP="00A83CC1">
      <w:pPr>
        <w:autoSpaceDE w:val="0"/>
        <w:autoSpaceDN w:val="0"/>
        <w:adjustRightInd w:val="0"/>
        <w:jc w:val="center"/>
        <w:rPr>
          <w:rFonts w:ascii="Arial" w:hAnsi="Arial" w:cs="Arial"/>
          <w:b/>
          <w:sz w:val="24"/>
          <w:szCs w:val="24"/>
          <w:lang w:val="en-US"/>
        </w:rPr>
      </w:pPr>
    </w:p>
    <w:p w14:paraId="2471C54F" w14:textId="77777777" w:rsidR="007B5781" w:rsidRDefault="007B5781" w:rsidP="00A83CC1">
      <w:pPr>
        <w:autoSpaceDE w:val="0"/>
        <w:autoSpaceDN w:val="0"/>
        <w:adjustRightInd w:val="0"/>
        <w:jc w:val="center"/>
        <w:rPr>
          <w:rFonts w:ascii="Arial" w:hAnsi="Arial" w:cs="Arial"/>
          <w:b/>
          <w:sz w:val="24"/>
          <w:szCs w:val="24"/>
          <w:lang w:val="en-US"/>
        </w:rPr>
      </w:pPr>
    </w:p>
    <w:p w14:paraId="3BAB3D6B" w14:textId="77777777" w:rsidR="007B5781" w:rsidRDefault="007B5781" w:rsidP="00A83CC1">
      <w:pPr>
        <w:autoSpaceDE w:val="0"/>
        <w:autoSpaceDN w:val="0"/>
        <w:adjustRightInd w:val="0"/>
        <w:jc w:val="center"/>
        <w:rPr>
          <w:rFonts w:ascii="Arial" w:hAnsi="Arial" w:cs="Arial"/>
          <w:b/>
          <w:sz w:val="24"/>
          <w:szCs w:val="24"/>
        </w:rPr>
        <w:sectPr w:rsidR="007B5781" w:rsidSect="00195100">
          <w:headerReference w:type="default" r:id="rId10"/>
          <w:footerReference w:type="default" r:id="rId11"/>
          <w:pgSz w:w="11906" w:h="16838"/>
          <w:pgMar w:top="1417" w:right="1417" w:bottom="1417" w:left="1417" w:header="708" w:footer="708" w:gutter="0"/>
          <w:cols w:space="708"/>
          <w:docGrid w:linePitch="360"/>
        </w:sectPr>
      </w:pPr>
    </w:p>
    <w:p w14:paraId="336003EB" w14:textId="77777777" w:rsidR="00B72E32" w:rsidRPr="00B72E32" w:rsidRDefault="00B72E32" w:rsidP="007B5781">
      <w:pPr>
        <w:autoSpaceDE w:val="0"/>
        <w:autoSpaceDN w:val="0"/>
        <w:adjustRightInd w:val="0"/>
        <w:jc w:val="center"/>
        <w:rPr>
          <w:rFonts w:ascii="Arial" w:hAnsi="Arial" w:cs="Arial"/>
          <w:b/>
          <w:sz w:val="24"/>
          <w:szCs w:val="24"/>
          <w:lang w:val="en-US"/>
        </w:rPr>
      </w:pPr>
      <w:r w:rsidRPr="0054713C">
        <w:rPr>
          <w:rFonts w:ascii="Arial" w:hAnsi="Arial" w:cs="Arial"/>
          <w:b/>
          <w:sz w:val="24"/>
          <w:szCs w:val="24"/>
          <w:lang w:val="en-US"/>
        </w:rPr>
        <w:lastRenderedPageBreak/>
        <w:t>Annex 2</w:t>
      </w:r>
    </w:p>
    <w:p w14:paraId="0583243E" w14:textId="77777777" w:rsidR="007B5781" w:rsidRPr="00717B25" w:rsidRDefault="003F3692" w:rsidP="007B5781">
      <w:pPr>
        <w:autoSpaceDE w:val="0"/>
        <w:autoSpaceDN w:val="0"/>
        <w:adjustRightInd w:val="0"/>
        <w:jc w:val="center"/>
        <w:rPr>
          <w:rFonts w:ascii="Arial" w:hAnsi="Arial" w:cs="Arial"/>
          <w:sz w:val="24"/>
          <w:szCs w:val="24"/>
          <w:lang w:val="en-US"/>
        </w:rPr>
      </w:pPr>
      <w:r w:rsidRPr="00FA1C1F">
        <w:rPr>
          <w:rFonts w:ascii="Arial" w:hAnsi="Arial" w:cs="Arial"/>
          <w:sz w:val="24"/>
          <w:szCs w:val="24"/>
          <w:lang w:val="en-US"/>
        </w:rPr>
        <w:t xml:space="preserve">NAV 58/WP.6 </w:t>
      </w:r>
      <w:r w:rsidR="007B5781" w:rsidRPr="00FA1C1F">
        <w:rPr>
          <w:rFonts w:ascii="Arial" w:hAnsi="Arial" w:cs="Arial"/>
          <w:sz w:val="24"/>
          <w:szCs w:val="24"/>
          <w:lang w:val="en-US"/>
        </w:rPr>
        <w:t>Annex 2</w:t>
      </w:r>
    </w:p>
    <w:p w14:paraId="13121825" w14:textId="77777777" w:rsidR="007B5781" w:rsidRDefault="007B5781" w:rsidP="007B5781">
      <w:pPr>
        <w:jc w:val="center"/>
        <w:rPr>
          <w:rFonts w:ascii="Arial" w:hAnsi="Arial" w:cs="Arial"/>
          <w:b/>
        </w:rPr>
      </w:pPr>
      <w:r w:rsidRPr="000C6B3B">
        <w:rPr>
          <w:rFonts w:ascii="Arial" w:hAnsi="Arial" w:cs="Arial"/>
          <w:b/>
        </w:rPr>
        <w:t>PRELIMINARY LIST OF POTENTIAL E-NAVIGATION SOLUTIONS</w:t>
      </w:r>
    </w:p>
    <w:tbl>
      <w:tblPr>
        <w:tblStyle w:val="TableGrid"/>
        <w:tblW w:w="14743" w:type="dxa"/>
        <w:tblInd w:w="-369" w:type="dxa"/>
        <w:tblLayout w:type="fixed"/>
        <w:tblCellMar>
          <w:top w:w="85" w:type="dxa"/>
          <w:left w:w="57" w:type="dxa"/>
          <w:bottom w:w="85" w:type="dxa"/>
          <w:right w:w="57" w:type="dxa"/>
        </w:tblCellMar>
        <w:tblLook w:val="04A0" w:firstRow="1" w:lastRow="0" w:firstColumn="1" w:lastColumn="0" w:noHBand="0" w:noVBand="1"/>
      </w:tblPr>
      <w:tblGrid>
        <w:gridCol w:w="710"/>
        <w:gridCol w:w="3544"/>
        <w:gridCol w:w="1984"/>
        <w:gridCol w:w="1276"/>
        <w:gridCol w:w="1417"/>
        <w:gridCol w:w="4253"/>
        <w:gridCol w:w="1559"/>
      </w:tblGrid>
      <w:tr w:rsidR="003F3692" w:rsidRPr="003B1D55" w14:paraId="3B59B1FF" w14:textId="77777777" w:rsidTr="00E90657">
        <w:tc>
          <w:tcPr>
            <w:tcW w:w="710" w:type="dxa"/>
            <w:shd w:val="clear" w:color="auto" w:fill="00B0F0"/>
            <w:vAlign w:val="center"/>
          </w:tcPr>
          <w:p w14:paraId="38351111" w14:textId="77777777" w:rsidR="003F3692" w:rsidRPr="003B1D55" w:rsidRDefault="003F3692" w:rsidP="00E90657">
            <w:pPr>
              <w:pStyle w:val="NoSpacing"/>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color w:val="FFFFFF" w:themeColor="background1"/>
                <w:sz w:val="18"/>
                <w:szCs w:val="18"/>
                <w:lang w:val="en-GB"/>
              </w:rPr>
              <w:t>No.</w:t>
            </w:r>
          </w:p>
        </w:tc>
        <w:tc>
          <w:tcPr>
            <w:tcW w:w="3544" w:type="dxa"/>
            <w:shd w:val="clear" w:color="auto" w:fill="00B0F0"/>
            <w:vAlign w:val="center"/>
          </w:tcPr>
          <w:p w14:paraId="66DC99E8"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Short description</w:t>
            </w:r>
          </w:p>
        </w:tc>
        <w:tc>
          <w:tcPr>
            <w:tcW w:w="1984" w:type="dxa"/>
            <w:shd w:val="clear" w:color="auto" w:fill="00B0F0"/>
            <w:vAlign w:val="center"/>
          </w:tcPr>
          <w:p w14:paraId="3809463A"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Primary user need</w:t>
            </w:r>
          </w:p>
        </w:tc>
        <w:tc>
          <w:tcPr>
            <w:tcW w:w="1276" w:type="dxa"/>
            <w:shd w:val="clear" w:color="auto" w:fill="00B0F0"/>
            <w:vAlign w:val="center"/>
          </w:tcPr>
          <w:p w14:paraId="56D7FCF4"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User type</w:t>
            </w:r>
          </w:p>
        </w:tc>
        <w:tc>
          <w:tcPr>
            <w:tcW w:w="1417" w:type="dxa"/>
            <w:shd w:val="clear" w:color="auto" w:fill="00B0F0"/>
            <w:vAlign w:val="center"/>
          </w:tcPr>
          <w:p w14:paraId="37100D55"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Other user needs</w:t>
            </w:r>
          </w:p>
        </w:tc>
        <w:tc>
          <w:tcPr>
            <w:tcW w:w="4253" w:type="dxa"/>
            <w:shd w:val="clear" w:color="auto" w:fill="00B0F0"/>
            <w:vAlign w:val="center"/>
          </w:tcPr>
          <w:p w14:paraId="7DDC56E8"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Hazard description</w:t>
            </w:r>
          </w:p>
        </w:tc>
        <w:tc>
          <w:tcPr>
            <w:tcW w:w="1559" w:type="dxa"/>
            <w:shd w:val="clear" w:color="auto" w:fill="00B0F0"/>
            <w:vAlign w:val="center"/>
          </w:tcPr>
          <w:p w14:paraId="08FF0B1B"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Origin</w:t>
            </w:r>
          </w:p>
        </w:tc>
      </w:tr>
      <w:tr w:rsidR="003F3692" w:rsidRPr="00B555ED" w14:paraId="36C0EEBA" w14:textId="77777777" w:rsidTr="00E90657">
        <w:tc>
          <w:tcPr>
            <w:tcW w:w="710" w:type="dxa"/>
            <w:shd w:val="clear" w:color="auto" w:fill="D9D9D9" w:themeFill="background1" w:themeFillShade="D9"/>
          </w:tcPr>
          <w:p w14:paraId="7B0E5D66" w14:textId="77777777" w:rsidR="003F3692" w:rsidRPr="000C6B3B" w:rsidRDefault="003F3692" w:rsidP="00E90657">
            <w:pPr>
              <w:pStyle w:val="NoSpacing"/>
              <w:rPr>
                <w:rFonts w:ascii="Arial" w:hAnsi="Arial" w:cs="Arial"/>
                <w:b/>
                <w:sz w:val="20"/>
                <w:szCs w:val="20"/>
                <w:lang w:val="en-GB"/>
              </w:rPr>
            </w:pPr>
            <w:r w:rsidRPr="000C6B3B">
              <w:rPr>
                <w:rFonts w:ascii="Arial" w:hAnsi="Arial" w:cs="Arial"/>
                <w:b/>
                <w:sz w:val="20"/>
                <w:szCs w:val="20"/>
                <w:lang w:val="en-GB"/>
              </w:rPr>
              <w:t>S1</w:t>
            </w:r>
          </w:p>
        </w:tc>
        <w:tc>
          <w:tcPr>
            <w:tcW w:w="14033" w:type="dxa"/>
            <w:gridSpan w:val="6"/>
            <w:shd w:val="clear" w:color="auto" w:fill="D9D9D9" w:themeFill="background1" w:themeFillShade="D9"/>
          </w:tcPr>
          <w:p w14:paraId="7122031E" w14:textId="77777777" w:rsidR="003F3692" w:rsidRPr="000C6B3B" w:rsidRDefault="003F3692" w:rsidP="00E90657">
            <w:pPr>
              <w:pStyle w:val="Default"/>
              <w:rPr>
                <w:b/>
                <w:bCs/>
                <w:sz w:val="20"/>
                <w:szCs w:val="20"/>
                <w:lang w:val="en-GB"/>
              </w:rPr>
            </w:pPr>
            <w:r w:rsidRPr="000C6B3B">
              <w:rPr>
                <w:b/>
                <w:bCs/>
                <w:sz w:val="20"/>
                <w:szCs w:val="20"/>
                <w:lang w:val="en-GB"/>
              </w:rPr>
              <w:t xml:space="preserve">Improved, harmonized and </w:t>
            </w:r>
          </w:p>
          <w:p w14:paraId="40DE99D9" w14:textId="77777777" w:rsidR="003F3692" w:rsidRPr="000C6B3B" w:rsidRDefault="003F3692" w:rsidP="00E90657">
            <w:pPr>
              <w:pStyle w:val="Default"/>
              <w:rPr>
                <w:b/>
                <w:sz w:val="20"/>
                <w:szCs w:val="20"/>
                <w:lang w:val="en-GB"/>
              </w:rPr>
            </w:pPr>
            <w:r w:rsidRPr="000C6B3B">
              <w:rPr>
                <w:b/>
                <w:bCs/>
                <w:sz w:val="20"/>
                <w:szCs w:val="20"/>
                <w:lang w:val="en-GB"/>
              </w:rPr>
              <w:t xml:space="preserve">user-friendly bridge design </w:t>
            </w:r>
          </w:p>
        </w:tc>
      </w:tr>
      <w:tr w:rsidR="003F3692" w:rsidRPr="000C6B3B" w14:paraId="2BF7D03E" w14:textId="77777777" w:rsidTr="00E90657">
        <w:trPr>
          <w:cantSplit/>
          <w:trHeight w:val="824"/>
        </w:trPr>
        <w:tc>
          <w:tcPr>
            <w:tcW w:w="710" w:type="dxa"/>
          </w:tcPr>
          <w:p w14:paraId="229327B2" w14:textId="77777777" w:rsidR="003F3692" w:rsidRPr="00B6608C" w:rsidRDefault="003F3692" w:rsidP="00E90657">
            <w:pPr>
              <w:pStyle w:val="Default"/>
              <w:rPr>
                <w:sz w:val="16"/>
                <w:szCs w:val="16"/>
                <w:lang w:val="en-GB"/>
              </w:rPr>
            </w:pPr>
            <w:r w:rsidRPr="00B6608C">
              <w:rPr>
                <w:sz w:val="16"/>
                <w:szCs w:val="16"/>
                <w:lang w:val="en-GB"/>
              </w:rPr>
              <w:t xml:space="preserve">S1.1 </w:t>
            </w:r>
          </w:p>
          <w:p w14:paraId="02668E24" w14:textId="77777777" w:rsidR="003F3692" w:rsidRPr="00B6608C" w:rsidRDefault="003F3692" w:rsidP="00E90657">
            <w:pPr>
              <w:pStyle w:val="NoSpacing"/>
              <w:rPr>
                <w:rFonts w:ascii="Arial" w:hAnsi="Arial" w:cs="Arial"/>
                <w:sz w:val="16"/>
                <w:szCs w:val="16"/>
                <w:lang w:val="en-GB"/>
              </w:rPr>
            </w:pPr>
          </w:p>
        </w:tc>
        <w:tc>
          <w:tcPr>
            <w:tcW w:w="3544" w:type="dxa"/>
          </w:tcPr>
          <w:p w14:paraId="3367B094" w14:textId="77777777" w:rsidR="003F3692" w:rsidRPr="000C6B3B" w:rsidRDefault="003F3692" w:rsidP="00E90657">
            <w:pPr>
              <w:pStyle w:val="Default"/>
              <w:rPr>
                <w:sz w:val="18"/>
                <w:szCs w:val="18"/>
                <w:lang w:val="en-GB"/>
              </w:rPr>
            </w:pPr>
            <w:r w:rsidRPr="000C6B3B">
              <w:rPr>
                <w:sz w:val="18"/>
                <w:szCs w:val="18"/>
                <w:lang w:val="en-GB"/>
              </w:rPr>
              <w:t>Ergonomically improved and harmonized bridge and workstation layout.</w:t>
            </w:r>
          </w:p>
        </w:tc>
        <w:tc>
          <w:tcPr>
            <w:tcW w:w="1984" w:type="dxa"/>
          </w:tcPr>
          <w:p w14:paraId="2BEDEBC5" w14:textId="77777777" w:rsidR="003F3692" w:rsidRPr="000C6B3B" w:rsidRDefault="003F3692" w:rsidP="00E90657">
            <w:pPr>
              <w:pStyle w:val="Default"/>
              <w:rPr>
                <w:sz w:val="18"/>
                <w:szCs w:val="18"/>
                <w:lang w:val="en-GB"/>
              </w:rPr>
            </w:pPr>
            <w:r w:rsidRPr="000C6B3B">
              <w:rPr>
                <w:sz w:val="18"/>
                <w:szCs w:val="18"/>
                <w:lang w:val="en-GB"/>
              </w:rPr>
              <w:t>Improved ergonomics</w:t>
            </w:r>
          </w:p>
        </w:tc>
        <w:tc>
          <w:tcPr>
            <w:tcW w:w="1276" w:type="dxa"/>
          </w:tcPr>
          <w:p w14:paraId="617AB26A" w14:textId="77777777" w:rsidR="003F3692" w:rsidRPr="000C6B3B" w:rsidRDefault="003F3692" w:rsidP="00E90657">
            <w:pPr>
              <w:pStyle w:val="Default"/>
              <w:rPr>
                <w:sz w:val="18"/>
                <w:szCs w:val="18"/>
                <w:lang w:val="en-GB"/>
              </w:rPr>
            </w:pPr>
            <w:r w:rsidRPr="000C6B3B">
              <w:rPr>
                <w:sz w:val="18"/>
                <w:szCs w:val="18"/>
                <w:lang w:val="en-GB"/>
              </w:rPr>
              <w:t>Shipboard user</w:t>
            </w:r>
          </w:p>
        </w:tc>
        <w:tc>
          <w:tcPr>
            <w:tcW w:w="1417" w:type="dxa"/>
          </w:tcPr>
          <w:p w14:paraId="3B1B8225" w14:textId="77777777" w:rsidR="003F3692" w:rsidRPr="000C6B3B" w:rsidRDefault="003F3692" w:rsidP="00E90657">
            <w:pPr>
              <w:pStyle w:val="Default"/>
              <w:rPr>
                <w:sz w:val="18"/>
                <w:szCs w:val="18"/>
                <w:lang w:val="en-GB"/>
              </w:rPr>
            </w:pPr>
            <w:r w:rsidRPr="000C6B3B">
              <w:rPr>
                <w:sz w:val="18"/>
                <w:szCs w:val="18"/>
                <w:lang w:val="en-GB"/>
              </w:rPr>
              <w:t>Familiarization requirements</w:t>
            </w:r>
          </w:p>
        </w:tc>
        <w:tc>
          <w:tcPr>
            <w:tcW w:w="4253" w:type="dxa"/>
          </w:tcPr>
          <w:p w14:paraId="295CA607" w14:textId="77777777" w:rsidR="00AC3CB4" w:rsidRPr="000C6B3B" w:rsidRDefault="003F3692">
            <w:pPr>
              <w:pStyle w:val="Default"/>
              <w:rPr>
                <w:rFonts w:eastAsia="Calibri" w:cs="Times New Roman"/>
                <w:sz w:val="18"/>
                <w:szCs w:val="18"/>
                <w:lang w:val="en-GB"/>
              </w:rPr>
              <w:pPrChange w:id="49" w:author="Alimchandani, Mahesh" w:date="2012-09-12T10:50:00Z">
                <w:pPr>
                  <w:pStyle w:val="Default"/>
                  <w:spacing w:after="200" w:line="276" w:lineRule="auto"/>
                </w:pPr>
              </w:pPrChange>
            </w:pPr>
            <w:r w:rsidRPr="000C6B3B">
              <w:rPr>
                <w:sz w:val="18"/>
                <w:szCs w:val="18"/>
                <w:lang w:val="en-GB"/>
              </w:rPr>
              <w:t>Suboptimal performance or accident due to lack of familiarity with bridge</w:t>
            </w:r>
            <w:r>
              <w:rPr>
                <w:sz w:val="18"/>
                <w:szCs w:val="18"/>
                <w:lang w:val="en-GB"/>
              </w:rPr>
              <w:t xml:space="preserve"> </w:t>
            </w:r>
            <w:r w:rsidRPr="000C6B3B">
              <w:rPr>
                <w:sz w:val="18"/>
                <w:szCs w:val="18"/>
                <w:lang w:val="en-GB"/>
              </w:rPr>
              <w:t>equipment</w:t>
            </w:r>
            <w:r>
              <w:rPr>
                <w:sz w:val="18"/>
                <w:szCs w:val="18"/>
                <w:lang w:val="en-GB"/>
              </w:rPr>
              <w:t xml:space="preserve"> </w:t>
            </w:r>
            <w:r w:rsidRPr="000C6B3B">
              <w:rPr>
                <w:sz w:val="18"/>
                <w:szCs w:val="18"/>
                <w:lang w:val="en-GB"/>
              </w:rPr>
              <w:t>/</w:t>
            </w:r>
            <w:r>
              <w:rPr>
                <w:sz w:val="18"/>
                <w:szCs w:val="18"/>
                <w:lang w:val="en-GB"/>
              </w:rPr>
              <w:t xml:space="preserve"> </w:t>
            </w:r>
            <w:r w:rsidRPr="000C6B3B">
              <w:rPr>
                <w:sz w:val="18"/>
                <w:szCs w:val="18"/>
                <w:lang w:val="en-GB"/>
              </w:rPr>
              <w:t>slow response due to not finding the correct information</w:t>
            </w:r>
            <w:r>
              <w:rPr>
                <w:sz w:val="18"/>
                <w:szCs w:val="18"/>
                <w:lang w:val="en-GB"/>
              </w:rPr>
              <w:t xml:space="preserve"> </w:t>
            </w:r>
            <w:r w:rsidRPr="000C6B3B">
              <w:rPr>
                <w:sz w:val="18"/>
                <w:szCs w:val="18"/>
                <w:lang w:val="en-GB"/>
              </w:rPr>
              <w:t>/</w:t>
            </w:r>
            <w:r>
              <w:rPr>
                <w:sz w:val="18"/>
                <w:szCs w:val="18"/>
                <w:lang w:val="en-GB"/>
              </w:rPr>
              <w:t xml:space="preserve"> </w:t>
            </w:r>
            <w:r w:rsidRPr="000C6B3B">
              <w:rPr>
                <w:sz w:val="18"/>
                <w:szCs w:val="18"/>
                <w:lang w:val="en-GB"/>
              </w:rPr>
              <w:t>control</w:t>
            </w:r>
            <w:r>
              <w:rPr>
                <w:sz w:val="18"/>
                <w:szCs w:val="18"/>
                <w:lang w:val="en-GB"/>
              </w:rPr>
              <w:t xml:space="preserve"> </w:t>
            </w:r>
            <w:r w:rsidRPr="000C6B3B">
              <w:rPr>
                <w:sz w:val="18"/>
                <w:szCs w:val="18"/>
                <w:lang w:val="en-GB"/>
              </w:rPr>
              <w:t>/</w:t>
            </w:r>
            <w:r>
              <w:rPr>
                <w:sz w:val="18"/>
                <w:szCs w:val="18"/>
                <w:lang w:val="en-GB"/>
              </w:rPr>
              <w:t xml:space="preserve"> </w:t>
            </w:r>
            <w:r w:rsidRPr="000C6B3B">
              <w:rPr>
                <w:sz w:val="18"/>
                <w:szCs w:val="18"/>
                <w:lang w:val="en-GB"/>
              </w:rPr>
              <w:t>alarm</w:t>
            </w:r>
            <w:ins w:id="50" w:author="Alimchandani, Mahesh" w:date="2012-09-12T10:50:00Z">
              <w:r w:rsidR="00AC3CB4">
                <w:rPr>
                  <w:sz w:val="18"/>
                  <w:szCs w:val="18"/>
                  <w:lang w:val="en-GB"/>
                </w:rPr>
                <w:t>, inefficient operation due to poor bridge / workstation design.</w:t>
              </w:r>
            </w:ins>
            <w:del w:id="51" w:author="Alimchandani, Mahesh" w:date="2012-09-12T10:50:00Z">
              <w:r w:rsidRPr="000C6B3B" w:rsidDel="00AC3CB4">
                <w:rPr>
                  <w:sz w:val="18"/>
                  <w:szCs w:val="18"/>
                  <w:lang w:val="en-GB"/>
                </w:rPr>
                <w:delText>.</w:delText>
              </w:r>
            </w:del>
          </w:p>
        </w:tc>
        <w:tc>
          <w:tcPr>
            <w:tcW w:w="1559" w:type="dxa"/>
          </w:tcPr>
          <w:p w14:paraId="625A1330" w14:textId="77777777" w:rsidR="003F3692" w:rsidRPr="00B42530" w:rsidRDefault="003F3692" w:rsidP="00E90657">
            <w:pPr>
              <w:pStyle w:val="Default"/>
              <w:rPr>
                <w:sz w:val="14"/>
                <w:szCs w:val="14"/>
              </w:rPr>
            </w:pPr>
            <w:r w:rsidRPr="00B42530">
              <w:rPr>
                <w:sz w:val="14"/>
                <w:szCs w:val="14"/>
              </w:rPr>
              <w:t>134-Gte01</w:t>
            </w:r>
          </w:p>
          <w:p w14:paraId="349EFE91" w14:textId="77777777" w:rsidR="003F3692" w:rsidRPr="00B42530" w:rsidRDefault="003F3692" w:rsidP="00E90657">
            <w:pPr>
              <w:pStyle w:val="Default"/>
              <w:rPr>
                <w:sz w:val="14"/>
                <w:szCs w:val="14"/>
              </w:rPr>
            </w:pPr>
            <w:r w:rsidRPr="00B42530">
              <w:rPr>
                <w:sz w:val="14"/>
                <w:szCs w:val="14"/>
              </w:rPr>
              <w:t>134-Gre01</w:t>
            </w:r>
          </w:p>
          <w:p w14:paraId="5298CA41" w14:textId="77777777" w:rsidR="003F3692" w:rsidRPr="00B42530" w:rsidRDefault="003F3692" w:rsidP="00E90657">
            <w:pPr>
              <w:pStyle w:val="Default"/>
              <w:rPr>
                <w:sz w:val="14"/>
                <w:szCs w:val="14"/>
              </w:rPr>
            </w:pPr>
            <w:r w:rsidRPr="00B42530">
              <w:rPr>
                <w:sz w:val="14"/>
                <w:szCs w:val="14"/>
              </w:rPr>
              <w:t>134-Gre03</w:t>
            </w:r>
          </w:p>
          <w:p w14:paraId="4A9407B0" w14:textId="77777777" w:rsidR="003F3692" w:rsidRPr="006B0D18" w:rsidRDefault="003F3692" w:rsidP="00E90657">
            <w:pPr>
              <w:pStyle w:val="Default"/>
              <w:rPr>
                <w:sz w:val="14"/>
                <w:szCs w:val="14"/>
              </w:rPr>
            </w:pPr>
            <w:r w:rsidRPr="00B42530">
              <w:rPr>
                <w:sz w:val="14"/>
                <w:szCs w:val="14"/>
              </w:rPr>
              <w:t>134-Gre04</w:t>
            </w:r>
          </w:p>
        </w:tc>
      </w:tr>
      <w:tr w:rsidR="003F3692" w:rsidRPr="000C6B3B" w14:paraId="19E41766" w14:textId="77777777" w:rsidTr="00E90657">
        <w:trPr>
          <w:cantSplit/>
          <w:trHeight w:val="670"/>
        </w:trPr>
        <w:tc>
          <w:tcPr>
            <w:tcW w:w="710" w:type="dxa"/>
          </w:tcPr>
          <w:p w14:paraId="5CFCA42D" w14:textId="77777777" w:rsidR="003F3692" w:rsidRPr="00B6608C" w:rsidRDefault="003F3692" w:rsidP="00E90657">
            <w:pPr>
              <w:pStyle w:val="Default"/>
              <w:rPr>
                <w:sz w:val="16"/>
                <w:szCs w:val="16"/>
                <w:lang w:val="en-GB"/>
              </w:rPr>
            </w:pPr>
            <w:r w:rsidRPr="00B6608C">
              <w:rPr>
                <w:sz w:val="16"/>
                <w:szCs w:val="16"/>
                <w:lang w:val="en-GB"/>
              </w:rPr>
              <w:t xml:space="preserve">S1.2 </w:t>
            </w:r>
          </w:p>
        </w:tc>
        <w:tc>
          <w:tcPr>
            <w:tcW w:w="3544" w:type="dxa"/>
          </w:tcPr>
          <w:p w14:paraId="63334164" w14:textId="77777777" w:rsidR="003F3692" w:rsidRPr="000C6B3B" w:rsidRDefault="003F3692" w:rsidP="00E90657">
            <w:pPr>
              <w:pStyle w:val="Default"/>
              <w:rPr>
                <w:sz w:val="18"/>
                <w:szCs w:val="18"/>
                <w:lang w:val="en-GB"/>
              </w:rPr>
            </w:pPr>
            <w:r w:rsidRPr="000C6B3B">
              <w:rPr>
                <w:sz w:val="18"/>
                <w:szCs w:val="18"/>
                <w:lang w:val="en-GB"/>
              </w:rPr>
              <w:t>Extended use of standardized and unified symbology for relevant bridge equipment</w:t>
            </w:r>
            <w:ins w:id="52" w:author="Alimchandani, Mahesh" w:date="2012-09-12T10:51:00Z">
              <w:r w:rsidR="00AC3CB4">
                <w:rPr>
                  <w:sz w:val="18"/>
                  <w:szCs w:val="18"/>
                  <w:lang w:val="en-GB"/>
                </w:rPr>
                <w:t>.</w:t>
              </w:r>
            </w:ins>
            <w:del w:id="53" w:author="Alimchandani, Mahesh" w:date="2012-09-12T10:51:00Z">
              <w:r w:rsidRPr="000C6B3B" w:rsidDel="00AC3CB4">
                <w:rPr>
                  <w:sz w:val="18"/>
                  <w:szCs w:val="18"/>
                  <w:lang w:val="en-GB"/>
                </w:rPr>
                <w:delText xml:space="preserve"> </w:delText>
              </w:r>
            </w:del>
          </w:p>
        </w:tc>
        <w:tc>
          <w:tcPr>
            <w:tcW w:w="1984" w:type="dxa"/>
          </w:tcPr>
          <w:p w14:paraId="40607A83" w14:textId="77777777" w:rsidR="003F3692" w:rsidRPr="000C6B3B" w:rsidRDefault="003F3692" w:rsidP="00E90657">
            <w:pPr>
              <w:pStyle w:val="Default"/>
              <w:rPr>
                <w:sz w:val="18"/>
                <w:szCs w:val="18"/>
                <w:lang w:val="en-GB"/>
              </w:rPr>
            </w:pPr>
            <w:r w:rsidRPr="000C6B3B">
              <w:rPr>
                <w:sz w:val="18"/>
                <w:szCs w:val="18"/>
                <w:lang w:val="en-GB"/>
              </w:rPr>
              <w:t xml:space="preserve">Standard interface </w:t>
            </w:r>
          </w:p>
        </w:tc>
        <w:tc>
          <w:tcPr>
            <w:tcW w:w="1276" w:type="dxa"/>
          </w:tcPr>
          <w:p w14:paraId="5048BD9E" w14:textId="77777777" w:rsidR="003F3692" w:rsidRPr="000C6B3B" w:rsidRDefault="003F3692" w:rsidP="00E90657">
            <w:pPr>
              <w:pStyle w:val="Default"/>
              <w:rPr>
                <w:sz w:val="18"/>
                <w:szCs w:val="18"/>
                <w:lang w:val="en-GB"/>
              </w:rPr>
            </w:pPr>
            <w:r w:rsidRPr="000C6B3B">
              <w:rPr>
                <w:sz w:val="18"/>
                <w:szCs w:val="18"/>
                <w:lang w:val="en-GB"/>
              </w:rPr>
              <w:t>Shipboard user</w:t>
            </w:r>
          </w:p>
        </w:tc>
        <w:tc>
          <w:tcPr>
            <w:tcW w:w="1417" w:type="dxa"/>
          </w:tcPr>
          <w:p w14:paraId="119F41EC" w14:textId="77777777" w:rsidR="003F3692" w:rsidRPr="000C6B3B" w:rsidRDefault="003F3692" w:rsidP="00E90657">
            <w:pPr>
              <w:pStyle w:val="Default"/>
              <w:rPr>
                <w:sz w:val="18"/>
                <w:szCs w:val="18"/>
                <w:lang w:val="en-GB"/>
              </w:rPr>
            </w:pPr>
            <w:r w:rsidRPr="000C6B3B">
              <w:rPr>
                <w:sz w:val="18"/>
                <w:szCs w:val="18"/>
                <w:lang w:val="en-GB"/>
              </w:rPr>
              <w:t xml:space="preserve">Improved ergonomics </w:t>
            </w:r>
          </w:p>
        </w:tc>
        <w:tc>
          <w:tcPr>
            <w:tcW w:w="4253" w:type="dxa"/>
          </w:tcPr>
          <w:p w14:paraId="25B0C750" w14:textId="77777777" w:rsidR="003F3692" w:rsidRPr="000C6B3B" w:rsidRDefault="003F3692" w:rsidP="00E90657">
            <w:pPr>
              <w:pStyle w:val="Default"/>
              <w:rPr>
                <w:sz w:val="18"/>
                <w:szCs w:val="18"/>
                <w:lang w:val="en-GB"/>
              </w:rPr>
            </w:pPr>
            <w:r w:rsidRPr="000C6B3B">
              <w:rPr>
                <w:sz w:val="18"/>
                <w:szCs w:val="18"/>
                <w:lang w:val="en-GB"/>
              </w:rPr>
              <w:t xml:space="preserve">Suboptimal performance or accident due to </w:t>
            </w:r>
            <w:ins w:id="54" w:author="Alimchandani, Mahesh" w:date="2012-09-12T10:51:00Z">
              <w:r w:rsidR="00AC3CB4">
                <w:rPr>
                  <w:sz w:val="18"/>
                  <w:szCs w:val="18"/>
                  <w:lang w:val="en-GB"/>
                </w:rPr>
                <w:t xml:space="preserve">non-standards symbology, resulting in </w:t>
              </w:r>
            </w:ins>
            <w:r w:rsidRPr="000C6B3B">
              <w:rPr>
                <w:sz w:val="18"/>
                <w:szCs w:val="18"/>
                <w:lang w:val="en-GB"/>
              </w:rPr>
              <w:t xml:space="preserve">misinterpretation of </w:t>
            </w:r>
            <w:ins w:id="55" w:author="Alimchandani, Mahesh" w:date="2012-09-12T10:52:00Z">
              <w:r w:rsidR="00AC3CB4">
                <w:rPr>
                  <w:sz w:val="18"/>
                  <w:szCs w:val="18"/>
                  <w:lang w:val="en-GB"/>
                </w:rPr>
                <w:t xml:space="preserve">operator controls, </w:t>
              </w:r>
            </w:ins>
            <w:r w:rsidRPr="000C6B3B">
              <w:rPr>
                <w:sz w:val="18"/>
                <w:szCs w:val="18"/>
                <w:lang w:val="en-GB"/>
              </w:rPr>
              <w:t xml:space="preserve">information or problem locating correct information. </w:t>
            </w:r>
          </w:p>
        </w:tc>
        <w:tc>
          <w:tcPr>
            <w:tcW w:w="1559" w:type="dxa"/>
          </w:tcPr>
          <w:p w14:paraId="09DB13F8" w14:textId="77777777" w:rsidR="003F3692" w:rsidRPr="00B42530" w:rsidRDefault="003F3692" w:rsidP="00E90657">
            <w:pPr>
              <w:pStyle w:val="Default"/>
              <w:rPr>
                <w:sz w:val="14"/>
                <w:szCs w:val="14"/>
              </w:rPr>
            </w:pPr>
            <w:r w:rsidRPr="00B42530">
              <w:rPr>
                <w:sz w:val="14"/>
                <w:szCs w:val="14"/>
              </w:rPr>
              <w:t xml:space="preserve">113-Gre01 </w:t>
            </w:r>
          </w:p>
          <w:p w14:paraId="3499C4A5" w14:textId="77777777" w:rsidR="003F3692" w:rsidRPr="00B42530" w:rsidRDefault="003F3692" w:rsidP="00E90657">
            <w:pPr>
              <w:pStyle w:val="Default"/>
              <w:rPr>
                <w:sz w:val="14"/>
                <w:szCs w:val="14"/>
              </w:rPr>
            </w:pPr>
            <w:r w:rsidRPr="00B42530">
              <w:rPr>
                <w:sz w:val="14"/>
                <w:szCs w:val="14"/>
              </w:rPr>
              <w:t xml:space="preserve">134-Gte01 </w:t>
            </w:r>
          </w:p>
          <w:p w14:paraId="0A19C696" w14:textId="77777777" w:rsidR="003F3692" w:rsidRPr="006B0D18" w:rsidRDefault="003F3692" w:rsidP="00E90657">
            <w:pPr>
              <w:pStyle w:val="Default"/>
              <w:rPr>
                <w:sz w:val="14"/>
                <w:szCs w:val="14"/>
              </w:rPr>
            </w:pPr>
            <w:r w:rsidRPr="00B42530">
              <w:rPr>
                <w:sz w:val="14"/>
                <w:szCs w:val="14"/>
              </w:rPr>
              <w:t xml:space="preserve">134-Gte03 </w:t>
            </w:r>
          </w:p>
        </w:tc>
      </w:tr>
      <w:tr w:rsidR="003F3692" w:rsidRPr="000C6B3B" w14:paraId="16E6A16C" w14:textId="77777777" w:rsidTr="00E90657">
        <w:trPr>
          <w:cantSplit/>
          <w:trHeight w:val="543"/>
        </w:trPr>
        <w:tc>
          <w:tcPr>
            <w:tcW w:w="710" w:type="dxa"/>
          </w:tcPr>
          <w:p w14:paraId="5E6272A7" w14:textId="77777777" w:rsidR="003F3692" w:rsidRPr="00B6608C" w:rsidRDefault="003F3692" w:rsidP="00E90657">
            <w:pPr>
              <w:pStyle w:val="Default"/>
              <w:rPr>
                <w:sz w:val="16"/>
                <w:szCs w:val="16"/>
                <w:lang w:val="en-GB"/>
              </w:rPr>
            </w:pPr>
            <w:r w:rsidRPr="00B6608C">
              <w:rPr>
                <w:sz w:val="16"/>
                <w:szCs w:val="16"/>
                <w:lang w:val="en-GB"/>
              </w:rPr>
              <w:t>S1.3</w:t>
            </w:r>
          </w:p>
        </w:tc>
        <w:tc>
          <w:tcPr>
            <w:tcW w:w="3544" w:type="dxa"/>
          </w:tcPr>
          <w:p w14:paraId="01D55F44" w14:textId="77777777" w:rsidR="003F3692" w:rsidRPr="000C6B3B" w:rsidRDefault="003F3692">
            <w:pPr>
              <w:pStyle w:val="Default"/>
              <w:rPr>
                <w:rFonts w:eastAsia="Calibri" w:cs="Times New Roman"/>
                <w:sz w:val="18"/>
                <w:szCs w:val="18"/>
                <w:lang w:val="en-GB"/>
              </w:rPr>
              <w:pPrChange w:id="56" w:author="Alimchandani, Mahesh" w:date="2012-09-12T11:46:00Z">
                <w:pPr>
                  <w:pStyle w:val="Default"/>
                  <w:spacing w:after="200" w:line="276" w:lineRule="auto"/>
                </w:pPr>
              </w:pPrChange>
            </w:pPr>
            <w:r w:rsidRPr="000C6B3B">
              <w:rPr>
                <w:sz w:val="18"/>
                <w:szCs w:val="18"/>
                <w:lang w:val="en-GB"/>
              </w:rPr>
              <w:t>Standardized</w:t>
            </w:r>
            <w:ins w:id="57" w:author="Alimchandani, Mahesh" w:date="2012-09-12T10:53:00Z">
              <w:r w:rsidR="0035121E">
                <w:rPr>
                  <w:sz w:val="18"/>
                  <w:szCs w:val="18"/>
                  <w:lang w:val="en-GB"/>
                </w:rPr>
                <w:t xml:space="preserve"> operations and  training manuals to be provided in</w:t>
              </w:r>
            </w:ins>
            <w:r w:rsidRPr="000C6B3B">
              <w:rPr>
                <w:sz w:val="18"/>
                <w:szCs w:val="18"/>
                <w:lang w:val="en-GB"/>
              </w:rPr>
              <w:t xml:space="preserve"> </w:t>
            </w:r>
            <w:del w:id="58" w:author="Alimchandani, Mahesh" w:date="2012-09-12T11:46:00Z">
              <w:r w:rsidRPr="000C6B3B" w:rsidDel="00CB34E5">
                <w:rPr>
                  <w:sz w:val="18"/>
                  <w:szCs w:val="18"/>
                  <w:lang w:val="en-GB"/>
                </w:rPr>
                <w:delText xml:space="preserve">digital </w:delText>
              </w:r>
            </w:del>
            <w:ins w:id="59" w:author="Alimchandani, Mahesh" w:date="2012-09-12T11:46:00Z">
              <w:r w:rsidR="00CB34E5">
                <w:rPr>
                  <w:sz w:val="18"/>
                  <w:szCs w:val="18"/>
                  <w:lang w:val="en-GB"/>
                </w:rPr>
                <w:t>electronic</w:t>
              </w:r>
              <w:r w:rsidR="00CB34E5" w:rsidRPr="000C6B3B">
                <w:rPr>
                  <w:sz w:val="18"/>
                  <w:szCs w:val="18"/>
                  <w:lang w:val="en-GB"/>
                </w:rPr>
                <w:t xml:space="preserve"> </w:t>
              </w:r>
            </w:ins>
            <w:ins w:id="60" w:author="Alimchandani, Mahesh" w:date="2012-09-12T10:54:00Z">
              <w:r w:rsidR="0035121E">
                <w:rPr>
                  <w:sz w:val="18"/>
                  <w:szCs w:val="18"/>
                  <w:lang w:val="en-GB"/>
                </w:rPr>
                <w:t xml:space="preserve">format for </w:t>
              </w:r>
            </w:ins>
            <w:del w:id="61" w:author="Alimchandani, Mahesh" w:date="2012-09-12T10:54:00Z">
              <w:r w:rsidRPr="000C6B3B" w:rsidDel="0035121E">
                <w:rPr>
                  <w:sz w:val="18"/>
                  <w:szCs w:val="18"/>
                  <w:lang w:val="en-GB"/>
                </w:rPr>
                <w:delText>familiarization material for</w:delText>
              </w:r>
            </w:del>
            <w:r w:rsidRPr="000C6B3B">
              <w:rPr>
                <w:sz w:val="18"/>
                <w:szCs w:val="18"/>
                <w:lang w:val="en-GB"/>
              </w:rPr>
              <w:t xml:space="preserve"> relevant equipment</w:t>
            </w:r>
          </w:p>
        </w:tc>
        <w:tc>
          <w:tcPr>
            <w:tcW w:w="1984" w:type="dxa"/>
          </w:tcPr>
          <w:p w14:paraId="71B46B13" w14:textId="77777777" w:rsidR="003F3692" w:rsidRPr="000C6B3B" w:rsidRDefault="003F3692" w:rsidP="00E90657">
            <w:pPr>
              <w:pStyle w:val="Default"/>
              <w:rPr>
                <w:sz w:val="18"/>
                <w:szCs w:val="18"/>
                <w:lang w:val="en-GB"/>
              </w:rPr>
            </w:pPr>
            <w:r w:rsidRPr="000C6B3B">
              <w:rPr>
                <w:sz w:val="18"/>
                <w:szCs w:val="18"/>
                <w:lang w:val="en-GB"/>
              </w:rPr>
              <w:t xml:space="preserve">Familiarization requirements </w:t>
            </w:r>
          </w:p>
        </w:tc>
        <w:tc>
          <w:tcPr>
            <w:tcW w:w="1276" w:type="dxa"/>
          </w:tcPr>
          <w:p w14:paraId="317C9AA9" w14:textId="77777777" w:rsidR="003F3692" w:rsidRPr="000C6B3B" w:rsidRDefault="003F3692" w:rsidP="00E90657">
            <w:pPr>
              <w:pStyle w:val="Default"/>
              <w:rPr>
                <w:sz w:val="18"/>
                <w:szCs w:val="18"/>
                <w:lang w:val="en-GB"/>
              </w:rPr>
            </w:pPr>
            <w:r w:rsidRPr="000C6B3B">
              <w:rPr>
                <w:sz w:val="18"/>
                <w:szCs w:val="18"/>
                <w:lang w:val="en-GB"/>
              </w:rPr>
              <w:t>Shipboard user</w:t>
            </w:r>
          </w:p>
        </w:tc>
        <w:tc>
          <w:tcPr>
            <w:tcW w:w="1417" w:type="dxa"/>
          </w:tcPr>
          <w:p w14:paraId="14461F63" w14:textId="77777777" w:rsidR="003F3692" w:rsidRPr="000C6B3B" w:rsidRDefault="003F3692" w:rsidP="00E90657">
            <w:pPr>
              <w:pStyle w:val="Default"/>
              <w:rPr>
                <w:sz w:val="18"/>
                <w:szCs w:val="18"/>
                <w:lang w:val="en-GB"/>
              </w:rPr>
            </w:pPr>
            <w:r w:rsidRPr="000C6B3B">
              <w:rPr>
                <w:sz w:val="18"/>
                <w:szCs w:val="18"/>
                <w:lang w:val="en-GB"/>
              </w:rPr>
              <w:t xml:space="preserve">Standard interface </w:t>
            </w:r>
          </w:p>
        </w:tc>
        <w:tc>
          <w:tcPr>
            <w:tcW w:w="4253" w:type="dxa"/>
          </w:tcPr>
          <w:p w14:paraId="612ED235" w14:textId="77777777" w:rsidR="003F3692" w:rsidRPr="000C6B3B" w:rsidRDefault="003F3692" w:rsidP="00E90657">
            <w:pPr>
              <w:pStyle w:val="Default"/>
              <w:rPr>
                <w:sz w:val="18"/>
                <w:szCs w:val="18"/>
                <w:lang w:val="en-GB"/>
              </w:rPr>
            </w:pPr>
            <w:r w:rsidRPr="000C6B3B">
              <w:rPr>
                <w:sz w:val="18"/>
                <w:szCs w:val="18"/>
                <w:lang w:val="en-GB"/>
              </w:rPr>
              <w:t xml:space="preserve">Suboptimal performance or accident due to lack of familiarity with bridge equipment. </w:t>
            </w:r>
          </w:p>
        </w:tc>
        <w:tc>
          <w:tcPr>
            <w:tcW w:w="1559" w:type="dxa"/>
          </w:tcPr>
          <w:p w14:paraId="5C4332C3" w14:textId="77777777" w:rsidR="003F3692" w:rsidRPr="00B42530" w:rsidRDefault="003F3692" w:rsidP="00E90657">
            <w:pPr>
              <w:pStyle w:val="Default"/>
              <w:rPr>
                <w:sz w:val="14"/>
                <w:szCs w:val="14"/>
                <w:lang w:val="en-GB"/>
              </w:rPr>
            </w:pPr>
            <w:r w:rsidRPr="00B42530">
              <w:rPr>
                <w:sz w:val="14"/>
                <w:szCs w:val="14"/>
                <w:lang w:val="en-GB"/>
              </w:rPr>
              <w:t xml:space="preserve">150-Gte01 </w:t>
            </w:r>
          </w:p>
          <w:p w14:paraId="18FF582E" w14:textId="77777777" w:rsidR="003F3692" w:rsidRPr="00B42530" w:rsidRDefault="003F3692" w:rsidP="00E90657">
            <w:pPr>
              <w:pStyle w:val="Default"/>
              <w:rPr>
                <w:sz w:val="14"/>
                <w:szCs w:val="14"/>
                <w:lang w:val="en-GB"/>
              </w:rPr>
            </w:pPr>
            <w:r w:rsidRPr="00B42530">
              <w:rPr>
                <w:sz w:val="14"/>
                <w:szCs w:val="14"/>
                <w:lang w:val="en-GB"/>
              </w:rPr>
              <w:t xml:space="preserve">113-Gtr01 </w:t>
            </w:r>
          </w:p>
        </w:tc>
      </w:tr>
      <w:tr w:rsidR="003F3692" w:rsidRPr="000C6B3B" w14:paraId="3626B864" w14:textId="77777777" w:rsidTr="00E90657">
        <w:trPr>
          <w:cantSplit/>
          <w:trHeight w:val="852"/>
        </w:trPr>
        <w:tc>
          <w:tcPr>
            <w:tcW w:w="710" w:type="dxa"/>
          </w:tcPr>
          <w:p w14:paraId="28CB755E" w14:textId="77777777" w:rsidR="003F3692" w:rsidRPr="00B6608C" w:rsidRDefault="003F3692" w:rsidP="00E90657">
            <w:pPr>
              <w:pStyle w:val="Default"/>
              <w:rPr>
                <w:sz w:val="16"/>
                <w:szCs w:val="16"/>
                <w:lang w:val="en-GB"/>
              </w:rPr>
            </w:pPr>
            <w:r w:rsidRPr="00B6608C">
              <w:rPr>
                <w:sz w:val="16"/>
                <w:szCs w:val="16"/>
                <w:lang w:val="en-GB"/>
              </w:rPr>
              <w:t xml:space="preserve">S1.4 </w:t>
            </w:r>
          </w:p>
        </w:tc>
        <w:tc>
          <w:tcPr>
            <w:tcW w:w="3544" w:type="dxa"/>
          </w:tcPr>
          <w:p w14:paraId="2062556B" w14:textId="77777777" w:rsidR="003F3692" w:rsidRPr="000C6B3B" w:rsidRDefault="003F3692" w:rsidP="00E90657">
            <w:pPr>
              <w:pStyle w:val="Default"/>
              <w:rPr>
                <w:sz w:val="18"/>
                <w:szCs w:val="18"/>
                <w:lang w:val="en-GB"/>
              </w:rPr>
            </w:pPr>
            <w:r w:rsidRPr="000C6B3B">
              <w:rPr>
                <w:sz w:val="18"/>
                <w:szCs w:val="18"/>
                <w:lang w:val="en-GB"/>
              </w:rPr>
              <w:t>Standard default settings, save</w:t>
            </w:r>
            <w:r>
              <w:rPr>
                <w:sz w:val="18"/>
                <w:szCs w:val="18"/>
                <w:lang w:val="en-GB"/>
              </w:rPr>
              <w:t xml:space="preserve"> </w:t>
            </w:r>
            <w:r w:rsidRPr="000C6B3B">
              <w:rPr>
                <w:sz w:val="18"/>
                <w:szCs w:val="18"/>
                <w:lang w:val="en-GB"/>
              </w:rPr>
              <w:t>/</w:t>
            </w:r>
            <w:r>
              <w:rPr>
                <w:sz w:val="18"/>
                <w:szCs w:val="18"/>
                <w:lang w:val="en-GB"/>
              </w:rPr>
              <w:t xml:space="preserve"> </w:t>
            </w:r>
            <w:r w:rsidRPr="000C6B3B">
              <w:rPr>
                <w:sz w:val="18"/>
                <w:szCs w:val="18"/>
                <w:lang w:val="en-GB"/>
              </w:rPr>
              <w:t xml:space="preserve">recall settings, and S-mode functionalities on relevant equipment. </w:t>
            </w:r>
          </w:p>
        </w:tc>
        <w:tc>
          <w:tcPr>
            <w:tcW w:w="1984" w:type="dxa"/>
          </w:tcPr>
          <w:p w14:paraId="77739B2C" w14:textId="77777777" w:rsidR="003F3692" w:rsidRPr="000C6B3B" w:rsidRDefault="003F3692" w:rsidP="00E90657">
            <w:pPr>
              <w:pStyle w:val="Default"/>
              <w:rPr>
                <w:sz w:val="18"/>
                <w:szCs w:val="18"/>
                <w:lang w:val="en-GB"/>
              </w:rPr>
            </w:pPr>
            <w:r w:rsidRPr="000C6B3B">
              <w:rPr>
                <w:sz w:val="18"/>
                <w:szCs w:val="18"/>
                <w:lang w:val="en-GB"/>
              </w:rPr>
              <w:t xml:space="preserve">Standard interface </w:t>
            </w:r>
          </w:p>
        </w:tc>
        <w:tc>
          <w:tcPr>
            <w:tcW w:w="1276" w:type="dxa"/>
          </w:tcPr>
          <w:p w14:paraId="2914D4C2" w14:textId="77777777" w:rsidR="003F3692" w:rsidRPr="000C6B3B" w:rsidRDefault="003F3692" w:rsidP="00E90657">
            <w:pPr>
              <w:pStyle w:val="Default"/>
              <w:rPr>
                <w:sz w:val="18"/>
                <w:szCs w:val="18"/>
                <w:lang w:val="en-GB"/>
              </w:rPr>
            </w:pPr>
            <w:r w:rsidRPr="000C6B3B">
              <w:rPr>
                <w:sz w:val="18"/>
                <w:szCs w:val="18"/>
                <w:lang w:val="en-GB"/>
              </w:rPr>
              <w:t>Shipboard user</w:t>
            </w:r>
          </w:p>
        </w:tc>
        <w:tc>
          <w:tcPr>
            <w:tcW w:w="1417" w:type="dxa"/>
          </w:tcPr>
          <w:p w14:paraId="1F32CE00" w14:textId="77777777" w:rsidR="003F3692" w:rsidRPr="000C6B3B" w:rsidRDefault="003F3692" w:rsidP="00E90657">
            <w:pPr>
              <w:pStyle w:val="Default"/>
              <w:rPr>
                <w:sz w:val="18"/>
                <w:szCs w:val="18"/>
                <w:lang w:val="en-GB"/>
              </w:rPr>
            </w:pPr>
            <w:r w:rsidRPr="000C6B3B">
              <w:rPr>
                <w:sz w:val="18"/>
                <w:szCs w:val="18"/>
                <w:lang w:val="en-GB"/>
              </w:rPr>
              <w:t xml:space="preserve">Familiarization requirements, Improved ergonomics </w:t>
            </w:r>
          </w:p>
        </w:tc>
        <w:tc>
          <w:tcPr>
            <w:tcW w:w="4253" w:type="dxa"/>
          </w:tcPr>
          <w:p w14:paraId="7B15A053" w14:textId="77777777" w:rsidR="003F3692" w:rsidRPr="000C6B3B" w:rsidRDefault="003F3692" w:rsidP="00E90657">
            <w:pPr>
              <w:pStyle w:val="Default"/>
              <w:rPr>
                <w:sz w:val="18"/>
                <w:szCs w:val="18"/>
                <w:lang w:val="en-GB"/>
              </w:rPr>
            </w:pPr>
            <w:r w:rsidRPr="000C6B3B">
              <w:rPr>
                <w:sz w:val="18"/>
                <w:szCs w:val="18"/>
                <w:lang w:val="en-GB"/>
              </w:rPr>
              <w:t xml:space="preserve">Suboptimal performance or collision and grounding due to lack of familiarity with bridge equipment or using settings not appropriate to task. </w:t>
            </w:r>
          </w:p>
        </w:tc>
        <w:tc>
          <w:tcPr>
            <w:tcW w:w="1559" w:type="dxa"/>
          </w:tcPr>
          <w:p w14:paraId="07B4978D" w14:textId="77777777" w:rsidR="003F3692" w:rsidRPr="00B42530" w:rsidRDefault="003F3692" w:rsidP="00E90657">
            <w:pPr>
              <w:pStyle w:val="Default"/>
              <w:rPr>
                <w:sz w:val="14"/>
                <w:szCs w:val="14"/>
                <w:lang w:val="en-GB"/>
              </w:rPr>
            </w:pPr>
            <w:r w:rsidRPr="00B42530">
              <w:rPr>
                <w:sz w:val="14"/>
                <w:szCs w:val="14"/>
                <w:lang w:val="en-GB"/>
              </w:rPr>
              <w:t xml:space="preserve">[NAV 56/WP.5/Rev. 1 Annex 2] </w:t>
            </w:r>
          </w:p>
        </w:tc>
      </w:tr>
      <w:tr w:rsidR="003F3692" w:rsidRPr="000C6B3B" w14:paraId="631647B4" w14:textId="77777777" w:rsidTr="00E90657">
        <w:trPr>
          <w:cantSplit/>
          <w:trHeight w:val="553"/>
        </w:trPr>
        <w:tc>
          <w:tcPr>
            <w:tcW w:w="710" w:type="dxa"/>
          </w:tcPr>
          <w:p w14:paraId="067CA8B4" w14:textId="77777777" w:rsidR="003F3692" w:rsidRPr="00B6608C" w:rsidRDefault="003F3692" w:rsidP="00E90657">
            <w:pPr>
              <w:pStyle w:val="Default"/>
              <w:rPr>
                <w:sz w:val="16"/>
                <w:szCs w:val="16"/>
                <w:lang w:val="en-GB"/>
              </w:rPr>
            </w:pPr>
            <w:r w:rsidRPr="00B6608C">
              <w:rPr>
                <w:sz w:val="16"/>
                <w:szCs w:val="16"/>
                <w:lang w:val="en-GB"/>
              </w:rPr>
              <w:t xml:space="preserve">S1.5 </w:t>
            </w:r>
          </w:p>
        </w:tc>
        <w:tc>
          <w:tcPr>
            <w:tcW w:w="3544" w:type="dxa"/>
          </w:tcPr>
          <w:p w14:paraId="7760A2BB" w14:textId="77777777" w:rsidR="003F3692" w:rsidRPr="000C6B3B" w:rsidRDefault="003F3692" w:rsidP="00E90657">
            <w:pPr>
              <w:pStyle w:val="Default"/>
              <w:rPr>
                <w:sz w:val="18"/>
                <w:szCs w:val="18"/>
                <w:lang w:val="en-GB"/>
              </w:rPr>
            </w:pPr>
            <w:r w:rsidRPr="000C6B3B">
              <w:rPr>
                <w:sz w:val="18"/>
                <w:szCs w:val="18"/>
                <w:lang w:val="en-GB"/>
              </w:rPr>
              <w:t xml:space="preserve">All bridge equipment to follow IMO BAM (Bridge Alert Management) performance standard </w:t>
            </w:r>
          </w:p>
        </w:tc>
        <w:tc>
          <w:tcPr>
            <w:tcW w:w="1984" w:type="dxa"/>
          </w:tcPr>
          <w:p w14:paraId="514FD99E" w14:textId="77777777" w:rsidR="003F3692" w:rsidRPr="000C6B3B" w:rsidRDefault="003F3692">
            <w:pPr>
              <w:pStyle w:val="Default"/>
              <w:rPr>
                <w:rFonts w:eastAsia="Calibri" w:cs="Times New Roman"/>
                <w:sz w:val="18"/>
                <w:szCs w:val="18"/>
                <w:lang w:val="en-GB"/>
              </w:rPr>
              <w:pPrChange w:id="62" w:author="Alimchandani, Mahesh" w:date="2012-09-12T10:55:00Z">
                <w:pPr>
                  <w:pStyle w:val="Default"/>
                  <w:spacing w:after="200" w:line="276" w:lineRule="auto"/>
                </w:pPr>
              </w:pPrChange>
            </w:pPr>
            <w:r w:rsidRPr="000C6B3B">
              <w:rPr>
                <w:sz w:val="18"/>
                <w:szCs w:val="18"/>
                <w:lang w:val="en-GB"/>
              </w:rPr>
              <w:t>Alert management</w:t>
            </w:r>
            <w:r w:rsidRPr="004A33B2">
              <w:rPr>
                <w:color w:val="FF0000"/>
                <w:sz w:val="18"/>
                <w:szCs w:val="18"/>
                <w:lang w:val="en-GB"/>
              </w:rPr>
              <w:t xml:space="preserve">, </w:t>
            </w:r>
            <w:del w:id="63" w:author="Alimchandani, Mahesh" w:date="2012-09-12T10:55:00Z">
              <w:r w:rsidRPr="004A33B2" w:rsidDel="0035121E">
                <w:rPr>
                  <w:color w:val="FF0000"/>
                  <w:sz w:val="18"/>
                  <w:szCs w:val="18"/>
                  <w:lang w:val="en-GB"/>
                </w:rPr>
                <w:delText>accuracy</w:delText>
              </w:r>
              <w:r w:rsidRPr="000C6B3B" w:rsidDel="0035121E">
                <w:rPr>
                  <w:sz w:val="18"/>
                  <w:szCs w:val="18"/>
                  <w:lang w:val="en-GB"/>
                </w:rPr>
                <w:delText xml:space="preserve"> </w:delText>
              </w:r>
            </w:del>
            <w:ins w:id="64" w:author="Alimchandani, Mahesh" w:date="2012-09-12T10:55:00Z">
              <w:r w:rsidR="0035121E">
                <w:rPr>
                  <w:sz w:val="18"/>
                  <w:szCs w:val="18"/>
                  <w:lang w:val="en-GB"/>
                </w:rPr>
                <w:t>?</w:t>
              </w:r>
            </w:ins>
          </w:p>
        </w:tc>
        <w:tc>
          <w:tcPr>
            <w:tcW w:w="1276" w:type="dxa"/>
          </w:tcPr>
          <w:p w14:paraId="7F5C5BA2" w14:textId="77777777" w:rsidR="003F3692" w:rsidRPr="000C6B3B" w:rsidRDefault="003F3692" w:rsidP="00E90657">
            <w:pPr>
              <w:pStyle w:val="Default"/>
              <w:rPr>
                <w:sz w:val="18"/>
                <w:szCs w:val="18"/>
                <w:lang w:val="en-GB"/>
              </w:rPr>
            </w:pPr>
            <w:r w:rsidRPr="000C6B3B">
              <w:rPr>
                <w:sz w:val="18"/>
                <w:szCs w:val="18"/>
                <w:lang w:val="en-GB"/>
              </w:rPr>
              <w:t>Shipboard user</w:t>
            </w:r>
          </w:p>
        </w:tc>
        <w:tc>
          <w:tcPr>
            <w:tcW w:w="1417" w:type="dxa"/>
          </w:tcPr>
          <w:p w14:paraId="153462DF" w14:textId="77777777" w:rsidR="003F3692" w:rsidRPr="00096C32" w:rsidRDefault="003F3692" w:rsidP="00E90657">
            <w:pPr>
              <w:pStyle w:val="Default"/>
              <w:rPr>
                <w:color w:val="FF0000"/>
                <w:sz w:val="18"/>
                <w:szCs w:val="18"/>
                <w:lang w:val="en-GB"/>
              </w:rPr>
            </w:pPr>
            <w:r>
              <w:rPr>
                <w:color w:val="FF0000"/>
                <w:sz w:val="18"/>
                <w:szCs w:val="18"/>
                <w:lang w:val="en-GB"/>
              </w:rPr>
              <w:t>Functionality - s</w:t>
            </w:r>
            <w:r w:rsidRPr="00096C32">
              <w:rPr>
                <w:color w:val="FF0000"/>
                <w:sz w:val="18"/>
                <w:szCs w:val="18"/>
                <w:lang w:val="en-GB"/>
              </w:rPr>
              <w:t>ecurity</w:t>
            </w:r>
            <w:r>
              <w:rPr>
                <w:color w:val="FF0000"/>
                <w:sz w:val="18"/>
                <w:szCs w:val="18"/>
                <w:lang w:val="en-GB"/>
              </w:rPr>
              <w:t xml:space="preserve"> </w:t>
            </w:r>
          </w:p>
        </w:tc>
        <w:tc>
          <w:tcPr>
            <w:tcW w:w="4253" w:type="dxa"/>
          </w:tcPr>
          <w:p w14:paraId="15C1B2CC" w14:textId="77777777" w:rsidR="003F3692" w:rsidRPr="000C6B3B" w:rsidRDefault="003F3692" w:rsidP="00E90657">
            <w:pPr>
              <w:pStyle w:val="Default"/>
              <w:rPr>
                <w:sz w:val="18"/>
                <w:szCs w:val="18"/>
                <w:lang w:val="en-GB"/>
              </w:rPr>
            </w:pPr>
            <w:r w:rsidRPr="000C6B3B">
              <w:rPr>
                <w:sz w:val="18"/>
                <w:szCs w:val="18"/>
                <w:lang w:val="en-GB"/>
              </w:rPr>
              <w:t xml:space="preserve">Suboptimal performance or accident due to not responding to relevant alert. </w:t>
            </w:r>
          </w:p>
        </w:tc>
        <w:tc>
          <w:tcPr>
            <w:tcW w:w="1559" w:type="dxa"/>
          </w:tcPr>
          <w:p w14:paraId="42F4EEE9" w14:textId="77777777" w:rsidR="003F3692" w:rsidRPr="00B42530" w:rsidRDefault="003F3692" w:rsidP="00E90657">
            <w:pPr>
              <w:pStyle w:val="Default"/>
              <w:rPr>
                <w:sz w:val="14"/>
                <w:szCs w:val="14"/>
                <w:lang w:val="en-GB"/>
              </w:rPr>
            </w:pPr>
            <w:r w:rsidRPr="00B42530">
              <w:rPr>
                <w:sz w:val="14"/>
                <w:szCs w:val="14"/>
                <w:lang w:val="en-GB"/>
              </w:rPr>
              <w:t>134-Gre03</w:t>
            </w:r>
          </w:p>
          <w:p w14:paraId="497E4054" w14:textId="77777777" w:rsidR="003F3692" w:rsidRPr="00B42530" w:rsidRDefault="003F3692" w:rsidP="00E90657">
            <w:pPr>
              <w:pStyle w:val="Default"/>
              <w:rPr>
                <w:color w:val="FF0000"/>
                <w:sz w:val="14"/>
                <w:szCs w:val="14"/>
                <w:lang w:val="en-GB"/>
              </w:rPr>
            </w:pPr>
            <w:r w:rsidRPr="00B42530">
              <w:rPr>
                <w:color w:val="FF0000"/>
                <w:sz w:val="14"/>
                <w:szCs w:val="14"/>
                <w:lang w:val="en-GB"/>
              </w:rPr>
              <w:t>134-Gre04</w:t>
            </w:r>
          </w:p>
          <w:p w14:paraId="0B76AEA3" w14:textId="77777777" w:rsidR="003F3692" w:rsidRPr="00B42530" w:rsidRDefault="003F3692" w:rsidP="00E90657">
            <w:pPr>
              <w:pStyle w:val="Default"/>
              <w:rPr>
                <w:color w:val="FF0000"/>
                <w:sz w:val="14"/>
                <w:szCs w:val="14"/>
                <w:lang w:val="en-GB"/>
              </w:rPr>
            </w:pPr>
            <w:r w:rsidRPr="00B42530">
              <w:rPr>
                <w:color w:val="FF0000"/>
                <w:sz w:val="14"/>
                <w:szCs w:val="14"/>
                <w:lang w:val="en-GB"/>
              </w:rPr>
              <w:t>134-Gre06</w:t>
            </w:r>
          </w:p>
        </w:tc>
      </w:tr>
      <w:tr w:rsidR="003F3692" w:rsidRPr="000C6B3B" w14:paraId="77230217" w14:textId="77777777" w:rsidTr="00E90657">
        <w:trPr>
          <w:cantSplit/>
          <w:trHeight w:val="431"/>
        </w:trPr>
        <w:tc>
          <w:tcPr>
            <w:tcW w:w="710" w:type="dxa"/>
          </w:tcPr>
          <w:p w14:paraId="68C9AFD6" w14:textId="77777777" w:rsidR="003F3692" w:rsidRPr="00B6608C" w:rsidRDefault="003F3692" w:rsidP="00E90657">
            <w:pPr>
              <w:pStyle w:val="Default"/>
              <w:rPr>
                <w:sz w:val="16"/>
                <w:szCs w:val="16"/>
                <w:lang w:val="en-GB"/>
              </w:rPr>
            </w:pPr>
            <w:r w:rsidRPr="00B6608C">
              <w:rPr>
                <w:sz w:val="16"/>
                <w:szCs w:val="16"/>
                <w:lang w:val="en-GB"/>
              </w:rPr>
              <w:t xml:space="preserve">S1.6 </w:t>
            </w:r>
          </w:p>
        </w:tc>
        <w:tc>
          <w:tcPr>
            <w:tcW w:w="3544" w:type="dxa"/>
          </w:tcPr>
          <w:p w14:paraId="1C6B90B7" w14:textId="77777777" w:rsidR="003F3692" w:rsidRPr="000C6B3B" w:rsidRDefault="003F3692" w:rsidP="00E90657">
            <w:pPr>
              <w:pStyle w:val="Default"/>
              <w:rPr>
                <w:sz w:val="18"/>
                <w:szCs w:val="18"/>
                <w:lang w:val="en-GB"/>
              </w:rPr>
            </w:pPr>
            <w:r w:rsidRPr="000C6B3B">
              <w:rPr>
                <w:sz w:val="18"/>
                <w:szCs w:val="18"/>
                <w:lang w:val="en-GB"/>
              </w:rPr>
              <w:t>Information accuracy</w:t>
            </w:r>
            <w:r>
              <w:rPr>
                <w:sz w:val="18"/>
                <w:szCs w:val="18"/>
                <w:lang w:val="en-GB"/>
              </w:rPr>
              <w:t xml:space="preserve"> </w:t>
            </w:r>
            <w:r w:rsidRPr="000C6B3B">
              <w:rPr>
                <w:sz w:val="18"/>
                <w:szCs w:val="18"/>
                <w:lang w:val="en-GB"/>
              </w:rPr>
              <w:t>/</w:t>
            </w:r>
            <w:r>
              <w:rPr>
                <w:sz w:val="18"/>
                <w:szCs w:val="18"/>
                <w:lang w:val="en-GB"/>
              </w:rPr>
              <w:t xml:space="preserve"> </w:t>
            </w:r>
            <w:r w:rsidRPr="000C6B3B">
              <w:rPr>
                <w:sz w:val="18"/>
                <w:szCs w:val="18"/>
                <w:lang w:val="en-GB"/>
              </w:rPr>
              <w:t xml:space="preserve">reliability indication functionality for relevant equipment </w:t>
            </w:r>
          </w:p>
        </w:tc>
        <w:tc>
          <w:tcPr>
            <w:tcW w:w="1984" w:type="dxa"/>
          </w:tcPr>
          <w:p w14:paraId="659B8C80" w14:textId="77777777" w:rsidR="003F3692" w:rsidRPr="000C6B3B" w:rsidRDefault="003F3692" w:rsidP="00E90657">
            <w:pPr>
              <w:pStyle w:val="Default"/>
              <w:rPr>
                <w:sz w:val="18"/>
                <w:szCs w:val="18"/>
                <w:lang w:val="en-GB"/>
              </w:rPr>
            </w:pPr>
            <w:r w:rsidRPr="000C6B3B">
              <w:rPr>
                <w:sz w:val="18"/>
                <w:szCs w:val="18"/>
                <w:lang w:val="en-GB"/>
              </w:rPr>
              <w:t xml:space="preserve">Indication of reliability </w:t>
            </w:r>
          </w:p>
        </w:tc>
        <w:tc>
          <w:tcPr>
            <w:tcW w:w="1276" w:type="dxa"/>
          </w:tcPr>
          <w:p w14:paraId="1B6A0A68" w14:textId="77777777" w:rsidR="003F3692" w:rsidRPr="000C6B3B" w:rsidRDefault="003F3692" w:rsidP="00E90657">
            <w:pPr>
              <w:pStyle w:val="Default"/>
              <w:rPr>
                <w:sz w:val="18"/>
                <w:szCs w:val="18"/>
                <w:lang w:val="en-GB"/>
              </w:rPr>
            </w:pPr>
            <w:r w:rsidRPr="000C6B3B">
              <w:rPr>
                <w:sz w:val="18"/>
                <w:szCs w:val="18"/>
                <w:lang w:val="en-GB"/>
              </w:rPr>
              <w:t>Shipboard user</w:t>
            </w:r>
          </w:p>
        </w:tc>
        <w:tc>
          <w:tcPr>
            <w:tcW w:w="1417" w:type="dxa"/>
          </w:tcPr>
          <w:p w14:paraId="4E1DED94" w14:textId="77777777" w:rsidR="003F3692" w:rsidRPr="00096C32" w:rsidRDefault="003F3692" w:rsidP="00E90657">
            <w:pPr>
              <w:pStyle w:val="Default"/>
              <w:rPr>
                <w:color w:val="FF0000"/>
                <w:sz w:val="18"/>
                <w:szCs w:val="18"/>
                <w:lang w:val="en-GB"/>
              </w:rPr>
            </w:pPr>
            <w:r>
              <w:rPr>
                <w:color w:val="FF0000"/>
                <w:sz w:val="18"/>
                <w:szCs w:val="18"/>
                <w:lang w:val="en-GB"/>
              </w:rPr>
              <w:t>Reliability – f</w:t>
            </w:r>
            <w:r w:rsidRPr="00096C32">
              <w:rPr>
                <w:color w:val="FF0000"/>
                <w:sz w:val="18"/>
                <w:szCs w:val="18"/>
                <w:lang w:val="en-GB"/>
              </w:rPr>
              <w:t>ault tolerance</w:t>
            </w:r>
          </w:p>
        </w:tc>
        <w:tc>
          <w:tcPr>
            <w:tcW w:w="4253" w:type="dxa"/>
          </w:tcPr>
          <w:p w14:paraId="6D3030A3" w14:textId="77777777" w:rsidR="003F3692" w:rsidRPr="000C6B3B" w:rsidRDefault="003F3692" w:rsidP="00E90657">
            <w:pPr>
              <w:pStyle w:val="Default"/>
              <w:rPr>
                <w:sz w:val="18"/>
                <w:szCs w:val="18"/>
                <w:lang w:val="en-GB"/>
              </w:rPr>
            </w:pPr>
            <w:r w:rsidRPr="000C6B3B">
              <w:rPr>
                <w:sz w:val="18"/>
                <w:szCs w:val="18"/>
                <w:lang w:val="en-GB"/>
              </w:rPr>
              <w:t xml:space="preserve">Suboptimal performance or accident due to actions taken based on inaccurate information. </w:t>
            </w:r>
          </w:p>
        </w:tc>
        <w:tc>
          <w:tcPr>
            <w:tcW w:w="1559" w:type="dxa"/>
          </w:tcPr>
          <w:p w14:paraId="6CC6D04D" w14:textId="77777777" w:rsidR="003F3692" w:rsidRPr="00B42530" w:rsidRDefault="003F3692" w:rsidP="00E90657">
            <w:pPr>
              <w:pStyle w:val="Default"/>
              <w:rPr>
                <w:sz w:val="14"/>
                <w:szCs w:val="14"/>
                <w:lang w:val="en-GB"/>
              </w:rPr>
            </w:pPr>
            <w:r>
              <w:rPr>
                <w:sz w:val="14"/>
                <w:szCs w:val="14"/>
                <w:lang w:val="en-GB"/>
              </w:rPr>
              <w:t>112-Gte01</w:t>
            </w:r>
          </w:p>
          <w:p w14:paraId="22321A2D" w14:textId="77777777" w:rsidR="003F3692" w:rsidRPr="006B0D18" w:rsidRDefault="003F3692" w:rsidP="00E90657">
            <w:pPr>
              <w:pStyle w:val="Default"/>
              <w:rPr>
                <w:sz w:val="14"/>
                <w:szCs w:val="14"/>
                <w:lang w:val="en-GB"/>
              </w:rPr>
            </w:pPr>
            <w:r w:rsidRPr="00B42530">
              <w:rPr>
                <w:sz w:val="14"/>
                <w:szCs w:val="14"/>
                <w:lang w:val="en-GB"/>
              </w:rPr>
              <w:t>132-Gte03</w:t>
            </w:r>
          </w:p>
        </w:tc>
      </w:tr>
      <w:tr w:rsidR="003F3692" w:rsidRPr="000C6B3B" w14:paraId="50052E60" w14:textId="77777777" w:rsidTr="00E90657">
        <w:trPr>
          <w:cantSplit/>
          <w:trHeight w:val="562"/>
        </w:trPr>
        <w:tc>
          <w:tcPr>
            <w:tcW w:w="710" w:type="dxa"/>
          </w:tcPr>
          <w:p w14:paraId="15143314" w14:textId="77777777" w:rsidR="003F3692" w:rsidRPr="00B6608C" w:rsidRDefault="003F3692" w:rsidP="00E90657">
            <w:pPr>
              <w:pStyle w:val="Default"/>
              <w:rPr>
                <w:sz w:val="16"/>
                <w:szCs w:val="16"/>
                <w:lang w:val="en-GB"/>
              </w:rPr>
            </w:pPr>
            <w:r w:rsidRPr="00B6608C">
              <w:rPr>
                <w:sz w:val="16"/>
                <w:szCs w:val="16"/>
                <w:lang w:val="en-GB"/>
              </w:rPr>
              <w:t xml:space="preserve">S1.6.1 </w:t>
            </w:r>
          </w:p>
        </w:tc>
        <w:tc>
          <w:tcPr>
            <w:tcW w:w="3544" w:type="dxa"/>
          </w:tcPr>
          <w:p w14:paraId="42F85085" w14:textId="77777777" w:rsidR="003F3692" w:rsidRPr="000C6B3B" w:rsidRDefault="003F3692">
            <w:pPr>
              <w:pStyle w:val="Default"/>
              <w:rPr>
                <w:rFonts w:eastAsia="Calibri" w:cs="Times New Roman"/>
                <w:sz w:val="18"/>
                <w:szCs w:val="18"/>
                <w:lang w:val="en-GB"/>
              </w:rPr>
              <w:pPrChange w:id="65" w:author="Alimchandani, Mahesh" w:date="2012-09-12T10:57:00Z">
                <w:pPr>
                  <w:pStyle w:val="Default"/>
                  <w:spacing w:after="200" w:line="276" w:lineRule="auto"/>
                </w:pPr>
              </w:pPrChange>
            </w:pPr>
            <w:r w:rsidRPr="000C6B3B">
              <w:rPr>
                <w:sz w:val="18"/>
                <w:szCs w:val="18"/>
                <w:lang w:val="en-GB"/>
              </w:rPr>
              <w:t xml:space="preserve">Graphical or numerical presentation of levels of </w:t>
            </w:r>
            <w:del w:id="66" w:author="Alimchandani, Mahesh" w:date="2012-09-12T10:57:00Z">
              <w:r w:rsidRPr="000C6B3B" w:rsidDel="0035121E">
                <w:rPr>
                  <w:sz w:val="18"/>
                  <w:szCs w:val="18"/>
                  <w:lang w:val="en-GB"/>
                </w:rPr>
                <w:delText xml:space="preserve">reliability </w:delText>
              </w:r>
            </w:del>
            <w:ins w:id="67" w:author="Alimchandani, Mahesh" w:date="2012-09-12T10:57:00Z">
              <w:r w:rsidR="0035121E">
                <w:rPr>
                  <w:sz w:val="18"/>
                  <w:szCs w:val="18"/>
                  <w:lang w:val="en-GB"/>
                </w:rPr>
                <w:t xml:space="preserve">confidence for the </w:t>
              </w:r>
            </w:ins>
            <w:del w:id="68" w:author="Alimchandani, Mahesh" w:date="2012-09-12T10:56:00Z">
              <w:r w:rsidRPr="000C6B3B" w:rsidDel="0035121E">
                <w:rPr>
                  <w:sz w:val="18"/>
                  <w:szCs w:val="18"/>
                  <w:lang w:val="en-GB"/>
                </w:rPr>
                <w:delText xml:space="preserve">together </w:delText>
              </w:r>
            </w:del>
            <w:ins w:id="69" w:author="Alimchandani, Mahesh" w:date="2012-09-12T10:56:00Z">
              <w:r w:rsidR="0035121E">
                <w:rPr>
                  <w:sz w:val="18"/>
                  <w:szCs w:val="18"/>
                  <w:lang w:val="en-GB"/>
                </w:rPr>
                <w:t xml:space="preserve"> </w:t>
              </w:r>
            </w:ins>
            <w:del w:id="70" w:author="Alimchandani, Mahesh" w:date="2012-09-12T10:56:00Z">
              <w:r w:rsidRPr="000C6B3B" w:rsidDel="0035121E">
                <w:rPr>
                  <w:sz w:val="18"/>
                  <w:szCs w:val="18"/>
                  <w:lang w:val="en-GB"/>
                </w:rPr>
                <w:delText>with the</w:delText>
              </w:r>
            </w:del>
            <w:r w:rsidRPr="000C6B3B">
              <w:rPr>
                <w:sz w:val="18"/>
                <w:szCs w:val="18"/>
                <w:lang w:val="en-GB"/>
              </w:rPr>
              <w:t xml:space="preserve"> provided information </w:t>
            </w:r>
          </w:p>
        </w:tc>
        <w:tc>
          <w:tcPr>
            <w:tcW w:w="1984" w:type="dxa"/>
          </w:tcPr>
          <w:p w14:paraId="4B35D861" w14:textId="77777777" w:rsidR="003F3692" w:rsidRPr="00957BAC" w:rsidRDefault="003F3692" w:rsidP="00E90657">
            <w:pPr>
              <w:pStyle w:val="Default"/>
              <w:rPr>
                <w:color w:val="FF0000"/>
                <w:sz w:val="18"/>
                <w:szCs w:val="18"/>
                <w:lang w:val="en-GB"/>
              </w:rPr>
            </w:pPr>
            <w:r w:rsidRPr="00957BAC">
              <w:rPr>
                <w:color w:val="FF0000"/>
                <w:sz w:val="18"/>
                <w:szCs w:val="18"/>
                <w:lang w:val="en-GB"/>
              </w:rPr>
              <w:t>Indication of reliability</w:t>
            </w:r>
          </w:p>
        </w:tc>
        <w:tc>
          <w:tcPr>
            <w:tcW w:w="1276" w:type="dxa"/>
          </w:tcPr>
          <w:p w14:paraId="6BBAE7D0" w14:textId="77777777" w:rsidR="003F3692" w:rsidRPr="006B0D18" w:rsidRDefault="003F3692" w:rsidP="00E90657">
            <w:pPr>
              <w:pStyle w:val="Default"/>
              <w:rPr>
                <w:color w:val="FF0000"/>
                <w:sz w:val="18"/>
                <w:szCs w:val="18"/>
                <w:lang w:val="en-GB"/>
              </w:rPr>
            </w:pPr>
            <w:r w:rsidRPr="00CE78E7">
              <w:rPr>
                <w:color w:val="FF0000"/>
                <w:sz w:val="18"/>
                <w:szCs w:val="18"/>
                <w:lang w:val="en-GB"/>
              </w:rPr>
              <w:t>Shipboard</w:t>
            </w:r>
            <w:r>
              <w:rPr>
                <w:color w:val="FF0000"/>
                <w:sz w:val="18"/>
                <w:szCs w:val="18"/>
                <w:lang w:val="en-GB"/>
              </w:rPr>
              <w:t xml:space="preserve"> </w:t>
            </w:r>
            <w:r w:rsidRPr="006B0D18">
              <w:rPr>
                <w:color w:val="FF0000"/>
                <w:sz w:val="18"/>
                <w:szCs w:val="18"/>
                <w:lang w:val="en-GB"/>
              </w:rPr>
              <w:t>user</w:t>
            </w:r>
          </w:p>
        </w:tc>
        <w:tc>
          <w:tcPr>
            <w:tcW w:w="1417" w:type="dxa"/>
          </w:tcPr>
          <w:p w14:paraId="7C5C09F3" w14:textId="77777777" w:rsidR="003F3692" w:rsidRPr="00957BAC" w:rsidRDefault="003F3692" w:rsidP="00E90657">
            <w:pPr>
              <w:pStyle w:val="Default"/>
              <w:rPr>
                <w:color w:val="FF0000"/>
                <w:sz w:val="18"/>
                <w:szCs w:val="18"/>
                <w:lang w:val="en-GB"/>
              </w:rPr>
            </w:pPr>
            <w:r>
              <w:rPr>
                <w:color w:val="FF0000"/>
                <w:sz w:val="18"/>
                <w:szCs w:val="18"/>
                <w:lang w:val="en-GB"/>
              </w:rPr>
              <w:t>Functionality – suitability.</w:t>
            </w:r>
          </w:p>
        </w:tc>
        <w:tc>
          <w:tcPr>
            <w:tcW w:w="4253" w:type="dxa"/>
          </w:tcPr>
          <w:p w14:paraId="71F6A4FD" w14:textId="77777777" w:rsidR="003F3692" w:rsidRPr="00CE78E7" w:rsidRDefault="003F3692" w:rsidP="00E90657">
            <w:pPr>
              <w:pStyle w:val="Default"/>
              <w:rPr>
                <w:color w:val="FF0000"/>
                <w:sz w:val="18"/>
                <w:szCs w:val="18"/>
                <w:lang w:val="en-GB"/>
              </w:rPr>
            </w:pPr>
            <w:r w:rsidRPr="00CE78E7">
              <w:rPr>
                <w:color w:val="FF0000"/>
                <w:sz w:val="18"/>
                <w:szCs w:val="18"/>
                <w:lang w:val="en-GB"/>
              </w:rPr>
              <w:t>Suboptimal performance or a</w:t>
            </w:r>
            <w:r>
              <w:rPr>
                <w:color w:val="FF0000"/>
                <w:sz w:val="18"/>
                <w:szCs w:val="18"/>
                <w:lang w:val="en-GB"/>
              </w:rPr>
              <w:t>ccident due to miscalculation,</w:t>
            </w:r>
            <w:r w:rsidRPr="00CE78E7">
              <w:rPr>
                <w:color w:val="FF0000"/>
                <w:sz w:val="18"/>
                <w:szCs w:val="18"/>
                <w:lang w:val="en-GB"/>
              </w:rPr>
              <w:t xml:space="preserve"> misinterpretation</w:t>
            </w:r>
            <w:r>
              <w:rPr>
                <w:color w:val="FF0000"/>
                <w:sz w:val="18"/>
                <w:szCs w:val="18"/>
                <w:lang w:val="en-GB"/>
              </w:rPr>
              <w:t xml:space="preserve"> or lack</w:t>
            </w:r>
            <w:r w:rsidRPr="00CE78E7">
              <w:rPr>
                <w:color w:val="FF0000"/>
                <w:sz w:val="18"/>
                <w:szCs w:val="18"/>
                <w:lang w:val="en-GB"/>
              </w:rPr>
              <w:t xml:space="preserve"> of presented information.</w:t>
            </w:r>
          </w:p>
        </w:tc>
        <w:tc>
          <w:tcPr>
            <w:tcW w:w="1559" w:type="dxa"/>
          </w:tcPr>
          <w:p w14:paraId="1E24658A" w14:textId="77777777" w:rsidR="003F3692" w:rsidRPr="00B1604D" w:rsidRDefault="003F3692" w:rsidP="00E90657">
            <w:pPr>
              <w:pStyle w:val="Default"/>
              <w:rPr>
                <w:color w:val="FF0000"/>
                <w:sz w:val="14"/>
                <w:szCs w:val="14"/>
              </w:rPr>
            </w:pPr>
            <w:r w:rsidRPr="00B1604D">
              <w:rPr>
                <w:color w:val="FF0000"/>
                <w:sz w:val="14"/>
                <w:szCs w:val="14"/>
              </w:rPr>
              <w:t>112-Gte01</w:t>
            </w:r>
          </w:p>
          <w:p w14:paraId="75581AB3" w14:textId="77777777" w:rsidR="003F3692" w:rsidRPr="00B1604D" w:rsidRDefault="003F3692" w:rsidP="00E90657">
            <w:pPr>
              <w:pStyle w:val="Default"/>
              <w:rPr>
                <w:color w:val="FF0000"/>
                <w:sz w:val="14"/>
                <w:szCs w:val="14"/>
              </w:rPr>
            </w:pPr>
            <w:r w:rsidRPr="00B1604D">
              <w:rPr>
                <w:color w:val="FF0000"/>
                <w:sz w:val="14"/>
                <w:szCs w:val="14"/>
              </w:rPr>
              <w:t>134-Gte04</w:t>
            </w:r>
          </w:p>
        </w:tc>
      </w:tr>
    </w:tbl>
    <w:p w14:paraId="71D101B2" w14:textId="77777777" w:rsidR="003F3692" w:rsidRDefault="003F3692" w:rsidP="003F3692">
      <w:pPr>
        <w:pStyle w:val="NoSpacing"/>
        <w:rPr>
          <w:rFonts w:ascii="Arial" w:hAnsi="Arial" w:cs="Arial"/>
          <w:lang w:val="en-GB"/>
        </w:rPr>
      </w:pPr>
      <w:r w:rsidRPr="000C6B3B">
        <w:rPr>
          <w:rFonts w:ascii="Arial" w:hAnsi="Arial" w:cs="Arial"/>
          <w:lang w:val="en-GB"/>
        </w:rPr>
        <w:lastRenderedPageBreak/>
        <w:t>..</w:t>
      </w:r>
    </w:p>
    <w:p w14:paraId="7A3B0E49" w14:textId="77777777" w:rsidR="007B5781" w:rsidRDefault="007B5781" w:rsidP="003F3692">
      <w:pPr>
        <w:autoSpaceDE w:val="0"/>
        <w:autoSpaceDN w:val="0"/>
        <w:adjustRightInd w:val="0"/>
        <w:rPr>
          <w:rFonts w:ascii="Arial" w:hAnsi="Arial" w:cs="Arial"/>
          <w:b/>
          <w:sz w:val="24"/>
          <w:szCs w:val="24"/>
        </w:rPr>
      </w:pPr>
    </w:p>
    <w:tbl>
      <w:tblPr>
        <w:tblStyle w:val="TableGrid"/>
        <w:tblW w:w="14743" w:type="dxa"/>
        <w:tblInd w:w="-369" w:type="dxa"/>
        <w:tblLayout w:type="fixed"/>
        <w:tblCellMar>
          <w:top w:w="85" w:type="dxa"/>
          <w:left w:w="57" w:type="dxa"/>
          <w:bottom w:w="85" w:type="dxa"/>
          <w:right w:w="57" w:type="dxa"/>
        </w:tblCellMar>
        <w:tblLook w:val="04A0" w:firstRow="1" w:lastRow="0" w:firstColumn="1" w:lastColumn="0" w:noHBand="0" w:noVBand="1"/>
      </w:tblPr>
      <w:tblGrid>
        <w:gridCol w:w="710"/>
        <w:gridCol w:w="3544"/>
        <w:gridCol w:w="1984"/>
        <w:gridCol w:w="1276"/>
        <w:gridCol w:w="1417"/>
        <w:gridCol w:w="4253"/>
        <w:gridCol w:w="1559"/>
      </w:tblGrid>
      <w:tr w:rsidR="003F3692" w:rsidRPr="003B1D55" w14:paraId="181B73CF" w14:textId="77777777" w:rsidTr="00E90657">
        <w:tc>
          <w:tcPr>
            <w:tcW w:w="710" w:type="dxa"/>
            <w:shd w:val="clear" w:color="auto" w:fill="00B0F0"/>
            <w:vAlign w:val="center"/>
          </w:tcPr>
          <w:p w14:paraId="469FF3D7" w14:textId="77777777" w:rsidR="003F3692" w:rsidRPr="003B1D55" w:rsidRDefault="003F3692" w:rsidP="00E90657">
            <w:pPr>
              <w:pStyle w:val="NoSpacing"/>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color w:val="FFFFFF" w:themeColor="background1"/>
                <w:sz w:val="18"/>
                <w:szCs w:val="18"/>
                <w:lang w:val="en-GB"/>
              </w:rPr>
              <w:t>No.</w:t>
            </w:r>
          </w:p>
        </w:tc>
        <w:tc>
          <w:tcPr>
            <w:tcW w:w="3544" w:type="dxa"/>
            <w:shd w:val="clear" w:color="auto" w:fill="00B0F0"/>
            <w:vAlign w:val="center"/>
          </w:tcPr>
          <w:p w14:paraId="015A598C"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Short description</w:t>
            </w:r>
          </w:p>
        </w:tc>
        <w:tc>
          <w:tcPr>
            <w:tcW w:w="1984" w:type="dxa"/>
            <w:shd w:val="clear" w:color="auto" w:fill="00B0F0"/>
            <w:vAlign w:val="center"/>
          </w:tcPr>
          <w:p w14:paraId="022A0C8E"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Primary user need</w:t>
            </w:r>
          </w:p>
        </w:tc>
        <w:tc>
          <w:tcPr>
            <w:tcW w:w="1276" w:type="dxa"/>
            <w:shd w:val="clear" w:color="auto" w:fill="00B0F0"/>
            <w:vAlign w:val="center"/>
          </w:tcPr>
          <w:p w14:paraId="22305C03"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User type</w:t>
            </w:r>
          </w:p>
        </w:tc>
        <w:tc>
          <w:tcPr>
            <w:tcW w:w="1417" w:type="dxa"/>
            <w:shd w:val="clear" w:color="auto" w:fill="00B0F0"/>
            <w:vAlign w:val="center"/>
          </w:tcPr>
          <w:p w14:paraId="34469573"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Other user needs</w:t>
            </w:r>
          </w:p>
        </w:tc>
        <w:tc>
          <w:tcPr>
            <w:tcW w:w="4253" w:type="dxa"/>
            <w:shd w:val="clear" w:color="auto" w:fill="00B0F0"/>
            <w:vAlign w:val="center"/>
          </w:tcPr>
          <w:p w14:paraId="12E02A5E"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Hazard description</w:t>
            </w:r>
          </w:p>
        </w:tc>
        <w:tc>
          <w:tcPr>
            <w:tcW w:w="1559" w:type="dxa"/>
            <w:shd w:val="clear" w:color="auto" w:fill="00B0F0"/>
            <w:vAlign w:val="center"/>
          </w:tcPr>
          <w:p w14:paraId="3CC62237"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Origin</w:t>
            </w:r>
          </w:p>
        </w:tc>
      </w:tr>
      <w:tr w:rsidR="003F3692" w:rsidRPr="00D042D4" w14:paraId="2E7876D3" w14:textId="77777777" w:rsidTr="00E90657">
        <w:trPr>
          <w:cantSplit/>
          <w:trHeight w:val="567"/>
        </w:trPr>
        <w:tc>
          <w:tcPr>
            <w:tcW w:w="710" w:type="dxa"/>
          </w:tcPr>
          <w:p w14:paraId="7036837E" w14:textId="77777777" w:rsidR="003F3692" w:rsidRPr="00B6608C" w:rsidRDefault="003F3692" w:rsidP="00E90657">
            <w:pPr>
              <w:pStyle w:val="Default"/>
              <w:rPr>
                <w:sz w:val="16"/>
                <w:szCs w:val="16"/>
                <w:lang w:val="en-GB"/>
              </w:rPr>
            </w:pPr>
            <w:r w:rsidRPr="00B6608C">
              <w:rPr>
                <w:sz w:val="16"/>
                <w:szCs w:val="16"/>
                <w:lang w:val="en-GB"/>
              </w:rPr>
              <w:t xml:space="preserve">S1.7 </w:t>
            </w:r>
          </w:p>
        </w:tc>
        <w:tc>
          <w:tcPr>
            <w:tcW w:w="3544" w:type="dxa"/>
          </w:tcPr>
          <w:p w14:paraId="765F7AEC" w14:textId="77777777" w:rsidR="003F3692" w:rsidRPr="000C6B3B" w:rsidRDefault="003F3692">
            <w:pPr>
              <w:pStyle w:val="Default"/>
              <w:rPr>
                <w:rFonts w:eastAsia="Calibri" w:cs="Times New Roman"/>
                <w:sz w:val="18"/>
                <w:szCs w:val="18"/>
                <w:lang w:val="en-GB"/>
              </w:rPr>
              <w:pPrChange w:id="71" w:author="Alimchandani, Mahesh" w:date="2012-09-12T11:00:00Z">
                <w:pPr>
                  <w:pStyle w:val="Default"/>
                  <w:spacing w:after="200" w:line="276" w:lineRule="auto"/>
                </w:pPr>
              </w:pPrChange>
            </w:pPr>
            <w:r w:rsidRPr="000C6B3B">
              <w:rPr>
                <w:sz w:val="18"/>
                <w:szCs w:val="18"/>
                <w:lang w:val="en-GB"/>
              </w:rPr>
              <w:t xml:space="preserve">Integrated </w:t>
            </w:r>
            <w:ins w:id="72" w:author="Alimchandani, Mahesh" w:date="2012-09-12T10:59:00Z">
              <w:r w:rsidR="006839F5">
                <w:rPr>
                  <w:sz w:val="18"/>
                  <w:szCs w:val="18"/>
                  <w:lang w:val="en-GB"/>
                </w:rPr>
                <w:t xml:space="preserve">Navigation System </w:t>
              </w:r>
            </w:ins>
            <w:ins w:id="73" w:author="Alimchandani, Mahesh" w:date="2012-09-12T11:00:00Z">
              <w:r w:rsidR="006839F5">
                <w:rPr>
                  <w:sz w:val="18"/>
                  <w:szCs w:val="18"/>
                  <w:lang w:val="en-GB"/>
                </w:rPr>
                <w:t xml:space="preserve"> </w:t>
              </w:r>
            </w:ins>
            <w:ins w:id="74" w:author="Alimchandani, Mahesh" w:date="2012-09-12T10:59:00Z">
              <w:r w:rsidR="006839F5">
                <w:rPr>
                  <w:sz w:val="18"/>
                  <w:szCs w:val="18"/>
                  <w:lang w:val="en-GB"/>
                </w:rPr>
                <w:t xml:space="preserve">(INS) that </w:t>
              </w:r>
            </w:ins>
            <w:r w:rsidRPr="000C6B3B">
              <w:rPr>
                <w:sz w:val="18"/>
                <w:szCs w:val="18"/>
                <w:lang w:val="en-GB"/>
              </w:rPr>
              <w:t>central</w:t>
            </w:r>
            <w:ins w:id="75" w:author="Alimchandani, Mahesh" w:date="2012-09-12T10:59:00Z">
              <w:r w:rsidR="006839F5">
                <w:rPr>
                  <w:sz w:val="18"/>
                  <w:szCs w:val="18"/>
                  <w:lang w:val="en-GB"/>
                </w:rPr>
                <w:t>ises</w:t>
              </w:r>
            </w:ins>
            <w:r w:rsidRPr="000C6B3B">
              <w:rPr>
                <w:sz w:val="18"/>
                <w:szCs w:val="18"/>
                <w:lang w:val="en-GB"/>
              </w:rPr>
              <w:t xml:space="preserve"> </w:t>
            </w:r>
            <w:ins w:id="76" w:author="Alimchandani, Mahesh" w:date="2012-09-12T10:59:00Z">
              <w:r w:rsidR="006839F5">
                <w:rPr>
                  <w:sz w:val="18"/>
                  <w:szCs w:val="18"/>
                  <w:lang w:val="en-GB"/>
                </w:rPr>
                <w:t xml:space="preserve">navigational </w:t>
              </w:r>
            </w:ins>
            <w:del w:id="77" w:author="Alimchandani, Mahesh" w:date="2012-09-12T10:59:00Z">
              <w:r w:rsidRPr="000C6B3B" w:rsidDel="006839F5">
                <w:rPr>
                  <w:sz w:val="18"/>
                  <w:szCs w:val="18"/>
                  <w:lang w:val="en-GB"/>
                </w:rPr>
                <w:delText xml:space="preserve">bridge </w:delText>
              </w:r>
            </w:del>
            <w:r w:rsidRPr="000C6B3B">
              <w:rPr>
                <w:sz w:val="18"/>
                <w:szCs w:val="18"/>
                <w:lang w:val="en-GB"/>
              </w:rPr>
              <w:t>display</w:t>
            </w:r>
            <w:ins w:id="78" w:author="Alimchandani, Mahesh" w:date="2012-09-12T10:59:00Z">
              <w:r w:rsidR="006839F5">
                <w:rPr>
                  <w:sz w:val="18"/>
                  <w:szCs w:val="18"/>
                  <w:lang w:val="en-GB"/>
                </w:rPr>
                <w:t>s</w:t>
              </w:r>
            </w:ins>
            <w:r w:rsidRPr="000C6B3B">
              <w:rPr>
                <w:sz w:val="18"/>
                <w:szCs w:val="18"/>
                <w:lang w:val="en-GB"/>
              </w:rPr>
              <w:t xml:space="preserve"> </w:t>
            </w:r>
            <w:del w:id="79" w:author="Alimchandani, Mahesh" w:date="2012-09-12T10:59:00Z">
              <w:r w:rsidRPr="000C6B3B" w:rsidDel="006839F5">
                <w:rPr>
                  <w:sz w:val="18"/>
                  <w:szCs w:val="18"/>
                  <w:lang w:val="en-GB"/>
                </w:rPr>
                <w:delText xml:space="preserve">system (INS) </w:delText>
              </w:r>
            </w:del>
            <w:r w:rsidRPr="000C6B3B">
              <w:rPr>
                <w:sz w:val="18"/>
                <w:szCs w:val="18"/>
                <w:lang w:val="en-GB"/>
              </w:rPr>
              <w:t>for improved access to</w:t>
            </w:r>
            <w:ins w:id="80" w:author="Alimchandani, Mahesh" w:date="2012-09-12T11:00:00Z">
              <w:r w:rsidR="006839F5">
                <w:rPr>
                  <w:sz w:val="18"/>
                  <w:szCs w:val="18"/>
                  <w:lang w:val="en-GB"/>
                </w:rPr>
                <w:t xml:space="preserve"> </w:t>
              </w:r>
            </w:ins>
            <w:ins w:id="81" w:author="Alimchandani, Mahesh" w:date="2012-09-12T10:59:00Z">
              <w:r w:rsidR="006839F5">
                <w:rPr>
                  <w:sz w:val="18"/>
                  <w:szCs w:val="18"/>
                  <w:lang w:val="en-GB"/>
                </w:rPr>
                <w:t xml:space="preserve">navigational </w:t>
              </w:r>
            </w:ins>
            <w:del w:id="82" w:author="Alimchandani, Mahesh" w:date="2012-09-12T11:00:00Z">
              <w:r w:rsidRPr="000C6B3B" w:rsidDel="006839F5">
                <w:rPr>
                  <w:sz w:val="18"/>
                  <w:szCs w:val="18"/>
                  <w:lang w:val="en-GB"/>
                </w:rPr>
                <w:delText xml:space="preserve"> shipboard</w:delText>
              </w:r>
            </w:del>
            <w:r w:rsidRPr="000C6B3B">
              <w:rPr>
                <w:sz w:val="18"/>
                <w:szCs w:val="18"/>
                <w:lang w:val="en-GB"/>
              </w:rPr>
              <w:t xml:space="preserve"> information </w:t>
            </w:r>
          </w:p>
        </w:tc>
        <w:tc>
          <w:tcPr>
            <w:tcW w:w="1984" w:type="dxa"/>
          </w:tcPr>
          <w:p w14:paraId="47FB9D34" w14:textId="77777777" w:rsidR="003F3692" w:rsidRPr="000C6B3B" w:rsidRDefault="003F3692" w:rsidP="00E90657">
            <w:pPr>
              <w:pStyle w:val="Default"/>
              <w:rPr>
                <w:sz w:val="18"/>
                <w:szCs w:val="18"/>
                <w:lang w:val="en-GB"/>
              </w:rPr>
            </w:pPr>
            <w:r w:rsidRPr="000C6B3B">
              <w:rPr>
                <w:sz w:val="18"/>
                <w:szCs w:val="18"/>
                <w:lang w:val="en-GB"/>
              </w:rPr>
              <w:t xml:space="preserve">Effective and robust communications </w:t>
            </w:r>
          </w:p>
        </w:tc>
        <w:tc>
          <w:tcPr>
            <w:tcW w:w="1276" w:type="dxa"/>
          </w:tcPr>
          <w:p w14:paraId="1ACABC45" w14:textId="77777777" w:rsidR="003F3692" w:rsidRPr="000C6B3B" w:rsidRDefault="003F3692" w:rsidP="00E90657">
            <w:pPr>
              <w:pStyle w:val="Default"/>
              <w:rPr>
                <w:sz w:val="18"/>
                <w:szCs w:val="18"/>
                <w:lang w:val="en-GB"/>
              </w:rPr>
            </w:pPr>
            <w:r w:rsidRPr="000C6B3B">
              <w:rPr>
                <w:sz w:val="18"/>
                <w:szCs w:val="18"/>
                <w:lang w:val="en-GB"/>
              </w:rPr>
              <w:t xml:space="preserve">Shipboard </w:t>
            </w:r>
            <w:r w:rsidRPr="006B0D18">
              <w:rPr>
                <w:color w:val="auto"/>
                <w:sz w:val="18"/>
                <w:szCs w:val="18"/>
                <w:lang w:val="en-GB"/>
              </w:rPr>
              <w:t>user</w:t>
            </w:r>
          </w:p>
        </w:tc>
        <w:tc>
          <w:tcPr>
            <w:tcW w:w="1417" w:type="dxa"/>
          </w:tcPr>
          <w:p w14:paraId="6EA55784" w14:textId="77777777" w:rsidR="003F3692" w:rsidRPr="000C6B3B" w:rsidRDefault="003F3692" w:rsidP="00E90657">
            <w:pPr>
              <w:pStyle w:val="Default"/>
              <w:rPr>
                <w:sz w:val="18"/>
                <w:szCs w:val="18"/>
                <w:lang w:val="en-GB"/>
              </w:rPr>
            </w:pPr>
            <w:r w:rsidRPr="000C6B3B">
              <w:rPr>
                <w:sz w:val="18"/>
                <w:szCs w:val="18"/>
                <w:lang w:val="en-GB"/>
              </w:rPr>
              <w:t xml:space="preserve">Improved ergonomics </w:t>
            </w:r>
          </w:p>
        </w:tc>
        <w:tc>
          <w:tcPr>
            <w:tcW w:w="4253" w:type="dxa"/>
          </w:tcPr>
          <w:p w14:paraId="581B427C" w14:textId="77777777" w:rsidR="003F3692" w:rsidRPr="000C6B3B" w:rsidRDefault="003F3692" w:rsidP="00E90657">
            <w:pPr>
              <w:pStyle w:val="Default"/>
              <w:rPr>
                <w:sz w:val="18"/>
                <w:szCs w:val="18"/>
                <w:lang w:val="en-GB"/>
              </w:rPr>
            </w:pPr>
            <w:r w:rsidRPr="000C6B3B">
              <w:rPr>
                <w:sz w:val="18"/>
                <w:szCs w:val="18"/>
                <w:lang w:val="en-GB"/>
              </w:rPr>
              <w:t xml:space="preserve">Suboptimal performance or accident due to not applying available information/ overburdening. </w:t>
            </w:r>
          </w:p>
        </w:tc>
        <w:tc>
          <w:tcPr>
            <w:tcW w:w="1559" w:type="dxa"/>
            <w:shd w:val="clear" w:color="auto" w:fill="auto"/>
          </w:tcPr>
          <w:p w14:paraId="28D27FAA" w14:textId="77777777" w:rsidR="003F3692" w:rsidRPr="00697D60" w:rsidRDefault="003F3692" w:rsidP="00E90657">
            <w:pPr>
              <w:pStyle w:val="Default"/>
              <w:rPr>
                <w:color w:val="FF0000"/>
                <w:sz w:val="14"/>
                <w:szCs w:val="14"/>
                <w:lang w:val="en-GB"/>
              </w:rPr>
            </w:pPr>
            <w:r w:rsidRPr="00697D60">
              <w:rPr>
                <w:color w:val="FF0000"/>
                <w:sz w:val="14"/>
                <w:szCs w:val="14"/>
                <w:lang w:val="en-GB"/>
              </w:rPr>
              <w:t>134-Gop02</w:t>
            </w:r>
          </w:p>
        </w:tc>
      </w:tr>
      <w:tr w:rsidR="003F3692" w:rsidRPr="000C6B3B" w14:paraId="5726240A" w14:textId="77777777" w:rsidTr="00E90657">
        <w:trPr>
          <w:cantSplit/>
          <w:trHeight w:val="445"/>
        </w:trPr>
        <w:tc>
          <w:tcPr>
            <w:tcW w:w="710" w:type="dxa"/>
          </w:tcPr>
          <w:p w14:paraId="5E733CDD" w14:textId="77777777" w:rsidR="003F3692" w:rsidRPr="00B6608C" w:rsidRDefault="003F3692" w:rsidP="00E90657">
            <w:pPr>
              <w:pStyle w:val="Default"/>
              <w:rPr>
                <w:sz w:val="16"/>
                <w:szCs w:val="16"/>
                <w:lang w:val="en-GB"/>
              </w:rPr>
            </w:pPr>
            <w:r w:rsidRPr="00B6608C">
              <w:rPr>
                <w:sz w:val="16"/>
                <w:szCs w:val="16"/>
                <w:lang w:val="en-GB"/>
              </w:rPr>
              <w:t xml:space="preserve">S1.8 </w:t>
            </w:r>
          </w:p>
        </w:tc>
        <w:tc>
          <w:tcPr>
            <w:tcW w:w="3544" w:type="dxa"/>
          </w:tcPr>
          <w:p w14:paraId="05F2DDAE" w14:textId="77777777" w:rsidR="003F3692" w:rsidRPr="000C6B3B" w:rsidRDefault="003F3692" w:rsidP="00E90657">
            <w:pPr>
              <w:pStyle w:val="Default"/>
              <w:rPr>
                <w:sz w:val="18"/>
                <w:szCs w:val="18"/>
                <w:lang w:val="en-GB"/>
              </w:rPr>
            </w:pPr>
            <w:r w:rsidRPr="000C6B3B">
              <w:rPr>
                <w:sz w:val="18"/>
                <w:szCs w:val="18"/>
                <w:lang w:val="en-GB"/>
              </w:rPr>
              <w:t xml:space="preserve">GMDSS equipment integration - one common interface </w:t>
            </w:r>
          </w:p>
        </w:tc>
        <w:tc>
          <w:tcPr>
            <w:tcW w:w="1984" w:type="dxa"/>
          </w:tcPr>
          <w:p w14:paraId="512F0532" w14:textId="77777777" w:rsidR="003F3692" w:rsidRPr="000C6B3B" w:rsidRDefault="003F3692" w:rsidP="00E90657">
            <w:pPr>
              <w:pStyle w:val="Default"/>
              <w:rPr>
                <w:sz w:val="18"/>
                <w:szCs w:val="18"/>
                <w:lang w:val="en-GB"/>
              </w:rPr>
            </w:pPr>
            <w:r w:rsidRPr="000C6B3B">
              <w:rPr>
                <w:sz w:val="18"/>
                <w:szCs w:val="18"/>
                <w:lang w:val="en-GB"/>
              </w:rPr>
              <w:t xml:space="preserve">Effective and robust communications </w:t>
            </w:r>
          </w:p>
        </w:tc>
        <w:tc>
          <w:tcPr>
            <w:tcW w:w="1276" w:type="dxa"/>
          </w:tcPr>
          <w:p w14:paraId="13E736B8" w14:textId="77777777" w:rsidR="003F3692" w:rsidRPr="006B0D18" w:rsidRDefault="003F3692" w:rsidP="00E90657">
            <w:pPr>
              <w:pStyle w:val="Default"/>
              <w:rPr>
                <w:sz w:val="18"/>
                <w:szCs w:val="18"/>
                <w:lang w:val="en-GB"/>
              </w:rPr>
            </w:pPr>
            <w:r w:rsidRPr="000C6B3B">
              <w:rPr>
                <w:sz w:val="18"/>
                <w:szCs w:val="18"/>
                <w:lang w:val="en-GB"/>
              </w:rPr>
              <w:t xml:space="preserve">Shipboard </w:t>
            </w:r>
            <w:r w:rsidRPr="006B0D18">
              <w:rPr>
                <w:color w:val="auto"/>
                <w:sz w:val="18"/>
                <w:szCs w:val="18"/>
                <w:lang w:val="en-GB"/>
              </w:rPr>
              <w:t>user</w:t>
            </w:r>
          </w:p>
        </w:tc>
        <w:tc>
          <w:tcPr>
            <w:tcW w:w="1417" w:type="dxa"/>
          </w:tcPr>
          <w:p w14:paraId="282AE55F" w14:textId="77777777" w:rsidR="003F3692" w:rsidRPr="00C43063" w:rsidRDefault="003F3692" w:rsidP="00E90657">
            <w:pPr>
              <w:pStyle w:val="Default"/>
              <w:rPr>
                <w:color w:val="FF0000"/>
                <w:sz w:val="18"/>
                <w:szCs w:val="18"/>
                <w:lang w:val="en-GB"/>
              </w:rPr>
            </w:pPr>
            <w:r w:rsidRPr="00C43063">
              <w:rPr>
                <w:color w:val="FF0000"/>
                <w:sz w:val="18"/>
                <w:szCs w:val="18"/>
                <w:lang w:val="en-GB"/>
              </w:rPr>
              <w:t xml:space="preserve">Efficiency, </w:t>
            </w:r>
            <w:r>
              <w:rPr>
                <w:color w:val="FF0000"/>
                <w:sz w:val="18"/>
                <w:szCs w:val="18"/>
                <w:lang w:val="en-GB"/>
              </w:rPr>
              <w:t>u</w:t>
            </w:r>
            <w:r w:rsidRPr="00C43063">
              <w:rPr>
                <w:color w:val="FF0000"/>
                <w:sz w:val="18"/>
                <w:szCs w:val="18"/>
                <w:lang w:val="en-GB"/>
              </w:rPr>
              <w:t>sability</w:t>
            </w:r>
          </w:p>
        </w:tc>
        <w:tc>
          <w:tcPr>
            <w:tcW w:w="4253" w:type="dxa"/>
          </w:tcPr>
          <w:p w14:paraId="10AE2DA7" w14:textId="77777777" w:rsidR="003F3692" w:rsidRPr="000C6B3B" w:rsidRDefault="003F3692" w:rsidP="00E90657">
            <w:pPr>
              <w:pStyle w:val="Default"/>
              <w:rPr>
                <w:sz w:val="18"/>
                <w:szCs w:val="18"/>
                <w:lang w:val="en-GB"/>
              </w:rPr>
            </w:pPr>
            <w:r w:rsidRPr="000C6B3B">
              <w:rPr>
                <w:sz w:val="18"/>
                <w:szCs w:val="18"/>
                <w:lang w:val="en-GB"/>
              </w:rPr>
              <w:t xml:space="preserve">Suboptimal performance or failure to mitigate accident due to poor communication. </w:t>
            </w:r>
          </w:p>
        </w:tc>
        <w:tc>
          <w:tcPr>
            <w:tcW w:w="1559" w:type="dxa"/>
          </w:tcPr>
          <w:p w14:paraId="051A25BB" w14:textId="77777777" w:rsidR="003F3692" w:rsidRPr="0063588D" w:rsidRDefault="003F3692" w:rsidP="00E90657">
            <w:pPr>
              <w:pStyle w:val="Default"/>
              <w:rPr>
                <w:sz w:val="14"/>
                <w:szCs w:val="14"/>
                <w:lang w:val="en-GB"/>
              </w:rPr>
            </w:pPr>
            <w:r w:rsidRPr="0063588D">
              <w:rPr>
                <w:sz w:val="14"/>
                <w:szCs w:val="14"/>
                <w:lang w:val="en-GB"/>
              </w:rPr>
              <w:t xml:space="preserve">120-Gte05 </w:t>
            </w:r>
          </w:p>
        </w:tc>
      </w:tr>
      <w:tr w:rsidR="003F3692" w:rsidRPr="00B555ED" w14:paraId="47C5AB0E" w14:textId="77777777" w:rsidTr="00E90657">
        <w:trPr>
          <w:cantSplit/>
          <w:trHeight w:val="567"/>
        </w:trPr>
        <w:tc>
          <w:tcPr>
            <w:tcW w:w="710" w:type="dxa"/>
            <w:shd w:val="clear" w:color="auto" w:fill="D9D9D9" w:themeFill="background1" w:themeFillShade="D9"/>
          </w:tcPr>
          <w:p w14:paraId="6D417ACE" w14:textId="77777777" w:rsidR="003F3692" w:rsidRPr="000C6B3B" w:rsidRDefault="003F3692" w:rsidP="00E90657">
            <w:pPr>
              <w:pStyle w:val="NoSpacing"/>
              <w:rPr>
                <w:rFonts w:ascii="Arial" w:hAnsi="Arial" w:cs="Arial"/>
                <w:b/>
                <w:sz w:val="20"/>
                <w:szCs w:val="20"/>
                <w:lang w:val="en-GB"/>
              </w:rPr>
            </w:pPr>
            <w:r w:rsidRPr="000C6B3B">
              <w:rPr>
                <w:rFonts w:ascii="Arial" w:hAnsi="Arial" w:cs="Arial"/>
                <w:b/>
                <w:sz w:val="20"/>
                <w:szCs w:val="20"/>
                <w:lang w:val="en-GB"/>
              </w:rPr>
              <w:t>S2</w:t>
            </w:r>
          </w:p>
        </w:tc>
        <w:tc>
          <w:tcPr>
            <w:tcW w:w="14033" w:type="dxa"/>
            <w:gridSpan w:val="6"/>
            <w:shd w:val="clear" w:color="auto" w:fill="D9D9D9" w:themeFill="background1" w:themeFillShade="D9"/>
          </w:tcPr>
          <w:p w14:paraId="0411359D" w14:textId="77777777" w:rsidR="003F3692" w:rsidRPr="000C6B3B" w:rsidRDefault="003F3692" w:rsidP="00E90657">
            <w:pPr>
              <w:pStyle w:val="Default"/>
              <w:rPr>
                <w:b/>
                <w:bCs/>
                <w:sz w:val="20"/>
                <w:szCs w:val="20"/>
                <w:lang w:val="en-GB"/>
              </w:rPr>
            </w:pPr>
            <w:r w:rsidRPr="000C6B3B">
              <w:rPr>
                <w:b/>
                <w:bCs/>
                <w:sz w:val="20"/>
                <w:szCs w:val="20"/>
                <w:lang w:val="en-GB"/>
              </w:rPr>
              <w:t xml:space="preserve">Means for standardized and </w:t>
            </w:r>
          </w:p>
          <w:p w14:paraId="2342766B" w14:textId="77777777" w:rsidR="003F3692" w:rsidRPr="000C6B3B" w:rsidRDefault="003F3692" w:rsidP="00E90657">
            <w:pPr>
              <w:pStyle w:val="Default"/>
              <w:rPr>
                <w:b/>
                <w:sz w:val="20"/>
                <w:szCs w:val="20"/>
                <w:lang w:val="en-GB"/>
              </w:rPr>
            </w:pPr>
            <w:r w:rsidRPr="000C6B3B">
              <w:rPr>
                <w:b/>
                <w:bCs/>
                <w:sz w:val="20"/>
                <w:szCs w:val="20"/>
                <w:lang w:val="en-GB"/>
              </w:rPr>
              <w:t>automated reporting</w:t>
            </w:r>
            <w:r>
              <w:rPr>
                <w:b/>
                <w:bCs/>
                <w:sz w:val="20"/>
                <w:szCs w:val="20"/>
                <w:lang w:val="en-GB"/>
              </w:rPr>
              <w:t xml:space="preserve"> </w:t>
            </w:r>
            <w:r>
              <w:rPr>
                <w:b/>
                <w:bCs/>
                <w:color w:val="FF0000"/>
                <w:sz w:val="20"/>
                <w:szCs w:val="20"/>
                <w:lang w:val="en-GB"/>
              </w:rPr>
              <w:t>for shipboard users</w:t>
            </w:r>
          </w:p>
        </w:tc>
      </w:tr>
      <w:tr w:rsidR="003F3692" w:rsidRPr="00E512FE" w14:paraId="47C49CC9" w14:textId="77777777" w:rsidTr="00E90657">
        <w:trPr>
          <w:cantSplit/>
          <w:trHeight w:val="337"/>
        </w:trPr>
        <w:tc>
          <w:tcPr>
            <w:tcW w:w="710" w:type="dxa"/>
          </w:tcPr>
          <w:p w14:paraId="05401D2B" w14:textId="77777777" w:rsidR="003F3692" w:rsidRPr="00B6608C" w:rsidRDefault="003F3692" w:rsidP="00E90657">
            <w:pPr>
              <w:pStyle w:val="Default"/>
              <w:rPr>
                <w:sz w:val="16"/>
                <w:szCs w:val="16"/>
                <w:lang w:val="en-GB"/>
              </w:rPr>
            </w:pPr>
            <w:r w:rsidRPr="00B6608C">
              <w:rPr>
                <w:sz w:val="16"/>
                <w:szCs w:val="16"/>
                <w:lang w:val="en-GB"/>
              </w:rPr>
              <w:t xml:space="preserve">S2.1 </w:t>
            </w:r>
          </w:p>
        </w:tc>
        <w:tc>
          <w:tcPr>
            <w:tcW w:w="3544" w:type="dxa"/>
          </w:tcPr>
          <w:p w14:paraId="07ABAF60" w14:textId="77777777" w:rsidR="003F3692" w:rsidRPr="000C6B3B" w:rsidRDefault="003F3692" w:rsidP="00E90657">
            <w:pPr>
              <w:pStyle w:val="Default"/>
              <w:rPr>
                <w:sz w:val="18"/>
                <w:szCs w:val="18"/>
                <w:lang w:val="en-GB"/>
              </w:rPr>
            </w:pPr>
            <w:r w:rsidRPr="000C6B3B">
              <w:rPr>
                <w:sz w:val="18"/>
                <w:szCs w:val="18"/>
                <w:lang w:val="en-GB"/>
              </w:rPr>
              <w:t xml:space="preserve">Single-entry of reportable information in single-window solution </w:t>
            </w:r>
          </w:p>
        </w:tc>
        <w:tc>
          <w:tcPr>
            <w:tcW w:w="1984" w:type="dxa"/>
          </w:tcPr>
          <w:p w14:paraId="6073A48E" w14:textId="77777777" w:rsidR="003F3692" w:rsidRPr="000C6B3B" w:rsidRDefault="003F3692" w:rsidP="00E90657">
            <w:pPr>
              <w:pStyle w:val="Default"/>
              <w:rPr>
                <w:sz w:val="18"/>
                <w:szCs w:val="18"/>
                <w:lang w:val="en-GB"/>
              </w:rPr>
            </w:pPr>
            <w:r w:rsidRPr="000C6B3B">
              <w:rPr>
                <w:sz w:val="18"/>
                <w:szCs w:val="18"/>
                <w:lang w:val="en-GB"/>
              </w:rPr>
              <w:t xml:space="preserve">Standardized and automated reporting </w:t>
            </w:r>
          </w:p>
        </w:tc>
        <w:tc>
          <w:tcPr>
            <w:tcW w:w="1276" w:type="dxa"/>
          </w:tcPr>
          <w:p w14:paraId="4F7CBBA5" w14:textId="77777777" w:rsidR="003F3692" w:rsidRPr="000C6B3B" w:rsidRDefault="003F3692" w:rsidP="00E90657">
            <w:pPr>
              <w:pStyle w:val="Default"/>
              <w:rPr>
                <w:sz w:val="18"/>
                <w:szCs w:val="18"/>
                <w:lang w:val="en-GB"/>
              </w:rPr>
            </w:pPr>
            <w:r w:rsidRPr="000C6B3B">
              <w:rPr>
                <w:sz w:val="18"/>
                <w:szCs w:val="18"/>
                <w:lang w:val="en-GB"/>
              </w:rPr>
              <w:t xml:space="preserve">Shipboard </w:t>
            </w:r>
            <w:r w:rsidRPr="006B0D18">
              <w:rPr>
                <w:color w:val="auto"/>
                <w:sz w:val="18"/>
                <w:szCs w:val="18"/>
                <w:lang w:val="en-GB"/>
              </w:rPr>
              <w:t>user</w:t>
            </w:r>
          </w:p>
        </w:tc>
        <w:tc>
          <w:tcPr>
            <w:tcW w:w="1417" w:type="dxa"/>
          </w:tcPr>
          <w:p w14:paraId="7F377D88" w14:textId="77777777" w:rsidR="003F3692" w:rsidRPr="00437B56" w:rsidRDefault="003F3692" w:rsidP="00E90657">
            <w:pPr>
              <w:pStyle w:val="Default"/>
              <w:rPr>
                <w:color w:val="FF0000"/>
                <w:sz w:val="18"/>
                <w:szCs w:val="18"/>
                <w:lang w:val="en-GB"/>
              </w:rPr>
            </w:pPr>
            <w:r w:rsidRPr="00437B56">
              <w:rPr>
                <w:color w:val="FF0000"/>
                <w:sz w:val="18"/>
                <w:szCs w:val="18"/>
                <w:lang w:val="en-GB"/>
              </w:rPr>
              <w:t xml:space="preserve">Correctness, </w:t>
            </w:r>
            <w:r>
              <w:rPr>
                <w:color w:val="FF0000"/>
                <w:sz w:val="18"/>
                <w:szCs w:val="18"/>
                <w:lang w:val="en-GB"/>
              </w:rPr>
              <w:t>e</w:t>
            </w:r>
            <w:r w:rsidRPr="00437B56">
              <w:rPr>
                <w:color w:val="FF0000"/>
                <w:sz w:val="18"/>
                <w:szCs w:val="18"/>
                <w:lang w:val="en-GB"/>
              </w:rPr>
              <w:t>fficiency</w:t>
            </w:r>
          </w:p>
        </w:tc>
        <w:tc>
          <w:tcPr>
            <w:tcW w:w="4253" w:type="dxa"/>
          </w:tcPr>
          <w:p w14:paraId="0ED7CD62" w14:textId="77777777" w:rsidR="003F3692" w:rsidRPr="000C6B3B" w:rsidRDefault="003F3692" w:rsidP="00E90657">
            <w:pPr>
              <w:pStyle w:val="Default"/>
              <w:rPr>
                <w:sz w:val="18"/>
                <w:szCs w:val="18"/>
                <w:lang w:val="en-GB"/>
              </w:rPr>
            </w:pPr>
            <w:r w:rsidRPr="000C6B3B">
              <w:rPr>
                <w:sz w:val="18"/>
                <w:szCs w:val="18"/>
                <w:lang w:val="en-GB"/>
              </w:rPr>
              <w:t>Suboptimal performance or accident caused by distraction</w:t>
            </w:r>
            <w:r>
              <w:rPr>
                <w:sz w:val="18"/>
                <w:szCs w:val="18"/>
                <w:lang w:val="en-GB"/>
              </w:rPr>
              <w:t xml:space="preserve"> </w:t>
            </w:r>
            <w:r w:rsidRPr="000C6B3B">
              <w:rPr>
                <w:sz w:val="18"/>
                <w:szCs w:val="18"/>
                <w:lang w:val="en-GB"/>
              </w:rPr>
              <w:t>/</w:t>
            </w:r>
            <w:r>
              <w:rPr>
                <w:sz w:val="18"/>
                <w:szCs w:val="18"/>
                <w:lang w:val="en-GB"/>
              </w:rPr>
              <w:t xml:space="preserve"> </w:t>
            </w:r>
            <w:r w:rsidRPr="000C6B3B">
              <w:rPr>
                <w:sz w:val="18"/>
                <w:szCs w:val="18"/>
                <w:lang w:val="en-GB"/>
              </w:rPr>
              <w:t xml:space="preserve">high workload. </w:t>
            </w:r>
          </w:p>
        </w:tc>
        <w:tc>
          <w:tcPr>
            <w:tcW w:w="1559" w:type="dxa"/>
          </w:tcPr>
          <w:p w14:paraId="07EEEF90" w14:textId="77777777" w:rsidR="003F3692" w:rsidRPr="0063588D" w:rsidRDefault="003F3692" w:rsidP="00E90657">
            <w:pPr>
              <w:pStyle w:val="Default"/>
              <w:rPr>
                <w:sz w:val="14"/>
                <w:szCs w:val="14"/>
                <w:lang w:val="en-GB"/>
              </w:rPr>
            </w:pPr>
            <w:r w:rsidRPr="0063588D">
              <w:rPr>
                <w:sz w:val="14"/>
                <w:szCs w:val="14"/>
                <w:lang w:val="en-GB"/>
              </w:rPr>
              <w:t xml:space="preserve">140-Gte02 </w:t>
            </w:r>
          </w:p>
          <w:p w14:paraId="74691B4F" w14:textId="77777777" w:rsidR="003F3692" w:rsidRPr="0063588D" w:rsidRDefault="003F3692" w:rsidP="00E90657">
            <w:pPr>
              <w:pStyle w:val="Default"/>
              <w:rPr>
                <w:sz w:val="14"/>
                <w:szCs w:val="14"/>
                <w:lang w:val="en-GB"/>
              </w:rPr>
            </w:pPr>
            <w:r w:rsidRPr="0063588D">
              <w:rPr>
                <w:sz w:val="14"/>
                <w:szCs w:val="14"/>
                <w:lang w:val="en-GB"/>
              </w:rPr>
              <w:t xml:space="preserve">140-Gte03 </w:t>
            </w:r>
          </w:p>
          <w:p w14:paraId="7F49A825" w14:textId="77777777" w:rsidR="003F3692" w:rsidRPr="0063588D" w:rsidRDefault="003F3692" w:rsidP="00E90657">
            <w:pPr>
              <w:pStyle w:val="Default"/>
              <w:rPr>
                <w:color w:val="FF0000"/>
                <w:sz w:val="14"/>
                <w:szCs w:val="14"/>
                <w:lang w:val="en-GB"/>
              </w:rPr>
            </w:pPr>
            <w:r w:rsidRPr="0063588D">
              <w:rPr>
                <w:color w:val="FF0000"/>
                <w:sz w:val="14"/>
                <w:szCs w:val="14"/>
                <w:lang w:val="en-GB"/>
              </w:rPr>
              <w:t>140-Gop01</w:t>
            </w:r>
          </w:p>
        </w:tc>
      </w:tr>
      <w:tr w:rsidR="003F3692" w:rsidRPr="000C6B3B" w14:paraId="70B7BC0A" w14:textId="77777777" w:rsidTr="00E90657">
        <w:trPr>
          <w:cantSplit/>
          <w:trHeight w:val="460"/>
        </w:trPr>
        <w:tc>
          <w:tcPr>
            <w:tcW w:w="710" w:type="dxa"/>
          </w:tcPr>
          <w:p w14:paraId="5CBFA2E9" w14:textId="77777777" w:rsidR="003F3692" w:rsidRPr="00B6608C" w:rsidRDefault="003F3692" w:rsidP="00E90657">
            <w:pPr>
              <w:pStyle w:val="Default"/>
              <w:rPr>
                <w:sz w:val="16"/>
                <w:szCs w:val="16"/>
                <w:lang w:val="en-GB"/>
              </w:rPr>
            </w:pPr>
            <w:r w:rsidRPr="00B6608C">
              <w:rPr>
                <w:sz w:val="16"/>
                <w:szCs w:val="16"/>
                <w:lang w:val="en-GB"/>
              </w:rPr>
              <w:t xml:space="preserve">S2.2 </w:t>
            </w:r>
          </w:p>
        </w:tc>
        <w:tc>
          <w:tcPr>
            <w:tcW w:w="3544" w:type="dxa"/>
          </w:tcPr>
          <w:p w14:paraId="3ED9A0F5" w14:textId="77777777" w:rsidR="003F3692" w:rsidRPr="000C6B3B" w:rsidRDefault="003F3692">
            <w:pPr>
              <w:pStyle w:val="Default"/>
              <w:rPr>
                <w:rFonts w:eastAsia="Calibri" w:cs="Times New Roman"/>
                <w:sz w:val="18"/>
                <w:szCs w:val="18"/>
                <w:lang w:val="en-GB"/>
              </w:rPr>
              <w:pPrChange w:id="83" w:author="Alimchandani, Mahesh" w:date="2012-09-12T11:02:00Z">
                <w:pPr>
                  <w:pStyle w:val="Default"/>
                  <w:spacing w:after="200" w:line="276" w:lineRule="auto"/>
                </w:pPr>
              </w:pPrChange>
            </w:pPr>
            <w:r w:rsidRPr="000C6B3B">
              <w:rPr>
                <w:sz w:val="18"/>
                <w:szCs w:val="18"/>
                <w:lang w:val="en-GB"/>
              </w:rPr>
              <w:t xml:space="preserve">Automated collection of internal ship data </w:t>
            </w:r>
            <w:del w:id="84" w:author="Alimchandani, Mahesh" w:date="2012-09-12T11:02:00Z">
              <w:r w:rsidRPr="000C6B3B" w:rsidDel="006839F5">
                <w:rPr>
                  <w:sz w:val="18"/>
                  <w:szCs w:val="18"/>
                  <w:lang w:val="en-GB"/>
                </w:rPr>
                <w:delText xml:space="preserve">for </w:delText>
              </w:r>
            </w:del>
            <w:ins w:id="85" w:author="Alimchandani, Mahesh" w:date="2012-09-12T11:02:00Z">
              <w:r w:rsidR="006839F5">
                <w:rPr>
                  <w:sz w:val="18"/>
                  <w:szCs w:val="18"/>
                  <w:lang w:val="en-GB"/>
                </w:rPr>
                <w:t xml:space="preserve">to fulfil ship </w:t>
              </w:r>
            </w:ins>
            <w:r w:rsidRPr="000C6B3B">
              <w:rPr>
                <w:sz w:val="18"/>
                <w:szCs w:val="18"/>
                <w:lang w:val="en-GB"/>
              </w:rPr>
              <w:t>reporting</w:t>
            </w:r>
            <w:ins w:id="86" w:author="Alimchandani, Mahesh" w:date="2012-09-12T11:02:00Z">
              <w:r w:rsidR="006839F5">
                <w:rPr>
                  <w:sz w:val="18"/>
                  <w:szCs w:val="18"/>
                  <w:lang w:val="en-GB"/>
                </w:rPr>
                <w:t xml:space="preserve"> requirements </w:t>
              </w:r>
            </w:ins>
            <w:del w:id="87" w:author="Alimchandani, Mahesh" w:date="2012-09-12T11:02:00Z">
              <w:r w:rsidRPr="000C6B3B" w:rsidDel="006839F5">
                <w:rPr>
                  <w:sz w:val="18"/>
                  <w:szCs w:val="18"/>
                  <w:lang w:val="en-GB"/>
                </w:rPr>
                <w:delText xml:space="preserve"> </w:delText>
              </w:r>
            </w:del>
          </w:p>
        </w:tc>
        <w:tc>
          <w:tcPr>
            <w:tcW w:w="1984" w:type="dxa"/>
          </w:tcPr>
          <w:p w14:paraId="3E00A874" w14:textId="77777777" w:rsidR="003F3692" w:rsidRPr="000C6B3B" w:rsidRDefault="003F3692" w:rsidP="00E90657">
            <w:pPr>
              <w:pStyle w:val="Default"/>
              <w:rPr>
                <w:sz w:val="18"/>
                <w:szCs w:val="18"/>
                <w:lang w:val="en-GB"/>
              </w:rPr>
            </w:pPr>
            <w:r w:rsidRPr="000C6B3B">
              <w:rPr>
                <w:sz w:val="18"/>
                <w:szCs w:val="18"/>
                <w:lang w:val="en-GB"/>
              </w:rPr>
              <w:t>Standardized and automated reporting</w:t>
            </w:r>
            <w:r>
              <w:rPr>
                <w:color w:val="FF0000"/>
                <w:sz w:val="18"/>
                <w:szCs w:val="18"/>
                <w:lang w:val="en-GB"/>
              </w:rPr>
              <w:t>, r</w:t>
            </w:r>
            <w:r w:rsidRPr="00C30E0C">
              <w:rPr>
                <w:color w:val="FF0000"/>
                <w:sz w:val="18"/>
                <w:szCs w:val="18"/>
                <w:lang w:val="en-GB"/>
              </w:rPr>
              <w:t>eliability</w:t>
            </w:r>
            <w:r w:rsidRPr="000C6B3B">
              <w:rPr>
                <w:sz w:val="18"/>
                <w:szCs w:val="18"/>
                <w:lang w:val="en-GB"/>
              </w:rPr>
              <w:t xml:space="preserve"> </w:t>
            </w:r>
          </w:p>
        </w:tc>
        <w:tc>
          <w:tcPr>
            <w:tcW w:w="1276" w:type="dxa"/>
          </w:tcPr>
          <w:p w14:paraId="3A4B2EA0" w14:textId="77777777" w:rsidR="003F3692" w:rsidRPr="000C6B3B" w:rsidRDefault="003F3692" w:rsidP="00E90657">
            <w:pPr>
              <w:pStyle w:val="Default"/>
              <w:rPr>
                <w:sz w:val="18"/>
                <w:szCs w:val="18"/>
                <w:lang w:val="en-GB"/>
              </w:rPr>
            </w:pPr>
            <w:r w:rsidRPr="000C6B3B">
              <w:rPr>
                <w:sz w:val="18"/>
                <w:szCs w:val="18"/>
                <w:lang w:val="en-GB"/>
              </w:rPr>
              <w:t xml:space="preserve">Shipboard </w:t>
            </w:r>
            <w:r w:rsidRPr="006B0D18">
              <w:rPr>
                <w:color w:val="auto"/>
                <w:sz w:val="18"/>
                <w:szCs w:val="18"/>
                <w:lang w:val="en-GB"/>
              </w:rPr>
              <w:t>user</w:t>
            </w:r>
          </w:p>
        </w:tc>
        <w:tc>
          <w:tcPr>
            <w:tcW w:w="1417" w:type="dxa"/>
          </w:tcPr>
          <w:p w14:paraId="71488AB6" w14:textId="77777777" w:rsidR="003F3692" w:rsidRPr="008F3E35" w:rsidRDefault="003F3692" w:rsidP="00E90657">
            <w:pPr>
              <w:pStyle w:val="Default"/>
              <w:rPr>
                <w:color w:val="FF0000"/>
                <w:sz w:val="18"/>
                <w:szCs w:val="18"/>
                <w:lang w:val="en-GB"/>
              </w:rPr>
            </w:pPr>
            <w:r w:rsidRPr="008F3E35">
              <w:rPr>
                <w:color w:val="FF0000"/>
                <w:sz w:val="18"/>
                <w:szCs w:val="18"/>
                <w:lang w:val="en-GB"/>
              </w:rPr>
              <w:t xml:space="preserve">Correctness, </w:t>
            </w:r>
            <w:r>
              <w:rPr>
                <w:color w:val="FF0000"/>
                <w:sz w:val="18"/>
                <w:szCs w:val="18"/>
                <w:lang w:val="en-GB"/>
              </w:rPr>
              <w:t>e</w:t>
            </w:r>
            <w:r w:rsidRPr="008F3E35">
              <w:rPr>
                <w:color w:val="FF0000"/>
                <w:sz w:val="18"/>
                <w:szCs w:val="18"/>
                <w:lang w:val="en-GB"/>
              </w:rPr>
              <w:t>fficiency</w:t>
            </w:r>
          </w:p>
        </w:tc>
        <w:tc>
          <w:tcPr>
            <w:tcW w:w="4253" w:type="dxa"/>
          </w:tcPr>
          <w:p w14:paraId="06FE591D" w14:textId="77777777" w:rsidR="003F3692" w:rsidRPr="000C6B3B" w:rsidRDefault="003F3692" w:rsidP="00E90657">
            <w:pPr>
              <w:pStyle w:val="Default"/>
              <w:rPr>
                <w:sz w:val="18"/>
                <w:szCs w:val="18"/>
                <w:lang w:val="en-GB"/>
              </w:rPr>
            </w:pPr>
            <w:r w:rsidRPr="000C6B3B">
              <w:rPr>
                <w:sz w:val="18"/>
                <w:szCs w:val="18"/>
                <w:lang w:val="en-GB"/>
              </w:rPr>
              <w:t>Suboptimal performance or accident due to distraction</w:t>
            </w:r>
            <w:r>
              <w:rPr>
                <w:sz w:val="18"/>
                <w:szCs w:val="18"/>
                <w:lang w:val="en-GB"/>
              </w:rPr>
              <w:t xml:space="preserve"> </w:t>
            </w:r>
            <w:r w:rsidRPr="000C6B3B">
              <w:rPr>
                <w:sz w:val="18"/>
                <w:szCs w:val="18"/>
                <w:lang w:val="en-GB"/>
              </w:rPr>
              <w:t xml:space="preserve">/ high workload. </w:t>
            </w:r>
          </w:p>
        </w:tc>
        <w:tc>
          <w:tcPr>
            <w:tcW w:w="1559" w:type="dxa"/>
          </w:tcPr>
          <w:p w14:paraId="66AD5DB6" w14:textId="77777777" w:rsidR="003F3692" w:rsidRPr="0063588D" w:rsidRDefault="003F3692" w:rsidP="00E90657">
            <w:pPr>
              <w:pStyle w:val="Default"/>
              <w:rPr>
                <w:sz w:val="14"/>
                <w:szCs w:val="14"/>
                <w:lang w:val="en-GB"/>
              </w:rPr>
            </w:pPr>
            <w:r w:rsidRPr="0063588D">
              <w:rPr>
                <w:sz w:val="14"/>
                <w:szCs w:val="14"/>
                <w:lang w:val="en-GB"/>
              </w:rPr>
              <w:t xml:space="preserve">140-Gte04 </w:t>
            </w:r>
          </w:p>
          <w:p w14:paraId="23F10774" w14:textId="77777777" w:rsidR="003F3692" w:rsidRPr="0063588D" w:rsidRDefault="003F3692" w:rsidP="00E90657">
            <w:pPr>
              <w:pStyle w:val="Default"/>
              <w:rPr>
                <w:color w:val="FF0000"/>
                <w:sz w:val="14"/>
                <w:szCs w:val="14"/>
                <w:lang w:val="en-GB"/>
              </w:rPr>
            </w:pPr>
            <w:r w:rsidRPr="0063588D">
              <w:rPr>
                <w:color w:val="FF0000"/>
                <w:sz w:val="14"/>
                <w:szCs w:val="14"/>
                <w:lang w:val="en-GB"/>
              </w:rPr>
              <w:t>140-Gre05</w:t>
            </w:r>
          </w:p>
        </w:tc>
      </w:tr>
      <w:tr w:rsidR="003F3692" w:rsidRPr="003150EC" w14:paraId="58A4CC46" w14:textId="77777777" w:rsidTr="00E90657">
        <w:trPr>
          <w:cantSplit/>
          <w:trHeight w:val="984"/>
        </w:trPr>
        <w:tc>
          <w:tcPr>
            <w:tcW w:w="710" w:type="dxa"/>
          </w:tcPr>
          <w:p w14:paraId="53B5AFBC" w14:textId="77777777" w:rsidR="003F3692" w:rsidRPr="00B6608C" w:rsidRDefault="003F3692" w:rsidP="00E90657">
            <w:pPr>
              <w:pStyle w:val="Default"/>
              <w:rPr>
                <w:sz w:val="16"/>
                <w:szCs w:val="16"/>
                <w:lang w:val="en-GB"/>
              </w:rPr>
            </w:pPr>
            <w:r w:rsidRPr="00B6608C">
              <w:rPr>
                <w:sz w:val="16"/>
                <w:szCs w:val="16"/>
                <w:lang w:val="en-GB"/>
              </w:rPr>
              <w:t xml:space="preserve">S2.3 </w:t>
            </w:r>
          </w:p>
        </w:tc>
        <w:tc>
          <w:tcPr>
            <w:tcW w:w="3544" w:type="dxa"/>
          </w:tcPr>
          <w:p w14:paraId="7C23B2E8" w14:textId="77777777" w:rsidR="003F3692" w:rsidRPr="000C6B3B" w:rsidRDefault="003F3692">
            <w:pPr>
              <w:pStyle w:val="Default"/>
              <w:rPr>
                <w:rFonts w:eastAsia="Calibri" w:cs="Times New Roman"/>
                <w:sz w:val="18"/>
                <w:szCs w:val="18"/>
                <w:lang w:val="en-GB"/>
              </w:rPr>
              <w:pPrChange w:id="88" w:author="Alimchandani, Mahesh" w:date="2012-09-12T11:03:00Z">
                <w:pPr>
                  <w:pStyle w:val="Default"/>
                  <w:spacing w:after="200" w:line="276" w:lineRule="auto"/>
                </w:pPr>
              </w:pPrChange>
            </w:pPr>
            <w:r w:rsidRPr="000C6B3B">
              <w:rPr>
                <w:sz w:val="18"/>
                <w:szCs w:val="18"/>
                <w:lang w:val="en-GB"/>
              </w:rPr>
              <w:t>Automated or semi-automated digital distribution</w:t>
            </w:r>
            <w:r>
              <w:rPr>
                <w:sz w:val="18"/>
                <w:szCs w:val="18"/>
                <w:lang w:val="en-GB"/>
              </w:rPr>
              <w:t xml:space="preserve"> </w:t>
            </w:r>
            <w:r w:rsidRPr="000C6B3B">
              <w:rPr>
                <w:sz w:val="18"/>
                <w:szCs w:val="18"/>
                <w:lang w:val="en-GB"/>
              </w:rPr>
              <w:t>/</w:t>
            </w:r>
            <w:r>
              <w:rPr>
                <w:sz w:val="18"/>
                <w:szCs w:val="18"/>
                <w:lang w:val="en-GB"/>
              </w:rPr>
              <w:t xml:space="preserve"> </w:t>
            </w:r>
            <w:r w:rsidRPr="000C6B3B">
              <w:rPr>
                <w:sz w:val="18"/>
                <w:szCs w:val="18"/>
                <w:lang w:val="en-GB"/>
              </w:rPr>
              <w:t xml:space="preserve">communication of required reportable information, including both "static" </w:t>
            </w:r>
            <w:del w:id="89" w:author="Alimchandani, Mahesh" w:date="2012-09-12T11:03:00Z">
              <w:r w:rsidRPr="000C6B3B" w:rsidDel="0082685B">
                <w:rPr>
                  <w:sz w:val="18"/>
                  <w:szCs w:val="18"/>
                  <w:lang w:val="en-GB"/>
                </w:rPr>
                <w:delText xml:space="preserve">documentation </w:delText>
              </w:r>
            </w:del>
            <w:ins w:id="90" w:author="Alimchandani, Mahesh" w:date="2012-09-12T11:03:00Z">
              <w:r w:rsidR="0082685B">
                <w:rPr>
                  <w:sz w:val="18"/>
                  <w:szCs w:val="18"/>
                  <w:lang w:val="en-GB"/>
                </w:rPr>
                <w:t>?</w:t>
              </w:r>
            </w:ins>
            <w:r w:rsidRPr="000C6B3B">
              <w:rPr>
                <w:sz w:val="18"/>
                <w:szCs w:val="18"/>
                <w:lang w:val="en-GB"/>
              </w:rPr>
              <w:t xml:space="preserve">and dynamic information </w:t>
            </w:r>
          </w:p>
        </w:tc>
        <w:tc>
          <w:tcPr>
            <w:tcW w:w="1984" w:type="dxa"/>
          </w:tcPr>
          <w:p w14:paraId="009378E7" w14:textId="77777777" w:rsidR="003F3692" w:rsidRPr="000C6B3B" w:rsidRDefault="003F3692" w:rsidP="00E90657">
            <w:pPr>
              <w:pStyle w:val="Default"/>
              <w:rPr>
                <w:sz w:val="18"/>
                <w:szCs w:val="18"/>
                <w:lang w:val="en-GB"/>
              </w:rPr>
            </w:pPr>
            <w:r w:rsidRPr="000C6B3B">
              <w:rPr>
                <w:sz w:val="18"/>
                <w:szCs w:val="18"/>
                <w:lang w:val="en-GB"/>
              </w:rPr>
              <w:t>Standardized and automated reporting</w:t>
            </w:r>
            <w:r>
              <w:rPr>
                <w:color w:val="FF0000"/>
                <w:sz w:val="18"/>
                <w:szCs w:val="18"/>
                <w:lang w:val="en-GB"/>
              </w:rPr>
              <w:t>, r</w:t>
            </w:r>
            <w:r w:rsidRPr="00C30E0C">
              <w:rPr>
                <w:color w:val="FF0000"/>
                <w:sz w:val="18"/>
                <w:szCs w:val="18"/>
                <w:lang w:val="en-GB"/>
              </w:rPr>
              <w:t>eliability</w:t>
            </w:r>
          </w:p>
        </w:tc>
        <w:tc>
          <w:tcPr>
            <w:tcW w:w="1276" w:type="dxa"/>
          </w:tcPr>
          <w:p w14:paraId="3491EAE5" w14:textId="77777777" w:rsidR="003F3692" w:rsidRPr="000C6B3B" w:rsidRDefault="003F3692" w:rsidP="00E90657">
            <w:pPr>
              <w:pStyle w:val="Default"/>
              <w:rPr>
                <w:sz w:val="18"/>
                <w:szCs w:val="18"/>
                <w:lang w:val="en-GB"/>
              </w:rPr>
            </w:pPr>
            <w:r w:rsidRPr="000C6B3B">
              <w:rPr>
                <w:sz w:val="18"/>
                <w:szCs w:val="18"/>
                <w:lang w:val="en-GB"/>
              </w:rPr>
              <w:t xml:space="preserve">Shipboard </w:t>
            </w:r>
            <w:r w:rsidRPr="006B0D18">
              <w:rPr>
                <w:color w:val="auto"/>
                <w:sz w:val="18"/>
                <w:szCs w:val="18"/>
                <w:lang w:val="en-GB"/>
              </w:rPr>
              <w:t>user</w:t>
            </w:r>
          </w:p>
        </w:tc>
        <w:tc>
          <w:tcPr>
            <w:tcW w:w="1417" w:type="dxa"/>
          </w:tcPr>
          <w:p w14:paraId="5CED16C7" w14:textId="77777777" w:rsidR="003F3692" w:rsidRPr="00C30E0C" w:rsidRDefault="003F3692" w:rsidP="00E90657">
            <w:pPr>
              <w:pStyle w:val="Default"/>
              <w:rPr>
                <w:color w:val="FF0000"/>
                <w:sz w:val="18"/>
                <w:szCs w:val="18"/>
                <w:lang w:val="en-GB"/>
              </w:rPr>
            </w:pPr>
            <w:r w:rsidRPr="00C30E0C">
              <w:rPr>
                <w:color w:val="FF0000"/>
                <w:sz w:val="18"/>
                <w:szCs w:val="18"/>
                <w:lang w:val="en-GB"/>
              </w:rPr>
              <w:t xml:space="preserve">Correctness, </w:t>
            </w:r>
            <w:r>
              <w:rPr>
                <w:color w:val="FF0000"/>
                <w:sz w:val="18"/>
                <w:szCs w:val="18"/>
                <w:lang w:val="en-GB"/>
              </w:rPr>
              <w:t>e</w:t>
            </w:r>
            <w:r w:rsidRPr="008F3E35">
              <w:rPr>
                <w:color w:val="FF0000"/>
                <w:sz w:val="18"/>
                <w:szCs w:val="18"/>
                <w:lang w:val="en-GB"/>
              </w:rPr>
              <w:t>fficiency</w:t>
            </w:r>
          </w:p>
        </w:tc>
        <w:tc>
          <w:tcPr>
            <w:tcW w:w="4253" w:type="dxa"/>
          </w:tcPr>
          <w:p w14:paraId="0E8FAF7E" w14:textId="77777777" w:rsidR="003F3692" w:rsidRPr="000C6B3B" w:rsidRDefault="003F3692" w:rsidP="00E90657">
            <w:pPr>
              <w:pStyle w:val="Default"/>
              <w:rPr>
                <w:sz w:val="18"/>
                <w:szCs w:val="18"/>
                <w:lang w:val="en-GB"/>
              </w:rPr>
            </w:pPr>
            <w:r w:rsidRPr="000C6B3B">
              <w:rPr>
                <w:sz w:val="18"/>
                <w:szCs w:val="18"/>
                <w:lang w:val="en-GB"/>
              </w:rPr>
              <w:t>Suboptimal performance or accident due to distraction</w:t>
            </w:r>
            <w:r>
              <w:rPr>
                <w:sz w:val="18"/>
                <w:szCs w:val="18"/>
                <w:lang w:val="en-GB"/>
              </w:rPr>
              <w:t xml:space="preserve"> </w:t>
            </w:r>
            <w:r w:rsidRPr="000C6B3B">
              <w:rPr>
                <w:sz w:val="18"/>
                <w:szCs w:val="18"/>
                <w:lang w:val="en-GB"/>
              </w:rPr>
              <w:t xml:space="preserve">/ high workload. </w:t>
            </w:r>
          </w:p>
        </w:tc>
        <w:tc>
          <w:tcPr>
            <w:tcW w:w="1559" w:type="dxa"/>
          </w:tcPr>
          <w:p w14:paraId="394C32D1" w14:textId="77777777" w:rsidR="003F3692" w:rsidRPr="0063588D" w:rsidRDefault="003F3692" w:rsidP="00E90657">
            <w:pPr>
              <w:pStyle w:val="Default"/>
              <w:rPr>
                <w:sz w:val="14"/>
                <w:szCs w:val="14"/>
              </w:rPr>
            </w:pPr>
            <w:r w:rsidRPr="0063588D">
              <w:rPr>
                <w:sz w:val="14"/>
                <w:szCs w:val="14"/>
              </w:rPr>
              <w:t xml:space="preserve">140-Gte01 </w:t>
            </w:r>
          </w:p>
          <w:p w14:paraId="3B463EB0" w14:textId="77777777" w:rsidR="003F3692" w:rsidRPr="0063588D" w:rsidRDefault="003F3692" w:rsidP="00E90657">
            <w:pPr>
              <w:pStyle w:val="Default"/>
              <w:rPr>
                <w:sz w:val="14"/>
                <w:szCs w:val="14"/>
              </w:rPr>
            </w:pPr>
            <w:r w:rsidRPr="0063588D">
              <w:rPr>
                <w:sz w:val="14"/>
                <w:szCs w:val="14"/>
              </w:rPr>
              <w:t xml:space="preserve">140-Gte02 </w:t>
            </w:r>
          </w:p>
          <w:p w14:paraId="10DFB9B6" w14:textId="77777777" w:rsidR="003F3692" w:rsidRPr="0063588D" w:rsidRDefault="003F3692" w:rsidP="00E90657">
            <w:pPr>
              <w:pStyle w:val="Default"/>
              <w:rPr>
                <w:sz w:val="14"/>
                <w:szCs w:val="14"/>
              </w:rPr>
            </w:pPr>
            <w:r w:rsidRPr="0063588D">
              <w:rPr>
                <w:sz w:val="14"/>
                <w:szCs w:val="14"/>
              </w:rPr>
              <w:t xml:space="preserve">140-Gte03 </w:t>
            </w:r>
          </w:p>
          <w:p w14:paraId="71E43170" w14:textId="77777777" w:rsidR="003F3692" w:rsidRPr="0063588D" w:rsidRDefault="003F3692" w:rsidP="00E90657">
            <w:pPr>
              <w:pStyle w:val="Default"/>
              <w:rPr>
                <w:sz w:val="14"/>
                <w:szCs w:val="14"/>
              </w:rPr>
            </w:pPr>
            <w:r w:rsidRPr="0063588D">
              <w:rPr>
                <w:sz w:val="14"/>
                <w:szCs w:val="14"/>
              </w:rPr>
              <w:t xml:space="preserve">140-Gre04 </w:t>
            </w:r>
          </w:p>
          <w:p w14:paraId="5A4989FA" w14:textId="77777777" w:rsidR="003F3692" w:rsidRPr="0063588D" w:rsidRDefault="003F3692" w:rsidP="00E90657">
            <w:pPr>
              <w:pStyle w:val="Default"/>
              <w:rPr>
                <w:sz w:val="14"/>
                <w:szCs w:val="14"/>
              </w:rPr>
            </w:pPr>
            <w:r w:rsidRPr="0063588D">
              <w:rPr>
                <w:sz w:val="14"/>
                <w:szCs w:val="14"/>
              </w:rPr>
              <w:t xml:space="preserve">140-Gre05 </w:t>
            </w:r>
          </w:p>
          <w:p w14:paraId="523F1210" w14:textId="77777777" w:rsidR="003F3692" w:rsidRPr="003F3692" w:rsidRDefault="003F3692" w:rsidP="00E90657">
            <w:pPr>
              <w:pStyle w:val="Default"/>
              <w:rPr>
                <w:sz w:val="14"/>
                <w:szCs w:val="14"/>
              </w:rPr>
            </w:pPr>
            <w:r w:rsidRPr="003F3692">
              <w:rPr>
                <w:sz w:val="14"/>
                <w:szCs w:val="14"/>
              </w:rPr>
              <w:t xml:space="preserve">140-Gop01 </w:t>
            </w:r>
          </w:p>
        </w:tc>
      </w:tr>
      <w:tr w:rsidR="003F3692" w:rsidRPr="000C6B3B" w14:paraId="3011CB98" w14:textId="77777777" w:rsidTr="00E90657">
        <w:trPr>
          <w:cantSplit/>
          <w:trHeight w:val="766"/>
        </w:trPr>
        <w:tc>
          <w:tcPr>
            <w:tcW w:w="710" w:type="dxa"/>
          </w:tcPr>
          <w:p w14:paraId="453D78D0" w14:textId="77777777" w:rsidR="003F3692" w:rsidRPr="00B6608C" w:rsidRDefault="003F3692" w:rsidP="00E90657">
            <w:pPr>
              <w:pStyle w:val="Default"/>
              <w:rPr>
                <w:sz w:val="16"/>
                <w:szCs w:val="16"/>
                <w:lang w:val="en-GB"/>
              </w:rPr>
            </w:pPr>
            <w:r w:rsidRPr="00B6608C">
              <w:rPr>
                <w:sz w:val="16"/>
                <w:szCs w:val="16"/>
                <w:lang w:val="en-GB"/>
              </w:rPr>
              <w:t xml:space="preserve">S2.4 </w:t>
            </w:r>
          </w:p>
        </w:tc>
        <w:tc>
          <w:tcPr>
            <w:tcW w:w="3544" w:type="dxa"/>
          </w:tcPr>
          <w:p w14:paraId="6250A62B" w14:textId="77777777" w:rsidR="003F3692" w:rsidRPr="000C6B3B" w:rsidRDefault="003F3692" w:rsidP="00E90657">
            <w:pPr>
              <w:pStyle w:val="Default"/>
              <w:rPr>
                <w:sz w:val="18"/>
                <w:szCs w:val="18"/>
                <w:lang w:val="en-GB"/>
              </w:rPr>
            </w:pPr>
            <w:r w:rsidRPr="000C6B3B">
              <w:rPr>
                <w:sz w:val="18"/>
                <w:szCs w:val="18"/>
                <w:lang w:val="en-GB"/>
              </w:rPr>
              <w:t xml:space="preserve">All national reporting requirements to apply standardized digital reporting formats based on IMO FAL forms and SN.1/Circ.289 </w:t>
            </w:r>
          </w:p>
        </w:tc>
        <w:tc>
          <w:tcPr>
            <w:tcW w:w="1984" w:type="dxa"/>
          </w:tcPr>
          <w:p w14:paraId="4B039AF5" w14:textId="77777777" w:rsidR="003F3692" w:rsidRPr="000C6B3B" w:rsidRDefault="003F3692" w:rsidP="00E90657">
            <w:pPr>
              <w:pStyle w:val="Default"/>
              <w:rPr>
                <w:sz w:val="18"/>
                <w:szCs w:val="18"/>
                <w:lang w:val="en-GB"/>
              </w:rPr>
            </w:pPr>
            <w:r w:rsidRPr="000C6B3B">
              <w:rPr>
                <w:sz w:val="18"/>
                <w:szCs w:val="18"/>
                <w:lang w:val="en-GB"/>
              </w:rPr>
              <w:t>Standardized</w:t>
            </w:r>
            <w:r>
              <w:rPr>
                <w:sz w:val="18"/>
                <w:szCs w:val="18"/>
                <w:lang w:val="en-GB"/>
              </w:rPr>
              <w:t xml:space="preserve"> and automated reporting</w:t>
            </w:r>
            <w:r>
              <w:rPr>
                <w:color w:val="FF0000"/>
                <w:sz w:val="18"/>
                <w:szCs w:val="18"/>
                <w:lang w:val="en-GB"/>
              </w:rPr>
              <w:t>, usability</w:t>
            </w:r>
          </w:p>
        </w:tc>
        <w:tc>
          <w:tcPr>
            <w:tcW w:w="1276" w:type="dxa"/>
          </w:tcPr>
          <w:p w14:paraId="645C92F3" w14:textId="77777777" w:rsidR="003F3692" w:rsidRPr="000C6B3B" w:rsidRDefault="003F3692" w:rsidP="00E90657">
            <w:pPr>
              <w:pStyle w:val="Default"/>
              <w:rPr>
                <w:sz w:val="18"/>
                <w:szCs w:val="18"/>
                <w:lang w:val="en-GB"/>
              </w:rPr>
            </w:pPr>
            <w:r w:rsidRPr="000C6B3B">
              <w:rPr>
                <w:sz w:val="18"/>
                <w:szCs w:val="18"/>
                <w:lang w:val="en-GB"/>
              </w:rPr>
              <w:t xml:space="preserve">Shipboard </w:t>
            </w:r>
            <w:r w:rsidRPr="006B0D18">
              <w:rPr>
                <w:color w:val="auto"/>
                <w:sz w:val="18"/>
                <w:szCs w:val="18"/>
                <w:lang w:val="en-GB"/>
              </w:rPr>
              <w:t>user</w:t>
            </w:r>
          </w:p>
        </w:tc>
        <w:tc>
          <w:tcPr>
            <w:tcW w:w="1417" w:type="dxa"/>
          </w:tcPr>
          <w:p w14:paraId="4E7E6E56" w14:textId="77777777" w:rsidR="003F3692" w:rsidRPr="000C6B3B" w:rsidRDefault="003F3692" w:rsidP="00E90657">
            <w:pPr>
              <w:pStyle w:val="Default"/>
              <w:rPr>
                <w:sz w:val="18"/>
                <w:szCs w:val="18"/>
                <w:lang w:val="en-GB"/>
              </w:rPr>
            </w:pPr>
            <w:r w:rsidRPr="00C30E0C">
              <w:rPr>
                <w:color w:val="FF0000"/>
                <w:sz w:val="18"/>
                <w:szCs w:val="18"/>
                <w:lang w:val="en-GB"/>
              </w:rPr>
              <w:t xml:space="preserve">Correctness, </w:t>
            </w:r>
            <w:r>
              <w:rPr>
                <w:color w:val="FF0000"/>
                <w:sz w:val="18"/>
                <w:szCs w:val="18"/>
                <w:lang w:val="en-GB"/>
              </w:rPr>
              <w:t>r</w:t>
            </w:r>
            <w:r w:rsidRPr="00C30E0C">
              <w:rPr>
                <w:color w:val="FF0000"/>
                <w:sz w:val="18"/>
                <w:szCs w:val="18"/>
                <w:lang w:val="en-GB"/>
              </w:rPr>
              <w:t>eliability</w:t>
            </w:r>
          </w:p>
        </w:tc>
        <w:tc>
          <w:tcPr>
            <w:tcW w:w="4253" w:type="dxa"/>
          </w:tcPr>
          <w:p w14:paraId="635BAEF5" w14:textId="77777777" w:rsidR="003F3692" w:rsidRPr="000C6B3B" w:rsidRDefault="003F3692" w:rsidP="00E90657">
            <w:pPr>
              <w:pStyle w:val="Default"/>
              <w:rPr>
                <w:sz w:val="18"/>
                <w:szCs w:val="18"/>
                <w:lang w:val="en-GB"/>
              </w:rPr>
            </w:pPr>
            <w:r w:rsidRPr="000C6B3B">
              <w:rPr>
                <w:sz w:val="18"/>
                <w:szCs w:val="18"/>
                <w:lang w:val="en-GB"/>
              </w:rPr>
              <w:t>Suboptimal performance or accident due to distraction</w:t>
            </w:r>
            <w:r>
              <w:rPr>
                <w:sz w:val="18"/>
                <w:szCs w:val="18"/>
                <w:lang w:val="en-GB"/>
              </w:rPr>
              <w:t xml:space="preserve"> </w:t>
            </w:r>
            <w:r w:rsidRPr="000C6B3B">
              <w:rPr>
                <w:sz w:val="18"/>
                <w:szCs w:val="18"/>
                <w:lang w:val="en-GB"/>
              </w:rPr>
              <w:t xml:space="preserve">/ high workload. </w:t>
            </w:r>
          </w:p>
        </w:tc>
        <w:tc>
          <w:tcPr>
            <w:tcW w:w="1559" w:type="dxa"/>
          </w:tcPr>
          <w:p w14:paraId="4F53E56A" w14:textId="77777777" w:rsidR="003F3692" w:rsidRPr="0063588D" w:rsidRDefault="003F3692" w:rsidP="00E90657">
            <w:pPr>
              <w:pStyle w:val="Default"/>
              <w:rPr>
                <w:sz w:val="14"/>
                <w:szCs w:val="14"/>
              </w:rPr>
            </w:pPr>
            <w:r w:rsidRPr="0063588D">
              <w:rPr>
                <w:sz w:val="14"/>
                <w:szCs w:val="14"/>
              </w:rPr>
              <w:t xml:space="preserve">111-Gte02 </w:t>
            </w:r>
          </w:p>
          <w:p w14:paraId="6094E960" w14:textId="77777777" w:rsidR="003F3692" w:rsidRPr="0063588D" w:rsidRDefault="003F3692" w:rsidP="00E90657">
            <w:pPr>
              <w:pStyle w:val="Default"/>
              <w:rPr>
                <w:sz w:val="14"/>
                <w:szCs w:val="14"/>
              </w:rPr>
            </w:pPr>
            <w:r w:rsidRPr="0063588D">
              <w:rPr>
                <w:sz w:val="14"/>
                <w:szCs w:val="14"/>
              </w:rPr>
              <w:t xml:space="preserve">140-Gre04 </w:t>
            </w:r>
          </w:p>
          <w:p w14:paraId="4BC9E7DC" w14:textId="77777777" w:rsidR="003F3692" w:rsidRPr="0063588D" w:rsidRDefault="003F3692" w:rsidP="00E90657">
            <w:pPr>
              <w:pStyle w:val="Default"/>
              <w:rPr>
                <w:sz w:val="14"/>
                <w:szCs w:val="14"/>
              </w:rPr>
            </w:pPr>
            <w:r w:rsidRPr="0063588D">
              <w:rPr>
                <w:sz w:val="14"/>
                <w:szCs w:val="14"/>
              </w:rPr>
              <w:t xml:space="preserve">140-Gre05 </w:t>
            </w:r>
          </w:p>
          <w:p w14:paraId="1BD0B08D" w14:textId="77777777" w:rsidR="003F3692" w:rsidRPr="006B0D18" w:rsidRDefault="003F3692" w:rsidP="00E90657">
            <w:pPr>
              <w:pStyle w:val="Default"/>
              <w:rPr>
                <w:sz w:val="14"/>
                <w:szCs w:val="14"/>
              </w:rPr>
            </w:pPr>
            <w:r w:rsidRPr="0063588D">
              <w:rPr>
                <w:sz w:val="14"/>
                <w:szCs w:val="14"/>
              </w:rPr>
              <w:t xml:space="preserve">140-Gop01 </w:t>
            </w:r>
          </w:p>
        </w:tc>
      </w:tr>
    </w:tbl>
    <w:p w14:paraId="35BC4CCD" w14:textId="77777777" w:rsidR="003F3692" w:rsidRPr="000C6B3B" w:rsidRDefault="003F3692" w:rsidP="003F3692">
      <w:r w:rsidRPr="000C6B3B">
        <w:t>..</w:t>
      </w:r>
    </w:p>
    <w:p w14:paraId="13DB325C" w14:textId="77777777" w:rsidR="003F3692" w:rsidRDefault="003F3692" w:rsidP="003F3692">
      <w:pPr>
        <w:autoSpaceDE w:val="0"/>
        <w:autoSpaceDN w:val="0"/>
        <w:adjustRightInd w:val="0"/>
        <w:rPr>
          <w:rFonts w:ascii="Arial" w:hAnsi="Arial" w:cs="Arial"/>
          <w:b/>
          <w:sz w:val="24"/>
          <w:szCs w:val="24"/>
        </w:rPr>
      </w:pPr>
    </w:p>
    <w:p w14:paraId="5B27BDC0" w14:textId="77777777" w:rsidR="003F3692" w:rsidRDefault="003F3692" w:rsidP="003F3692">
      <w:pPr>
        <w:autoSpaceDE w:val="0"/>
        <w:autoSpaceDN w:val="0"/>
        <w:adjustRightInd w:val="0"/>
        <w:rPr>
          <w:rFonts w:ascii="Arial" w:hAnsi="Arial" w:cs="Arial"/>
          <w:b/>
          <w:sz w:val="24"/>
          <w:szCs w:val="24"/>
        </w:rPr>
      </w:pPr>
    </w:p>
    <w:p w14:paraId="1EA74FC9" w14:textId="77777777" w:rsidR="003F3692" w:rsidRDefault="003F3692" w:rsidP="003F3692">
      <w:pPr>
        <w:autoSpaceDE w:val="0"/>
        <w:autoSpaceDN w:val="0"/>
        <w:adjustRightInd w:val="0"/>
        <w:rPr>
          <w:rFonts w:ascii="Arial" w:hAnsi="Arial" w:cs="Arial"/>
          <w:b/>
          <w:sz w:val="24"/>
          <w:szCs w:val="24"/>
        </w:rPr>
      </w:pPr>
    </w:p>
    <w:p w14:paraId="13AC8E1D" w14:textId="77777777" w:rsidR="003F3692" w:rsidRDefault="003F3692" w:rsidP="003F3692">
      <w:pPr>
        <w:autoSpaceDE w:val="0"/>
        <w:autoSpaceDN w:val="0"/>
        <w:adjustRightInd w:val="0"/>
        <w:rPr>
          <w:rFonts w:ascii="Arial" w:hAnsi="Arial" w:cs="Arial"/>
          <w:b/>
          <w:sz w:val="24"/>
          <w:szCs w:val="24"/>
        </w:rPr>
      </w:pPr>
    </w:p>
    <w:p w14:paraId="5DD4BBEF" w14:textId="77777777" w:rsidR="003F3692" w:rsidRDefault="003F3692" w:rsidP="003F3692">
      <w:pPr>
        <w:autoSpaceDE w:val="0"/>
        <w:autoSpaceDN w:val="0"/>
        <w:adjustRightInd w:val="0"/>
        <w:rPr>
          <w:rFonts w:ascii="Arial" w:hAnsi="Arial" w:cs="Arial"/>
          <w:b/>
          <w:sz w:val="24"/>
          <w:szCs w:val="24"/>
        </w:rPr>
      </w:pPr>
    </w:p>
    <w:tbl>
      <w:tblPr>
        <w:tblStyle w:val="TableGrid"/>
        <w:tblW w:w="14743" w:type="dxa"/>
        <w:tblInd w:w="-369" w:type="dxa"/>
        <w:tblLayout w:type="fixed"/>
        <w:tblCellMar>
          <w:top w:w="85" w:type="dxa"/>
          <w:left w:w="57" w:type="dxa"/>
          <w:bottom w:w="85" w:type="dxa"/>
          <w:right w:w="57" w:type="dxa"/>
        </w:tblCellMar>
        <w:tblLook w:val="04A0" w:firstRow="1" w:lastRow="0" w:firstColumn="1" w:lastColumn="0" w:noHBand="0" w:noVBand="1"/>
      </w:tblPr>
      <w:tblGrid>
        <w:gridCol w:w="710"/>
        <w:gridCol w:w="3544"/>
        <w:gridCol w:w="1984"/>
        <w:gridCol w:w="1276"/>
        <w:gridCol w:w="1417"/>
        <w:gridCol w:w="4253"/>
        <w:gridCol w:w="1559"/>
      </w:tblGrid>
      <w:tr w:rsidR="003F3692" w:rsidRPr="003B1D55" w14:paraId="079EC54E" w14:textId="77777777" w:rsidTr="00E90657">
        <w:tc>
          <w:tcPr>
            <w:tcW w:w="710" w:type="dxa"/>
            <w:shd w:val="clear" w:color="auto" w:fill="00B0F0"/>
            <w:vAlign w:val="center"/>
          </w:tcPr>
          <w:p w14:paraId="453AB204" w14:textId="77777777" w:rsidR="003F3692" w:rsidRPr="003B1D55" w:rsidRDefault="003F3692" w:rsidP="00E90657">
            <w:pPr>
              <w:pStyle w:val="NoSpacing"/>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color w:val="FFFFFF" w:themeColor="background1"/>
                <w:sz w:val="18"/>
                <w:szCs w:val="18"/>
                <w:lang w:val="en-GB"/>
              </w:rPr>
              <w:t>No.</w:t>
            </w:r>
          </w:p>
        </w:tc>
        <w:tc>
          <w:tcPr>
            <w:tcW w:w="3544" w:type="dxa"/>
            <w:shd w:val="clear" w:color="auto" w:fill="00B0F0"/>
            <w:vAlign w:val="center"/>
          </w:tcPr>
          <w:p w14:paraId="77CC1665"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Short description</w:t>
            </w:r>
          </w:p>
        </w:tc>
        <w:tc>
          <w:tcPr>
            <w:tcW w:w="1984" w:type="dxa"/>
            <w:shd w:val="clear" w:color="auto" w:fill="00B0F0"/>
            <w:vAlign w:val="center"/>
          </w:tcPr>
          <w:p w14:paraId="6B8423D0"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Primary user need</w:t>
            </w:r>
          </w:p>
        </w:tc>
        <w:tc>
          <w:tcPr>
            <w:tcW w:w="1276" w:type="dxa"/>
            <w:shd w:val="clear" w:color="auto" w:fill="00B0F0"/>
            <w:vAlign w:val="center"/>
          </w:tcPr>
          <w:p w14:paraId="475EDDF8"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User type</w:t>
            </w:r>
          </w:p>
        </w:tc>
        <w:tc>
          <w:tcPr>
            <w:tcW w:w="1417" w:type="dxa"/>
            <w:shd w:val="clear" w:color="auto" w:fill="00B0F0"/>
            <w:vAlign w:val="center"/>
          </w:tcPr>
          <w:p w14:paraId="1D76533B"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Other user needs</w:t>
            </w:r>
          </w:p>
        </w:tc>
        <w:tc>
          <w:tcPr>
            <w:tcW w:w="4253" w:type="dxa"/>
            <w:shd w:val="clear" w:color="auto" w:fill="00B0F0"/>
            <w:vAlign w:val="center"/>
          </w:tcPr>
          <w:p w14:paraId="5F63B3A2"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Hazard description</w:t>
            </w:r>
          </w:p>
        </w:tc>
        <w:tc>
          <w:tcPr>
            <w:tcW w:w="1559" w:type="dxa"/>
            <w:shd w:val="clear" w:color="auto" w:fill="00B0F0"/>
            <w:vAlign w:val="center"/>
          </w:tcPr>
          <w:p w14:paraId="0EEF2658"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Origin</w:t>
            </w:r>
          </w:p>
        </w:tc>
      </w:tr>
      <w:tr w:rsidR="003F3692" w:rsidRPr="000C6B3B" w14:paraId="517A09AE" w14:textId="77777777" w:rsidTr="00E90657">
        <w:tc>
          <w:tcPr>
            <w:tcW w:w="710" w:type="dxa"/>
            <w:shd w:val="clear" w:color="auto" w:fill="D9D9D9" w:themeFill="background1" w:themeFillShade="D9"/>
          </w:tcPr>
          <w:p w14:paraId="7103F1D0" w14:textId="77777777" w:rsidR="003F3692" w:rsidRPr="000C6B3B" w:rsidRDefault="003F3692" w:rsidP="00E90657">
            <w:pPr>
              <w:pStyle w:val="NoSpacing"/>
              <w:rPr>
                <w:rFonts w:ascii="Arial" w:hAnsi="Arial" w:cs="Arial"/>
                <w:b/>
                <w:sz w:val="20"/>
                <w:szCs w:val="20"/>
                <w:lang w:val="en-GB"/>
              </w:rPr>
            </w:pPr>
            <w:r w:rsidRPr="000C6B3B">
              <w:rPr>
                <w:rFonts w:ascii="Arial" w:hAnsi="Arial" w:cs="Arial"/>
                <w:b/>
                <w:sz w:val="20"/>
                <w:szCs w:val="20"/>
                <w:lang w:val="en-GB"/>
              </w:rPr>
              <w:t>S3</w:t>
            </w:r>
          </w:p>
        </w:tc>
        <w:tc>
          <w:tcPr>
            <w:tcW w:w="14033" w:type="dxa"/>
            <w:gridSpan w:val="6"/>
            <w:shd w:val="clear" w:color="auto" w:fill="D9D9D9" w:themeFill="background1" w:themeFillShade="D9"/>
          </w:tcPr>
          <w:p w14:paraId="3F60A668" w14:textId="77777777" w:rsidR="003F3692" w:rsidRPr="000C6B3B" w:rsidRDefault="003F3692" w:rsidP="00E90657">
            <w:pPr>
              <w:pStyle w:val="Default"/>
              <w:rPr>
                <w:b/>
                <w:bCs/>
                <w:sz w:val="20"/>
                <w:szCs w:val="20"/>
                <w:lang w:val="en-GB"/>
              </w:rPr>
            </w:pPr>
            <w:r w:rsidRPr="000C6B3B">
              <w:rPr>
                <w:b/>
                <w:bCs/>
                <w:sz w:val="20"/>
                <w:szCs w:val="20"/>
                <w:lang w:val="en-GB"/>
              </w:rPr>
              <w:t xml:space="preserve">Improved reliability, resilience </w:t>
            </w:r>
          </w:p>
          <w:p w14:paraId="79DCC8B5" w14:textId="77777777" w:rsidR="003F3692" w:rsidRPr="000C6B3B" w:rsidRDefault="003F3692" w:rsidP="00E90657">
            <w:pPr>
              <w:pStyle w:val="Default"/>
              <w:rPr>
                <w:b/>
                <w:bCs/>
                <w:sz w:val="20"/>
                <w:szCs w:val="20"/>
                <w:lang w:val="en-GB"/>
              </w:rPr>
            </w:pPr>
            <w:r w:rsidRPr="000C6B3B">
              <w:rPr>
                <w:b/>
                <w:bCs/>
                <w:sz w:val="20"/>
                <w:szCs w:val="20"/>
                <w:lang w:val="en-GB"/>
              </w:rPr>
              <w:t xml:space="preserve">and integrity of bridge equipment </w:t>
            </w:r>
          </w:p>
          <w:p w14:paraId="260CBB4C" w14:textId="77777777" w:rsidR="003F3692" w:rsidRPr="000C6B3B" w:rsidRDefault="003F3692" w:rsidP="00E90657">
            <w:pPr>
              <w:pStyle w:val="Default"/>
              <w:rPr>
                <w:b/>
                <w:sz w:val="20"/>
                <w:szCs w:val="20"/>
                <w:lang w:val="en-GB"/>
              </w:rPr>
            </w:pPr>
            <w:r w:rsidRPr="000C6B3B">
              <w:rPr>
                <w:b/>
                <w:bCs/>
                <w:sz w:val="20"/>
                <w:szCs w:val="20"/>
                <w:lang w:val="en-GB"/>
              </w:rPr>
              <w:t>and navigation information</w:t>
            </w:r>
          </w:p>
        </w:tc>
      </w:tr>
      <w:tr w:rsidR="003F3692" w:rsidRPr="000C6B3B" w14:paraId="0A6455C4" w14:textId="77777777" w:rsidTr="00E90657">
        <w:trPr>
          <w:cantSplit/>
          <w:trHeight w:val="1134"/>
        </w:trPr>
        <w:tc>
          <w:tcPr>
            <w:tcW w:w="710" w:type="dxa"/>
          </w:tcPr>
          <w:p w14:paraId="51D24575" w14:textId="77777777" w:rsidR="003F3692" w:rsidRPr="00B6608C" w:rsidRDefault="003F3692" w:rsidP="00E90657">
            <w:pPr>
              <w:pStyle w:val="Default"/>
              <w:rPr>
                <w:sz w:val="16"/>
                <w:szCs w:val="16"/>
                <w:lang w:val="en-GB"/>
              </w:rPr>
            </w:pPr>
            <w:r w:rsidRPr="00B6608C">
              <w:rPr>
                <w:sz w:val="16"/>
                <w:szCs w:val="16"/>
                <w:lang w:val="en-GB"/>
              </w:rPr>
              <w:t xml:space="preserve">S3.1 </w:t>
            </w:r>
          </w:p>
        </w:tc>
        <w:tc>
          <w:tcPr>
            <w:tcW w:w="3544" w:type="dxa"/>
          </w:tcPr>
          <w:p w14:paraId="0ABF6CE7" w14:textId="77777777" w:rsidR="003F3692" w:rsidRPr="000C6B3B" w:rsidRDefault="003F3692" w:rsidP="00E90657">
            <w:pPr>
              <w:pStyle w:val="Default"/>
              <w:rPr>
                <w:sz w:val="18"/>
                <w:szCs w:val="18"/>
                <w:lang w:val="en-GB"/>
              </w:rPr>
            </w:pPr>
            <w:del w:id="91" w:author="Alimchandani, Mahesh" w:date="2012-09-12T11:07:00Z">
              <w:r w:rsidRPr="000C6B3B" w:rsidDel="0082685B">
                <w:rPr>
                  <w:sz w:val="18"/>
                  <w:szCs w:val="18"/>
                  <w:lang w:val="en-GB"/>
                </w:rPr>
                <w:delText xml:space="preserve">Standardized </w:delText>
              </w:r>
            </w:del>
            <w:ins w:id="92" w:author="Alimchandani, Mahesh" w:date="2012-09-12T11:07:00Z">
              <w:r w:rsidR="0082685B">
                <w:rPr>
                  <w:sz w:val="18"/>
                  <w:szCs w:val="18"/>
                  <w:lang w:val="en-GB"/>
                </w:rPr>
                <w:t xml:space="preserve">Harmonised </w:t>
              </w:r>
            </w:ins>
            <w:r w:rsidRPr="000C6B3B">
              <w:rPr>
                <w:sz w:val="18"/>
                <w:szCs w:val="18"/>
                <w:lang w:val="en-GB"/>
              </w:rPr>
              <w:t xml:space="preserve">self-check/built-in integrity test (BIIT) </w:t>
            </w:r>
            <w:ins w:id="93" w:author="Alimchandani, Mahesh" w:date="2012-09-12T11:05:00Z">
              <w:r w:rsidR="0082685B">
                <w:rPr>
                  <w:sz w:val="18"/>
                  <w:szCs w:val="18"/>
                  <w:lang w:val="en-GB"/>
                </w:rPr>
                <w:t xml:space="preserve">indications </w:t>
              </w:r>
            </w:ins>
            <w:r w:rsidRPr="000C6B3B">
              <w:rPr>
                <w:sz w:val="18"/>
                <w:szCs w:val="18"/>
                <w:lang w:val="en-GB"/>
              </w:rPr>
              <w:t xml:space="preserve">with interface for relevant equipment </w:t>
            </w:r>
          </w:p>
          <w:p w14:paraId="6CC193C3" w14:textId="77777777" w:rsidR="003F3692" w:rsidRPr="000C6B3B" w:rsidRDefault="003F3692">
            <w:pPr>
              <w:pStyle w:val="Default"/>
              <w:rPr>
                <w:rFonts w:eastAsia="Calibri" w:cs="Times New Roman"/>
                <w:sz w:val="18"/>
                <w:szCs w:val="18"/>
                <w:lang w:val="en-GB"/>
              </w:rPr>
              <w:pPrChange w:id="94" w:author="Alimchandani, Mahesh" w:date="2012-09-12T11:05:00Z">
                <w:pPr>
                  <w:pStyle w:val="Default"/>
                  <w:spacing w:after="200" w:line="276" w:lineRule="auto"/>
                </w:pPr>
              </w:pPrChange>
            </w:pPr>
            <w:del w:id="95" w:author="Alimchandani, Mahesh" w:date="2012-09-12T11:05:00Z">
              <w:r w:rsidRPr="000C6B3B" w:rsidDel="0082685B">
                <w:rPr>
                  <w:sz w:val="18"/>
                  <w:szCs w:val="18"/>
                  <w:lang w:val="en-GB"/>
                </w:rPr>
                <w:delText xml:space="preserve">(ex.: bridge equipment). </w:delText>
              </w:r>
            </w:del>
            <w:ins w:id="96" w:author="Alimchandani, Mahesh" w:date="2012-09-12T11:05:00Z">
              <w:r w:rsidR="0082685B">
                <w:rPr>
                  <w:sz w:val="18"/>
                  <w:szCs w:val="18"/>
                  <w:lang w:val="en-GB"/>
                </w:rPr>
                <w:t>?</w:t>
              </w:r>
            </w:ins>
          </w:p>
        </w:tc>
        <w:tc>
          <w:tcPr>
            <w:tcW w:w="1984" w:type="dxa"/>
          </w:tcPr>
          <w:p w14:paraId="594E825F" w14:textId="77777777" w:rsidR="003F3692" w:rsidRPr="000C6B3B" w:rsidRDefault="003F3692" w:rsidP="00E90657">
            <w:pPr>
              <w:pStyle w:val="Default"/>
              <w:rPr>
                <w:sz w:val="18"/>
                <w:szCs w:val="18"/>
                <w:lang w:val="en-GB"/>
              </w:rPr>
            </w:pPr>
            <w:r w:rsidRPr="000C6B3B">
              <w:rPr>
                <w:sz w:val="18"/>
                <w:szCs w:val="18"/>
                <w:lang w:val="en-GB"/>
              </w:rPr>
              <w:t>Improved reliability</w:t>
            </w:r>
            <w:r w:rsidRPr="00362711">
              <w:rPr>
                <w:color w:val="FF0000"/>
                <w:sz w:val="18"/>
                <w:szCs w:val="18"/>
                <w:lang w:val="en-GB"/>
              </w:rPr>
              <w:t xml:space="preserve">, </w:t>
            </w:r>
            <w:r>
              <w:rPr>
                <w:color w:val="FF0000"/>
                <w:sz w:val="18"/>
                <w:szCs w:val="18"/>
                <w:lang w:val="en-GB"/>
              </w:rPr>
              <w:t>fault tolerance, recoverability, a</w:t>
            </w:r>
            <w:r w:rsidRPr="00362711">
              <w:rPr>
                <w:color w:val="FF0000"/>
                <w:sz w:val="18"/>
                <w:szCs w:val="18"/>
                <w:lang w:val="en-GB"/>
              </w:rPr>
              <w:t>ccuracy</w:t>
            </w:r>
            <w:r w:rsidRPr="000C6B3B">
              <w:rPr>
                <w:sz w:val="18"/>
                <w:szCs w:val="18"/>
                <w:lang w:val="en-GB"/>
              </w:rPr>
              <w:t xml:space="preserve"> </w:t>
            </w:r>
          </w:p>
        </w:tc>
        <w:tc>
          <w:tcPr>
            <w:tcW w:w="1276" w:type="dxa"/>
          </w:tcPr>
          <w:p w14:paraId="33EC4AF5" w14:textId="77777777" w:rsidR="003F3692" w:rsidRPr="000C6B3B" w:rsidRDefault="003F3692" w:rsidP="00E90657">
            <w:pPr>
              <w:pStyle w:val="Default"/>
              <w:rPr>
                <w:sz w:val="18"/>
                <w:szCs w:val="18"/>
                <w:lang w:val="en-GB"/>
              </w:rPr>
            </w:pPr>
            <w:r w:rsidRPr="000C6B3B">
              <w:rPr>
                <w:sz w:val="18"/>
                <w:szCs w:val="18"/>
                <w:lang w:val="en-GB"/>
              </w:rPr>
              <w:t xml:space="preserve">Shipboard </w:t>
            </w:r>
            <w:r w:rsidRPr="006B0D18">
              <w:rPr>
                <w:color w:val="auto"/>
                <w:sz w:val="18"/>
                <w:szCs w:val="18"/>
                <w:lang w:val="en-GB"/>
              </w:rPr>
              <w:t>user</w:t>
            </w:r>
          </w:p>
        </w:tc>
        <w:tc>
          <w:tcPr>
            <w:tcW w:w="1417" w:type="dxa"/>
          </w:tcPr>
          <w:p w14:paraId="0B0467AF" w14:textId="77777777" w:rsidR="003F3692" w:rsidRPr="00BE1A98" w:rsidRDefault="003F3692" w:rsidP="00E90657">
            <w:pPr>
              <w:pStyle w:val="Default"/>
              <w:rPr>
                <w:color w:val="FF0000"/>
                <w:sz w:val="18"/>
                <w:szCs w:val="18"/>
                <w:lang w:val="en-GB"/>
              </w:rPr>
            </w:pPr>
            <w:r>
              <w:rPr>
                <w:color w:val="FF0000"/>
                <w:sz w:val="18"/>
                <w:szCs w:val="18"/>
                <w:lang w:val="en-GB"/>
              </w:rPr>
              <w:t xml:space="preserve">Improved </w:t>
            </w:r>
            <w:r w:rsidRPr="00BE1A98">
              <w:rPr>
                <w:color w:val="FF0000"/>
                <w:sz w:val="18"/>
                <w:szCs w:val="18"/>
                <w:lang w:val="en-GB"/>
              </w:rPr>
              <w:t>consistency</w:t>
            </w:r>
            <w:r>
              <w:rPr>
                <w:color w:val="FF0000"/>
                <w:sz w:val="18"/>
                <w:szCs w:val="18"/>
                <w:lang w:val="en-GB"/>
              </w:rPr>
              <w:t>, simplicity</w:t>
            </w:r>
          </w:p>
        </w:tc>
        <w:tc>
          <w:tcPr>
            <w:tcW w:w="4253" w:type="dxa"/>
          </w:tcPr>
          <w:p w14:paraId="430A4D69" w14:textId="77777777" w:rsidR="003F3692" w:rsidRPr="000C6B3B" w:rsidRDefault="003F3692" w:rsidP="00E90657">
            <w:pPr>
              <w:pStyle w:val="Default"/>
              <w:rPr>
                <w:sz w:val="18"/>
                <w:szCs w:val="18"/>
                <w:lang w:val="en-GB"/>
              </w:rPr>
            </w:pPr>
            <w:r w:rsidRPr="000C6B3B">
              <w:rPr>
                <w:sz w:val="18"/>
                <w:szCs w:val="18"/>
                <w:lang w:val="en-GB"/>
              </w:rPr>
              <w:t xml:space="preserve">Suboptimal performance or accident caused by bridge equipment failure. </w:t>
            </w:r>
          </w:p>
        </w:tc>
        <w:tc>
          <w:tcPr>
            <w:tcW w:w="1559" w:type="dxa"/>
          </w:tcPr>
          <w:p w14:paraId="7D488EC1" w14:textId="77777777" w:rsidR="003F3692" w:rsidRPr="0063588D" w:rsidRDefault="003F3692" w:rsidP="00E90657">
            <w:pPr>
              <w:pStyle w:val="Default"/>
              <w:rPr>
                <w:sz w:val="14"/>
                <w:szCs w:val="14"/>
              </w:rPr>
            </w:pPr>
            <w:r w:rsidRPr="0063588D">
              <w:rPr>
                <w:sz w:val="14"/>
                <w:szCs w:val="14"/>
              </w:rPr>
              <w:t xml:space="preserve">132-Gte02 </w:t>
            </w:r>
          </w:p>
          <w:p w14:paraId="63998B9B" w14:textId="77777777" w:rsidR="003F3692" w:rsidRDefault="003F3692" w:rsidP="00E90657">
            <w:pPr>
              <w:pStyle w:val="Default"/>
              <w:rPr>
                <w:sz w:val="14"/>
                <w:szCs w:val="14"/>
              </w:rPr>
            </w:pPr>
            <w:r w:rsidRPr="0063588D">
              <w:rPr>
                <w:sz w:val="14"/>
                <w:szCs w:val="14"/>
              </w:rPr>
              <w:t xml:space="preserve">132-Gte02-Sop01 </w:t>
            </w:r>
          </w:p>
          <w:p w14:paraId="148D9F24" w14:textId="77777777" w:rsidR="003F3692" w:rsidRDefault="003F3692" w:rsidP="00E90657">
            <w:pPr>
              <w:pStyle w:val="Default"/>
              <w:rPr>
                <w:sz w:val="14"/>
                <w:szCs w:val="14"/>
              </w:rPr>
            </w:pPr>
            <w:r w:rsidRPr="0063588D">
              <w:rPr>
                <w:sz w:val="14"/>
                <w:szCs w:val="14"/>
              </w:rPr>
              <w:t xml:space="preserve">132-Gte02-Sop02 </w:t>
            </w:r>
          </w:p>
          <w:p w14:paraId="181ED5CA" w14:textId="77777777" w:rsidR="003F3692" w:rsidRPr="0063588D" w:rsidRDefault="003F3692" w:rsidP="00E90657">
            <w:pPr>
              <w:pStyle w:val="Default"/>
              <w:rPr>
                <w:sz w:val="14"/>
                <w:szCs w:val="14"/>
              </w:rPr>
            </w:pPr>
            <w:r w:rsidRPr="0063588D">
              <w:rPr>
                <w:sz w:val="14"/>
                <w:szCs w:val="14"/>
              </w:rPr>
              <w:t xml:space="preserve">132-Gte02-Ste01 </w:t>
            </w:r>
          </w:p>
          <w:p w14:paraId="71FC5237" w14:textId="77777777" w:rsidR="003F3692" w:rsidRDefault="003F3692" w:rsidP="00E90657">
            <w:pPr>
              <w:pStyle w:val="Default"/>
              <w:rPr>
                <w:sz w:val="14"/>
                <w:szCs w:val="14"/>
              </w:rPr>
            </w:pPr>
            <w:r w:rsidRPr="00535288">
              <w:rPr>
                <w:sz w:val="14"/>
                <w:szCs w:val="14"/>
              </w:rPr>
              <w:t xml:space="preserve">132-Gte02-Ste02 </w:t>
            </w:r>
          </w:p>
          <w:p w14:paraId="77EAEBC8" w14:textId="77777777" w:rsidR="003F3692" w:rsidRPr="00535288" w:rsidRDefault="003F3692" w:rsidP="00E90657">
            <w:pPr>
              <w:pStyle w:val="Default"/>
              <w:rPr>
                <w:sz w:val="14"/>
                <w:szCs w:val="14"/>
              </w:rPr>
            </w:pPr>
            <w:r w:rsidRPr="00535288">
              <w:rPr>
                <w:sz w:val="14"/>
                <w:szCs w:val="14"/>
              </w:rPr>
              <w:t xml:space="preserve">132-Gte02-Sre01 </w:t>
            </w:r>
          </w:p>
        </w:tc>
      </w:tr>
      <w:tr w:rsidR="003F3692" w:rsidRPr="000C6B3B" w14:paraId="1655A245" w14:textId="77777777" w:rsidTr="00E90657">
        <w:trPr>
          <w:cantSplit/>
          <w:trHeight w:val="606"/>
        </w:trPr>
        <w:tc>
          <w:tcPr>
            <w:tcW w:w="710" w:type="dxa"/>
          </w:tcPr>
          <w:p w14:paraId="463AE84A" w14:textId="77777777" w:rsidR="003F3692" w:rsidRPr="00B6608C" w:rsidRDefault="003F3692" w:rsidP="00E90657">
            <w:pPr>
              <w:pStyle w:val="Default"/>
              <w:rPr>
                <w:sz w:val="16"/>
                <w:szCs w:val="16"/>
                <w:lang w:val="en-GB"/>
              </w:rPr>
            </w:pPr>
            <w:r w:rsidRPr="00B6608C">
              <w:rPr>
                <w:sz w:val="16"/>
                <w:szCs w:val="16"/>
                <w:lang w:val="en-GB"/>
              </w:rPr>
              <w:t xml:space="preserve">S3.2 </w:t>
            </w:r>
          </w:p>
        </w:tc>
        <w:tc>
          <w:tcPr>
            <w:tcW w:w="3544" w:type="dxa"/>
          </w:tcPr>
          <w:p w14:paraId="5CEE3F8A" w14:textId="77777777" w:rsidR="003F3692" w:rsidRPr="000C6B3B" w:rsidRDefault="003F3692">
            <w:pPr>
              <w:pStyle w:val="Default"/>
              <w:rPr>
                <w:rFonts w:eastAsia="Calibri" w:cs="Times New Roman"/>
                <w:sz w:val="18"/>
                <w:szCs w:val="18"/>
                <w:lang w:val="en-GB"/>
              </w:rPr>
              <w:pPrChange w:id="97" w:author="Alimchandani, Mahesh" w:date="2012-09-12T11:07:00Z">
                <w:pPr>
                  <w:pStyle w:val="Default"/>
                  <w:spacing w:after="200" w:line="276" w:lineRule="auto"/>
                </w:pPr>
              </w:pPrChange>
            </w:pPr>
            <w:del w:id="98" w:author="Alimchandani, Mahesh" w:date="2012-09-12T11:06:00Z">
              <w:r w:rsidRPr="000C6B3B" w:rsidDel="0082685B">
                <w:rPr>
                  <w:sz w:val="18"/>
                  <w:szCs w:val="18"/>
                  <w:lang w:val="en-GB"/>
                </w:rPr>
                <w:delText>Standard e</w:delText>
              </w:r>
            </w:del>
            <w:ins w:id="99" w:author="Alimchandani, Mahesh" w:date="2012-09-12T11:06:00Z">
              <w:r w:rsidR="0082685B">
                <w:rPr>
                  <w:sz w:val="18"/>
                  <w:szCs w:val="18"/>
                  <w:lang w:val="en-GB"/>
                </w:rPr>
                <w:t xml:space="preserve">Uniform </w:t>
              </w:r>
            </w:ins>
            <w:ins w:id="100" w:author="Alimchandani, Mahesh" w:date="2012-09-12T11:10:00Z">
              <w:r w:rsidR="0082685B">
                <w:rPr>
                  <w:sz w:val="18"/>
                  <w:szCs w:val="18"/>
                  <w:lang w:val="en-GB"/>
                </w:rPr>
                <w:t xml:space="preserve">high </w:t>
              </w:r>
            </w:ins>
            <w:del w:id="101" w:author="Alimchandani, Mahesh" w:date="2012-09-12T11:06:00Z">
              <w:r w:rsidRPr="000C6B3B" w:rsidDel="0082685B">
                <w:rPr>
                  <w:sz w:val="18"/>
                  <w:szCs w:val="18"/>
                  <w:lang w:val="en-GB"/>
                </w:rPr>
                <w:delText>ndurance</w:delText>
              </w:r>
            </w:del>
            <w:del w:id="102" w:author="Alimchandani, Mahesh" w:date="2012-09-12T11:07:00Z">
              <w:r w:rsidRPr="000C6B3B" w:rsidDel="0082685B">
                <w:rPr>
                  <w:sz w:val="18"/>
                  <w:szCs w:val="18"/>
                  <w:lang w:val="en-GB"/>
                </w:rPr>
                <w:delText>,</w:delText>
              </w:r>
            </w:del>
            <w:r w:rsidRPr="000C6B3B">
              <w:rPr>
                <w:sz w:val="18"/>
                <w:szCs w:val="18"/>
                <w:lang w:val="en-GB"/>
              </w:rPr>
              <w:t xml:space="preserve"> quality</w:t>
            </w:r>
            <w:ins w:id="103" w:author="Alimchandani, Mahesh" w:date="2012-09-12T11:06:00Z">
              <w:r w:rsidR="0082685B">
                <w:rPr>
                  <w:sz w:val="18"/>
                  <w:szCs w:val="18"/>
                  <w:lang w:val="en-GB"/>
                </w:rPr>
                <w:t>,</w:t>
              </w:r>
            </w:ins>
            <w:del w:id="104" w:author="Alimchandani, Mahesh" w:date="2012-09-12T11:06:00Z">
              <w:r w:rsidRPr="00BE1A98" w:rsidDel="0082685B">
                <w:rPr>
                  <w:color w:val="FF0000"/>
                  <w:sz w:val="18"/>
                  <w:szCs w:val="18"/>
                  <w:lang w:val="en-GB"/>
                </w:rPr>
                <w:delText>,</w:delText>
              </w:r>
            </w:del>
            <w:r w:rsidRPr="00BE1A98">
              <w:rPr>
                <w:color w:val="FF0000"/>
                <w:sz w:val="18"/>
                <w:szCs w:val="18"/>
                <w:lang w:val="en-GB"/>
              </w:rPr>
              <w:t xml:space="preserve"> </w:t>
            </w:r>
            <w:r w:rsidRPr="00B825B3">
              <w:rPr>
                <w:strike/>
                <w:color w:val="FF0000"/>
                <w:sz w:val="18"/>
                <w:szCs w:val="18"/>
                <w:highlight w:val="lightGray"/>
                <w:lang w:val="en-GB"/>
              </w:rPr>
              <w:t>and</w:t>
            </w:r>
            <w:r w:rsidRPr="000C6B3B">
              <w:rPr>
                <w:sz w:val="18"/>
                <w:szCs w:val="18"/>
                <w:lang w:val="en-GB"/>
              </w:rPr>
              <w:t xml:space="preserve"> integrity</w:t>
            </w:r>
            <w:ins w:id="105" w:author="Alimchandani, Mahesh" w:date="2012-09-12T11:07:00Z">
              <w:r w:rsidR="0082685B">
                <w:rPr>
                  <w:sz w:val="18"/>
                  <w:szCs w:val="18"/>
                  <w:lang w:val="en-GB"/>
                </w:rPr>
                <w:t>,</w:t>
              </w:r>
            </w:ins>
            <w:r w:rsidRPr="000C6B3B">
              <w:rPr>
                <w:sz w:val="18"/>
                <w:szCs w:val="18"/>
                <w:lang w:val="en-GB"/>
              </w:rPr>
              <w:t xml:space="preserve"> verification testing </w:t>
            </w:r>
            <w:r w:rsidRPr="00BE1A98">
              <w:rPr>
                <w:color w:val="FF0000"/>
                <w:sz w:val="18"/>
                <w:szCs w:val="18"/>
                <w:lang w:val="en-GB"/>
              </w:rPr>
              <w:t>and validation</w:t>
            </w:r>
            <w:r>
              <w:rPr>
                <w:sz w:val="18"/>
                <w:szCs w:val="18"/>
                <w:lang w:val="en-GB"/>
              </w:rPr>
              <w:t xml:space="preserve"> </w:t>
            </w:r>
            <w:r w:rsidRPr="000C6B3B">
              <w:rPr>
                <w:sz w:val="18"/>
                <w:szCs w:val="18"/>
                <w:lang w:val="en-GB"/>
              </w:rPr>
              <w:t xml:space="preserve">for relevant bridge equipment, including software </w:t>
            </w:r>
          </w:p>
        </w:tc>
        <w:tc>
          <w:tcPr>
            <w:tcW w:w="1984" w:type="dxa"/>
          </w:tcPr>
          <w:p w14:paraId="3B08771C" w14:textId="77777777" w:rsidR="003F3692" w:rsidRPr="000C6B3B" w:rsidRDefault="003F3692" w:rsidP="00E90657">
            <w:pPr>
              <w:pStyle w:val="Default"/>
              <w:rPr>
                <w:sz w:val="18"/>
                <w:szCs w:val="18"/>
                <w:lang w:val="en-GB"/>
              </w:rPr>
            </w:pPr>
            <w:r w:rsidRPr="000C6B3B">
              <w:rPr>
                <w:sz w:val="18"/>
                <w:szCs w:val="18"/>
                <w:lang w:val="en-GB"/>
              </w:rPr>
              <w:t>Improved reliability</w:t>
            </w:r>
            <w:r w:rsidRPr="00ED3F35">
              <w:rPr>
                <w:color w:val="FF0000"/>
                <w:sz w:val="18"/>
                <w:szCs w:val="18"/>
                <w:lang w:val="en-GB"/>
              </w:rPr>
              <w:t xml:space="preserve">, </w:t>
            </w:r>
            <w:r>
              <w:rPr>
                <w:color w:val="FF0000"/>
                <w:sz w:val="18"/>
                <w:szCs w:val="18"/>
                <w:lang w:val="en-GB"/>
              </w:rPr>
              <w:t>efficiency, m</w:t>
            </w:r>
            <w:r w:rsidRPr="00ED3F35">
              <w:rPr>
                <w:color w:val="FF0000"/>
                <w:sz w:val="18"/>
                <w:szCs w:val="18"/>
                <w:lang w:val="en-GB"/>
              </w:rPr>
              <w:t>aintainability</w:t>
            </w:r>
          </w:p>
        </w:tc>
        <w:tc>
          <w:tcPr>
            <w:tcW w:w="1276" w:type="dxa"/>
          </w:tcPr>
          <w:p w14:paraId="4ECE4F2D" w14:textId="77777777" w:rsidR="003F3692" w:rsidRPr="000C6B3B" w:rsidRDefault="003F3692" w:rsidP="00E90657">
            <w:pPr>
              <w:pStyle w:val="Default"/>
              <w:rPr>
                <w:sz w:val="18"/>
                <w:szCs w:val="18"/>
                <w:lang w:val="en-GB"/>
              </w:rPr>
            </w:pPr>
            <w:r w:rsidRPr="000C6B3B">
              <w:rPr>
                <w:sz w:val="18"/>
                <w:szCs w:val="18"/>
                <w:lang w:val="en-GB"/>
              </w:rPr>
              <w:t xml:space="preserve">Shipboard </w:t>
            </w:r>
            <w:r w:rsidRPr="006B0D18">
              <w:rPr>
                <w:color w:val="auto"/>
                <w:sz w:val="18"/>
                <w:szCs w:val="18"/>
                <w:lang w:val="en-GB"/>
              </w:rPr>
              <w:t>user</w:t>
            </w:r>
          </w:p>
        </w:tc>
        <w:tc>
          <w:tcPr>
            <w:tcW w:w="1417" w:type="dxa"/>
          </w:tcPr>
          <w:p w14:paraId="5BC061AA" w14:textId="77777777" w:rsidR="003F3692" w:rsidRPr="00BE1A98" w:rsidRDefault="003F3692" w:rsidP="00E90657">
            <w:pPr>
              <w:pStyle w:val="Default"/>
              <w:rPr>
                <w:color w:val="FF0000"/>
                <w:sz w:val="18"/>
                <w:szCs w:val="18"/>
                <w:lang w:val="en-GB"/>
              </w:rPr>
            </w:pPr>
            <w:r>
              <w:rPr>
                <w:color w:val="FF0000"/>
                <w:sz w:val="18"/>
                <w:szCs w:val="18"/>
                <w:lang w:val="en-GB"/>
              </w:rPr>
              <w:t>Improved c</w:t>
            </w:r>
            <w:r w:rsidRPr="00BE1A98">
              <w:rPr>
                <w:color w:val="FF0000"/>
                <w:sz w:val="18"/>
                <w:szCs w:val="18"/>
                <w:lang w:val="en-GB"/>
              </w:rPr>
              <w:t>orrectness</w:t>
            </w:r>
            <w:r>
              <w:rPr>
                <w:color w:val="FF0000"/>
                <w:sz w:val="18"/>
                <w:szCs w:val="18"/>
                <w:lang w:val="en-GB"/>
              </w:rPr>
              <w:t>, f</w:t>
            </w:r>
            <w:r w:rsidRPr="00ED3F35">
              <w:rPr>
                <w:color w:val="FF0000"/>
                <w:sz w:val="18"/>
                <w:szCs w:val="18"/>
                <w:lang w:val="en-GB"/>
              </w:rPr>
              <w:t>lexibility</w:t>
            </w:r>
          </w:p>
        </w:tc>
        <w:tc>
          <w:tcPr>
            <w:tcW w:w="4253" w:type="dxa"/>
          </w:tcPr>
          <w:p w14:paraId="7E6F9B4F" w14:textId="77777777" w:rsidR="003F3692" w:rsidRPr="000C6B3B" w:rsidRDefault="003F3692" w:rsidP="00E90657">
            <w:pPr>
              <w:pStyle w:val="Default"/>
              <w:rPr>
                <w:sz w:val="18"/>
                <w:szCs w:val="18"/>
                <w:lang w:val="en-GB"/>
              </w:rPr>
            </w:pPr>
            <w:r w:rsidRPr="000C6B3B">
              <w:rPr>
                <w:sz w:val="18"/>
                <w:szCs w:val="18"/>
                <w:lang w:val="en-GB"/>
              </w:rPr>
              <w:t xml:space="preserve">Suboptimal performance or accident caused by bridge equipment failure. </w:t>
            </w:r>
          </w:p>
        </w:tc>
        <w:tc>
          <w:tcPr>
            <w:tcW w:w="1559" w:type="dxa"/>
          </w:tcPr>
          <w:p w14:paraId="1AA61CC3" w14:textId="77777777" w:rsidR="003F3692" w:rsidRPr="0063588D" w:rsidRDefault="003F3692" w:rsidP="00E90657">
            <w:pPr>
              <w:pStyle w:val="Default"/>
              <w:rPr>
                <w:sz w:val="14"/>
                <w:szCs w:val="14"/>
                <w:lang w:val="en-GB"/>
              </w:rPr>
            </w:pPr>
            <w:r w:rsidRPr="0063588D">
              <w:rPr>
                <w:sz w:val="14"/>
                <w:szCs w:val="14"/>
                <w:lang w:val="en-GB"/>
              </w:rPr>
              <w:t xml:space="preserve">134-Gre02 </w:t>
            </w:r>
          </w:p>
          <w:p w14:paraId="71AA3071" w14:textId="77777777" w:rsidR="003F3692" w:rsidRPr="0063588D" w:rsidRDefault="003F3692" w:rsidP="00E90657">
            <w:pPr>
              <w:pStyle w:val="Default"/>
              <w:rPr>
                <w:sz w:val="14"/>
                <w:szCs w:val="14"/>
                <w:lang w:val="en-GB"/>
              </w:rPr>
            </w:pPr>
            <w:r w:rsidRPr="0063588D">
              <w:rPr>
                <w:sz w:val="14"/>
                <w:szCs w:val="14"/>
                <w:lang w:val="en-GB"/>
              </w:rPr>
              <w:t xml:space="preserve">120-Gte01 </w:t>
            </w:r>
          </w:p>
          <w:p w14:paraId="29114375" w14:textId="77777777" w:rsidR="003F3692" w:rsidRPr="006E61DE" w:rsidRDefault="003F3692" w:rsidP="00E90657">
            <w:pPr>
              <w:pStyle w:val="Default"/>
              <w:rPr>
                <w:sz w:val="14"/>
                <w:szCs w:val="14"/>
                <w:lang w:val="en-GB"/>
              </w:rPr>
            </w:pPr>
            <w:r w:rsidRPr="0063588D">
              <w:rPr>
                <w:sz w:val="14"/>
                <w:szCs w:val="14"/>
                <w:lang w:val="en-GB"/>
              </w:rPr>
              <w:t xml:space="preserve">112-Gre01 </w:t>
            </w:r>
          </w:p>
        </w:tc>
      </w:tr>
      <w:tr w:rsidR="003F3692" w:rsidRPr="00255C86" w14:paraId="5003342A" w14:textId="77777777" w:rsidTr="00E90657">
        <w:trPr>
          <w:cantSplit/>
          <w:trHeight w:val="851"/>
        </w:trPr>
        <w:tc>
          <w:tcPr>
            <w:tcW w:w="710" w:type="dxa"/>
          </w:tcPr>
          <w:p w14:paraId="6E3EDE78" w14:textId="77777777" w:rsidR="003F3692" w:rsidRPr="00B6608C" w:rsidRDefault="003F3692" w:rsidP="00E90657">
            <w:pPr>
              <w:pStyle w:val="Default"/>
              <w:rPr>
                <w:sz w:val="16"/>
                <w:szCs w:val="16"/>
                <w:lang w:val="en-GB"/>
              </w:rPr>
            </w:pPr>
            <w:r w:rsidRPr="00B6608C">
              <w:rPr>
                <w:sz w:val="16"/>
                <w:szCs w:val="16"/>
                <w:lang w:val="en-GB"/>
              </w:rPr>
              <w:t xml:space="preserve">S3.3 </w:t>
            </w:r>
          </w:p>
        </w:tc>
        <w:tc>
          <w:tcPr>
            <w:tcW w:w="3544" w:type="dxa"/>
          </w:tcPr>
          <w:p w14:paraId="7CE9A4A4" w14:textId="77777777" w:rsidR="003F3692" w:rsidRPr="000C6B3B" w:rsidRDefault="003F3692" w:rsidP="00E90657">
            <w:pPr>
              <w:pStyle w:val="Default"/>
              <w:rPr>
                <w:sz w:val="18"/>
                <w:szCs w:val="18"/>
                <w:lang w:val="en-GB"/>
              </w:rPr>
            </w:pPr>
            <w:r w:rsidRPr="000C6B3B">
              <w:rPr>
                <w:sz w:val="18"/>
                <w:szCs w:val="18"/>
                <w:lang w:val="en-GB"/>
              </w:rPr>
              <w:t xml:space="preserve">Perform information integrity tests based on integration of navigational equipment – application of INS integrity monitoring concept </w:t>
            </w:r>
          </w:p>
        </w:tc>
        <w:tc>
          <w:tcPr>
            <w:tcW w:w="1984" w:type="dxa"/>
          </w:tcPr>
          <w:p w14:paraId="2A5E1BF2" w14:textId="77777777" w:rsidR="003F3692" w:rsidRPr="000C6B3B" w:rsidRDefault="003F3692" w:rsidP="00E90657">
            <w:pPr>
              <w:pStyle w:val="Default"/>
              <w:rPr>
                <w:sz w:val="18"/>
                <w:szCs w:val="18"/>
                <w:lang w:val="en-GB"/>
              </w:rPr>
            </w:pPr>
            <w:r w:rsidRPr="000C6B3B">
              <w:rPr>
                <w:sz w:val="18"/>
                <w:szCs w:val="18"/>
                <w:lang w:val="en-GB"/>
              </w:rPr>
              <w:t>Improved reliability</w:t>
            </w:r>
            <w:r w:rsidRPr="00362711">
              <w:rPr>
                <w:color w:val="FF0000"/>
                <w:sz w:val="18"/>
                <w:szCs w:val="18"/>
                <w:lang w:val="en-GB"/>
              </w:rPr>
              <w:t xml:space="preserve">, </w:t>
            </w:r>
            <w:r>
              <w:rPr>
                <w:color w:val="FF0000"/>
                <w:sz w:val="18"/>
                <w:szCs w:val="18"/>
                <w:lang w:val="en-GB"/>
              </w:rPr>
              <w:t>fault tolerance, recoverability, a</w:t>
            </w:r>
            <w:r w:rsidRPr="00362711">
              <w:rPr>
                <w:color w:val="FF0000"/>
                <w:sz w:val="18"/>
                <w:szCs w:val="18"/>
                <w:lang w:val="en-GB"/>
              </w:rPr>
              <w:t>ccuracy</w:t>
            </w:r>
            <w:r w:rsidRPr="000C6B3B">
              <w:rPr>
                <w:sz w:val="18"/>
                <w:szCs w:val="18"/>
                <w:lang w:val="en-GB"/>
              </w:rPr>
              <w:t xml:space="preserve"> </w:t>
            </w:r>
          </w:p>
        </w:tc>
        <w:tc>
          <w:tcPr>
            <w:tcW w:w="1276" w:type="dxa"/>
          </w:tcPr>
          <w:p w14:paraId="7762C9D5" w14:textId="77777777" w:rsidR="003F3692" w:rsidRPr="000C6B3B" w:rsidRDefault="003F3692" w:rsidP="00E90657">
            <w:pPr>
              <w:pStyle w:val="Default"/>
              <w:rPr>
                <w:sz w:val="18"/>
                <w:szCs w:val="18"/>
                <w:lang w:val="en-GB"/>
              </w:rPr>
            </w:pPr>
            <w:r w:rsidRPr="000C6B3B">
              <w:rPr>
                <w:sz w:val="18"/>
                <w:szCs w:val="18"/>
                <w:lang w:val="en-GB"/>
              </w:rPr>
              <w:t xml:space="preserve">Shipboard </w:t>
            </w:r>
            <w:r w:rsidRPr="006B0D18">
              <w:rPr>
                <w:color w:val="auto"/>
                <w:sz w:val="18"/>
                <w:szCs w:val="18"/>
                <w:lang w:val="en-GB"/>
              </w:rPr>
              <w:t>user</w:t>
            </w:r>
          </w:p>
        </w:tc>
        <w:tc>
          <w:tcPr>
            <w:tcW w:w="1417" w:type="dxa"/>
          </w:tcPr>
          <w:p w14:paraId="23E5F60E" w14:textId="77777777" w:rsidR="003F3692" w:rsidRPr="00B01F75" w:rsidRDefault="003F3692" w:rsidP="00E90657">
            <w:pPr>
              <w:pStyle w:val="Default"/>
              <w:rPr>
                <w:color w:val="FF0000"/>
                <w:sz w:val="18"/>
                <w:szCs w:val="18"/>
                <w:lang w:val="en-GB"/>
              </w:rPr>
            </w:pPr>
            <w:r>
              <w:rPr>
                <w:color w:val="FF0000"/>
                <w:sz w:val="18"/>
                <w:szCs w:val="18"/>
                <w:lang w:val="en-GB"/>
              </w:rPr>
              <w:t>Improved c</w:t>
            </w:r>
            <w:r w:rsidRPr="00B01F75">
              <w:rPr>
                <w:color w:val="FF0000"/>
                <w:sz w:val="18"/>
                <w:szCs w:val="18"/>
                <w:lang w:val="en-GB"/>
              </w:rPr>
              <w:t xml:space="preserve">orrectness, </w:t>
            </w:r>
            <w:r>
              <w:rPr>
                <w:color w:val="FF0000"/>
                <w:sz w:val="18"/>
                <w:szCs w:val="18"/>
                <w:lang w:val="en-GB"/>
              </w:rPr>
              <w:t>f</w:t>
            </w:r>
            <w:r w:rsidRPr="00ED3F35">
              <w:rPr>
                <w:color w:val="FF0000"/>
                <w:sz w:val="18"/>
                <w:szCs w:val="18"/>
                <w:lang w:val="en-GB"/>
              </w:rPr>
              <w:t>lexibility</w:t>
            </w:r>
            <w:r>
              <w:rPr>
                <w:color w:val="FF0000"/>
                <w:sz w:val="18"/>
                <w:szCs w:val="18"/>
                <w:lang w:val="en-GB"/>
              </w:rPr>
              <w:t xml:space="preserve"> </w:t>
            </w:r>
          </w:p>
        </w:tc>
        <w:tc>
          <w:tcPr>
            <w:tcW w:w="4253" w:type="dxa"/>
          </w:tcPr>
          <w:p w14:paraId="481D2C5C" w14:textId="77777777" w:rsidR="003F3692" w:rsidRPr="000C6B3B" w:rsidRDefault="003F3692" w:rsidP="00E90657">
            <w:pPr>
              <w:pStyle w:val="Default"/>
              <w:rPr>
                <w:sz w:val="18"/>
                <w:szCs w:val="18"/>
                <w:lang w:val="en-GB"/>
              </w:rPr>
            </w:pPr>
            <w:r w:rsidRPr="000C6B3B">
              <w:rPr>
                <w:sz w:val="18"/>
                <w:szCs w:val="18"/>
                <w:lang w:val="en-GB"/>
              </w:rPr>
              <w:t xml:space="preserve">Suboptimal performance or accident due to actions taken based on inaccurate information. </w:t>
            </w:r>
          </w:p>
        </w:tc>
        <w:tc>
          <w:tcPr>
            <w:tcW w:w="1559" w:type="dxa"/>
          </w:tcPr>
          <w:p w14:paraId="223BA4E2" w14:textId="77777777" w:rsidR="003F3692" w:rsidRDefault="003F3692" w:rsidP="00E90657">
            <w:pPr>
              <w:pStyle w:val="Default"/>
              <w:rPr>
                <w:sz w:val="14"/>
                <w:szCs w:val="14"/>
              </w:rPr>
            </w:pPr>
            <w:r w:rsidRPr="0063588D">
              <w:rPr>
                <w:sz w:val="14"/>
                <w:szCs w:val="14"/>
              </w:rPr>
              <w:t xml:space="preserve">112-Gte01-Ste01 </w:t>
            </w:r>
          </w:p>
          <w:p w14:paraId="6531354F" w14:textId="77777777" w:rsidR="003F3692" w:rsidRDefault="003F3692" w:rsidP="00E90657">
            <w:pPr>
              <w:pStyle w:val="Default"/>
              <w:rPr>
                <w:sz w:val="14"/>
                <w:szCs w:val="14"/>
              </w:rPr>
            </w:pPr>
            <w:r w:rsidRPr="0063588D">
              <w:rPr>
                <w:sz w:val="14"/>
                <w:szCs w:val="14"/>
              </w:rPr>
              <w:t xml:space="preserve">112-Gte01-Sre01 </w:t>
            </w:r>
          </w:p>
          <w:p w14:paraId="2BD71548" w14:textId="77777777" w:rsidR="003F3692" w:rsidRDefault="003F3692" w:rsidP="00E90657">
            <w:pPr>
              <w:pStyle w:val="Default"/>
              <w:rPr>
                <w:sz w:val="14"/>
                <w:szCs w:val="14"/>
              </w:rPr>
            </w:pPr>
            <w:r w:rsidRPr="0063588D">
              <w:rPr>
                <w:sz w:val="14"/>
                <w:szCs w:val="14"/>
              </w:rPr>
              <w:t xml:space="preserve">112-Gte01-Sre03 </w:t>
            </w:r>
          </w:p>
          <w:p w14:paraId="75582F1D" w14:textId="77777777" w:rsidR="003F3692" w:rsidRDefault="003F3692" w:rsidP="00E90657">
            <w:pPr>
              <w:pStyle w:val="Default"/>
              <w:rPr>
                <w:sz w:val="14"/>
                <w:szCs w:val="14"/>
              </w:rPr>
            </w:pPr>
            <w:r w:rsidRPr="0063588D">
              <w:rPr>
                <w:sz w:val="14"/>
                <w:szCs w:val="14"/>
              </w:rPr>
              <w:t xml:space="preserve">112-Gte01-Sre04 </w:t>
            </w:r>
          </w:p>
          <w:p w14:paraId="53146212" w14:textId="77777777" w:rsidR="003F3692" w:rsidRPr="006B0D18" w:rsidRDefault="003F3692" w:rsidP="00E90657">
            <w:pPr>
              <w:pStyle w:val="Default"/>
              <w:rPr>
                <w:sz w:val="14"/>
                <w:szCs w:val="14"/>
              </w:rPr>
            </w:pPr>
            <w:r w:rsidRPr="0063588D">
              <w:rPr>
                <w:sz w:val="14"/>
                <w:szCs w:val="14"/>
              </w:rPr>
              <w:t>112-Gte01-Sre05</w:t>
            </w:r>
          </w:p>
        </w:tc>
      </w:tr>
      <w:tr w:rsidR="003F3692" w:rsidRPr="000C6B3B" w14:paraId="6E0F6DBA" w14:textId="77777777" w:rsidTr="00E90657">
        <w:trPr>
          <w:cantSplit/>
          <w:trHeight w:val="612"/>
        </w:trPr>
        <w:tc>
          <w:tcPr>
            <w:tcW w:w="710" w:type="dxa"/>
          </w:tcPr>
          <w:p w14:paraId="25F5111E" w14:textId="77777777" w:rsidR="003F3692" w:rsidRPr="00B6608C" w:rsidRDefault="003F3692" w:rsidP="00E90657">
            <w:pPr>
              <w:pStyle w:val="Default"/>
              <w:rPr>
                <w:sz w:val="16"/>
                <w:szCs w:val="16"/>
                <w:lang w:val="en-GB"/>
              </w:rPr>
            </w:pPr>
            <w:r w:rsidRPr="00B6608C">
              <w:rPr>
                <w:sz w:val="16"/>
                <w:szCs w:val="16"/>
                <w:lang w:val="en-GB"/>
              </w:rPr>
              <w:t xml:space="preserve">S3.4 </w:t>
            </w:r>
          </w:p>
        </w:tc>
        <w:tc>
          <w:tcPr>
            <w:tcW w:w="3544" w:type="dxa"/>
          </w:tcPr>
          <w:p w14:paraId="459E67EA" w14:textId="77777777" w:rsidR="003F3692" w:rsidRPr="000C6B3B" w:rsidRDefault="003F3692">
            <w:pPr>
              <w:pStyle w:val="Default"/>
              <w:rPr>
                <w:rFonts w:eastAsia="Calibri" w:cs="Times New Roman"/>
                <w:sz w:val="18"/>
                <w:szCs w:val="18"/>
                <w:lang w:val="en-GB"/>
              </w:rPr>
              <w:pPrChange w:id="106" w:author="Alimchandani, Mahesh" w:date="2012-09-12T11:09:00Z">
                <w:pPr>
                  <w:pStyle w:val="Default"/>
                  <w:spacing w:after="200" w:line="276" w:lineRule="auto"/>
                </w:pPr>
              </w:pPrChange>
            </w:pPr>
            <w:r w:rsidRPr="000C6B3B">
              <w:rPr>
                <w:sz w:val="18"/>
                <w:szCs w:val="18"/>
                <w:lang w:val="en-GB"/>
              </w:rPr>
              <w:t>Improved reliability and resilience of on-board PNT systems by</w:t>
            </w:r>
            <w:ins w:id="107" w:author="Alimchandani, Mahesh" w:date="2012-09-12T11:09:00Z">
              <w:r w:rsidR="0082685B">
                <w:rPr>
                  <w:sz w:val="18"/>
                  <w:szCs w:val="18"/>
                  <w:lang w:val="en-GB"/>
                </w:rPr>
                <w:t xml:space="preserve"> robust </w:t>
              </w:r>
            </w:ins>
            <w:r w:rsidRPr="000C6B3B">
              <w:rPr>
                <w:sz w:val="18"/>
                <w:szCs w:val="18"/>
                <w:lang w:val="en-GB"/>
              </w:rPr>
              <w:t xml:space="preserve"> integration with </w:t>
            </w:r>
            <w:del w:id="108" w:author="Alimchandani, Mahesh" w:date="2012-09-12T11:09:00Z">
              <w:r w:rsidRPr="000C6B3B" w:rsidDel="0082685B">
                <w:rPr>
                  <w:sz w:val="18"/>
                  <w:szCs w:val="18"/>
                  <w:lang w:val="en-GB"/>
                </w:rPr>
                <w:delText xml:space="preserve">external </w:delText>
              </w:r>
            </w:del>
            <w:ins w:id="109" w:author="Alimchandani, Mahesh" w:date="2012-09-12T11:09:00Z">
              <w:r w:rsidR="0082685B">
                <w:rPr>
                  <w:sz w:val="18"/>
                  <w:szCs w:val="18"/>
                  <w:lang w:val="en-GB"/>
                </w:rPr>
                <w:t xml:space="preserve">alternative </w:t>
              </w:r>
            </w:ins>
            <w:r w:rsidRPr="000C6B3B">
              <w:rPr>
                <w:sz w:val="18"/>
                <w:szCs w:val="18"/>
                <w:lang w:val="en-GB"/>
              </w:rPr>
              <w:t xml:space="preserve">systems </w:t>
            </w:r>
          </w:p>
        </w:tc>
        <w:tc>
          <w:tcPr>
            <w:tcW w:w="1984" w:type="dxa"/>
          </w:tcPr>
          <w:p w14:paraId="690568CD" w14:textId="77777777" w:rsidR="003F3692" w:rsidRPr="000C6B3B" w:rsidRDefault="003F3692" w:rsidP="00E90657">
            <w:pPr>
              <w:pStyle w:val="Default"/>
              <w:rPr>
                <w:sz w:val="18"/>
                <w:szCs w:val="18"/>
                <w:lang w:val="en-GB"/>
              </w:rPr>
            </w:pPr>
            <w:r>
              <w:rPr>
                <w:sz w:val="18"/>
                <w:szCs w:val="18"/>
                <w:lang w:val="en-GB"/>
              </w:rPr>
              <w:t xml:space="preserve">Improved reliability, </w:t>
            </w:r>
            <w:r>
              <w:rPr>
                <w:color w:val="FF0000"/>
                <w:sz w:val="18"/>
                <w:szCs w:val="18"/>
                <w:lang w:val="en-GB"/>
              </w:rPr>
              <w:t>i</w:t>
            </w:r>
            <w:r w:rsidRPr="0010235B">
              <w:rPr>
                <w:color w:val="FF0000"/>
                <w:sz w:val="18"/>
                <w:szCs w:val="18"/>
                <w:lang w:val="en-GB"/>
              </w:rPr>
              <w:t xml:space="preserve">nteroperability, </w:t>
            </w:r>
            <w:r>
              <w:rPr>
                <w:color w:val="FF0000"/>
                <w:sz w:val="18"/>
                <w:szCs w:val="18"/>
                <w:lang w:val="en-GB"/>
              </w:rPr>
              <w:t>efficiency, a</w:t>
            </w:r>
            <w:r w:rsidRPr="0010235B">
              <w:rPr>
                <w:color w:val="FF0000"/>
                <w:sz w:val="18"/>
                <w:szCs w:val="18"/>
                <w:lang w:val="en-GB"/>
              </w:rPr>
              <w:t>daptability</w:t>
            </w:r>
          </w:p>
        </w:tc>
        <w:tc>
          <w:tcPr>
            <w:tcW w:w="1276" w:type="dxa"/>
          </w:tcPr>
          <w:p w14:paraId="0F9276CA" w14:textId="77777777" w:rsidR="003F3692" w:rsidRPr="000C6B3B" w:rsidRDefault="003F3692" w:rsidP="00E90657">
            <w:pPr>
              <w:pStyle w:val="Default"/>
              <w:rPr>
                <w:sz w:val="18"/>
                <w:szCs w:val="18"/>
                <w:lang w:val="en-GB"/>
              </w:rPr>
            </w:pPr>
            <w:r w:rsidRPr="000C6B3B">
              <w:rPr>
                <w:sz w:val="18"/>
                <w:szCs w:val="18"/>
                <w:lang w:val="en-GB"/>
              </w:rPr>
              <w:t xml:space="preserve">Shipboard </w:t>
            </w:r>
            <w:r w:rsidRPr="006B0D18">
              <w:rPr>
                <w:color w:val="auto"/>
                <w:sz w:val="18"/>
                <w:szCs w:val="18"/>
                <w:lang w:val="en-GB"/>
              </w:rPr>
              <w:t>user</w:t>
            </w:r>
          </w:p>
        </w:tc>
        <w:tc>
          <w:tcPr>
            <w:tcW w:w="1417" w:type="dxa"/>
          </w:tcPr>
          <w:p w14:paraId="00E3CF98" w14:textId="77777777" w:rsidR="003F3692" w:rsidRPr="0010235B" w:rsidRDefault="003F3692" w:rsidP="00E90657">
            <w:pPr>
              <w:pStyle w:val="Default"/>
              <w:rPr>
                <w:color w:val="FF0000"/>
                <w:sz w:val="18"/>
                <w:szCs w:val="18"/>
                <w:lang w:val="en-GB"/>
              </w:rPr>
            </w:pPr>
            <w:r>
              <w:rPr>
                <w:color w:val="FF0000"/>
                <w:sz w:val="18"/>
                <w:szCs w:val="18"/>
                <w:lang w:val="en-GB"/>
              </w:rPr>
              <w:t>Improved, r</w:t>
            </w:r>
            <w:r w:rsidRPr="0010235B">
              <w:rPr>
                <w:color w:val="FF0000"/>
                <w:sz w:val="18"/>
                <w:szCs w:val="18"/>
                <w:lang w:val="en-GB"/>
              </w:rPr>
              <w:t>eusability</w:t>
            </w:r>
            <w:r>
              <w:rPr>
                <w:color w:val="FF0000"/>
                <w:sz w:val="18"/>
                <w:szCs w:val="18"/>
                <w:lang w:val="en-GB"/>
              </w:rPr>
              <w:t>, f</w:t>
            </w:r>
            <w:r w:rsidRPr="00ED3F35">
              <w:rPr>
                <w:color w:val="FF0000"/>
                <w:sz w:val="18"/>
                <w:szCs w:val="18"/>
                <w:lang w:val="en-GB"/>
              </w:rPr>
              <w:t>lexibility</w:t>
            </w:r>
          </w:p>
        </w:tc>
        <w:tc>
          <w:tcPr>
            <w:tcW w:w="4253" w:type="dxa"/>
          </w:tcPr>
          <w:p w14:paraId="3E9FB424" w14:textId="77777777" w:rsidR="003F3692" w:rsidRPr="000C6B3B" w:rsidRDefault="003F3692" w:rsidP="00E90657">
            <w:pPr>
              <w:pStyle w:val="Default"/>
              <w:rPr>
                <w:sz w:val="18"/>
                <w:szCs w:val="18"/>
                <w:lang w:val="en-GB"/>
              </w:rPr>
            </w:pPr>
            <w:r w:rsidRPr="000C6B3B">
              <w:rPr>
                <w:sz w:val="18"/>
                <w:szCs w:val="18"/>
                <w:lang w:val="en-GB"/>
              </w:rPr>
              <w:t xml:space="preserve">Suboptimal performance or accident due to poor information from PNT systems. </w:t>
            </w:r>
          </w:p>
        </w:tc>
        <w:tc>
          <w:tcPr>
            <w:tcW w:w="1559" w:type="dxa"/>
          </w:tcPr>
          <w:p w14:paraId="0FCE8C38" w14:textId="77777777" w:rsidR="003F3692" w:rsidRPr="0063588D" w:rsidRDefault="003F3692" w:rsidP="00E90657">
            <w:pPr>
              <w:pStyle w:val="Default"/>
              <w:rPr>
                <w:sz w:val="14"/>
                <w:szCs w:val="14"/>
                <w:lang w:val="en-GB"/>
              </w:rPr>
            </w:pPr>
            <w:r w:rsidRPr="0063588D">
              <w:rPr>
                <w:sz w:val="14"/>
                <w:szCs w:val="14"/>
                <w:lang w:val="en-GB"/>
              </w:rPr>
              <w:t xml:space="preserve">132-Gte01 </w:t>
            </w:r>
          </w:p>
          <w:p w14:paraId="01E5F5B2" w14:textId="77777777" w:rsidR="003F3692" w:rsidRPr="0063588D" w:rsidRDefault="003F3692" w:rsidP="00E90657">
            <w:pPr>
              <w:pStyle w:val="Default"/>
              <w:rPr>
                <w:color w:val="FF0000"/>
                <w:sz w:val="14"/>
                <w:szCs w:val="14"/>
                <w:lang w:val="en-GB"/>
              </w:rPr>
            </w:pPr>
            <w:r w:rsidRPr="0063588D">
              <w:rPr>
                <w:color w:val="FF0000"/>
                <w:sz w:val="14"/>
                <w:szCs w:val="14"/>
                <w:lang w:val="en-GB"/>
              </w:rPr>
              <w:t>132-Gre01</w:t>
            </w:r>
          </w:p>
        </w:tc>
      </w:tr>
    </w:tbl>
    <w:p w14:paraId="60F15E06" w14:textId="77777777" w:rsidR="003F3692" w:rsidRDefault="003F3692" w:rsidP="003F3692">
      <w:r w:rsidRPr="000C6B3B">
        <w:t>..</w:t>
      </w:r>
    </w:p>
    <w:p w14:paraId="26B0FADA" w14:textId="77777777" w:rsidR="003F3692" w:rsidRDefault="003F3692" w:rsidP="003F3692">
      <w:pPr>
        <w:autoSpaceDE w:val="0"/>
        <w:autoSpaceDN w:val="0"/>
        <w:adjustRightInd w:val="0"/>
        <w:rPr>
          <w:rFonts w:ascii="Arial" w:hAnsi="Arial" w:cs="Arial"/>
          <w:b/>
          <w:sz w:val="24"/>
          <w:szCs w:val="24"/>
        </w:rPr>
      </w:pPr>
    </w:p>
    <w:p w14:paraId="6E943B88" w14:textId="77777777" w:rsidR="003F3692" w:rsidRDefault="003F3692" w:rsidP="003F3692">
      <w:pPr>
        <w:autoSpaceDE w:val="0"/>
        <w:autoSpaceDN w:val="0"/>
        <w:adjustRightInd w:val="0"/>
        <w:rPr>
          <w:rFonts w:ascii="Arial" w:hAnsi="Arial" w:cs="Arial"/>
          <w:b/>
          <w:sz w:val="24"/>
          <w:szCs w:val="24"/>
        </w:rPr>
      </w:pPr>
    </w:p>
    <w:p w14:paraId="47BCD567" w14:textId="77777777" w:rsidR="003F3692" w:rsidRDefault="003F3692" w:rsidP="003F3692">
      <w:pPr>
        <w:autoSpaceDE w:val="0"/>
        <w:autoSpaceDN w:val="0"/>
        <w:adjustRightInd w:val="0"/>
        <w:rPr>
          <w:rFonts w:ascii="Arial" w:hAnsi="Arial" w:cs="Arial"/>
          <w:b/>
          <w:sz w:val="24"/>
          <w:szCs w:val="24"/>
        </w:rPr>
      </w:pPr>
    </w:p>
    <w:p w14:paraId="3253BA25" w14:textId="77777777" w:rsidR="003F3692" w:rsidRDefault="003F3692" w:rsidP="003F3692">
      <w:pPr>
        <w:autoSpaceDE w:val="0"/>
        <w:autoSpaceDN w:val="0"/>
        <w:adjustRightInd w:val="0"/>
        <w:rPr>
          <w:rFonts w:ascii="Arial" w:hAnsi="Arial" w:cs="Arial"/>
          <w:b/>
          <w:sz w:val="24"/>
          <w:szCs w:val="24"/>
        </w:rPr>
      </w:pPr>
    </w:p>
    <w:p w14:paraId="5118DC3B" w14:textId="77777777" w:rsidR="003F3692" w:rsidRDefault="003F3692" w:rsidP="003F3692">
      <w:pPr>
        <w:autoSpaceDE w:val="0"/>
        <w:autoSpaceDN w:val="0"/>
        <w:adjustRightInd w:val="0"/>
        <w:rPr>
          <w:rFonts w:ascii="Arial" w:hAnsi="Arial" w:cs="Arial"/>
          <w:b/>
          <w:sz w:val="24"/>
          <w:szCs w:val="24"/>
        </w:rPr>
      </w:pPr>
    </w:p>
    <w:p w14:paraId="41C5A584" w14:textId="77777777" w:rsidR="003F3692" w:rsidRDefault="003F3692" w:rsidP="003F3692">
      <w:pPr>
        <w:autoSpaceDE w:val="0"/>
        <w:autoSpaceDN w:val="0"/>
        <w:adjustRightInd w:val="0"/>
        <w:rPr>
          <w:rFonts w:ascii="Arial" w:hAnsi="Arial" w:cs="Arial"/>
          <w:b/>
          <w:sz w:val="24"/>
          <w:szCs w:val="24"/>
        </w:rPr>
      </w:pPr>
    </w:p>
    <w:tbl>
      <w:tblPr>
        <w:tblStyle w:val="TableGrid"/>
        <w:tblW w:w="14743" w:type="dxa"/>
        <w:tblInd w:w="-369" w:type="dxa"/>
        <w:tblLayout w:type="fixed"/>
        <w:tblCellMar>
          <w:top w:w="85" w:type="dxa"/>
          <w:left w:w="57" w:type="dxa"/>
          <w:bottom w:w="85" w:type="dxa"/>
          <w:right w:w="57" w:type="dxa"/>
        </w:tblCellMar>
        <w:tblLook w:val="04A0" w:firstRow="1" w:lastRow="0" w:firstColumn="1" w:lastColumn="0" w:noHBand="0" w:noVBand="1"/>
      </w:tblPr>
      <w:tblGrid>
        <w:gridCol w:w="710"/>
        <w:gridCol w:w="3544"/>
        <w:gridCol w:w="1984"/>
        <w:gridCol w:w="1276"/>
        <w:gridCol w:w="1417"/>
        <w:gridCol w:w="4253"/>
        <w:gridCol w:w="1559"/>
      </w:tblGrid>
      <w:tr w:rsidR="003F3692" w:rsidRPr="003B1D55" w14:paraId="348829F3" w14:textId="77777777" w:rsidTr="00E90657">
        <w:tc>
          <w:tcPr>
            <w:tcW w:w="710" w:type="dxa"/>
            <w:shd w:val="clear" w:color="auto" w:fill="00B0F0"/>
            <w:vAlign w:val="center"/>
          </w:tcPr>
          <w:p w14:paraId="566B89E0" w14:textId="77777777" w:rsidR="003F3692" w:rsidRPr="003B1D55" w:rsidRDefault="003F3692" w:rsidP="00E90657">
            <w:pPr>
              <w:pStyle w:val="NoSpacing"/>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color w:val="FFFFFF" w:themeColor="background1"/>
                <w:sz w:val="18"/>
                <w:szCs w:val="18"/>
                <w:lang w:val="en-GB"/>
              </w:rPr>
              <w:t>No.</w:t>
            </w:r>
          </w:p>
        </w:tc>
        <w:tc>
          <w:tcPr>
            <w:tcW w:w="3544" w:type="dxa"/>
            <w:shd w:val="clear" w:color="auto" w:fill="00B0F0"/>
            <w:vAlign w:val="center"/>
          </w:tcPr>
          <w:p w14:paraId="769536CE"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Short description</w:t>
            </w:r>
          </w:p>
        </w:tc>
        <w:tc>
          <w:tcPr>
            <w:tcW w:w="1984" w:type="dxa"/>
            <w:shd w:val="clear" w:color="auto" w:fill="00B0F0"/>
            <w:vAlign w:val="center"/>
          </w:tcPr>
          <w:p w14:paraId="55647445"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Primary user need</w:t>
            </w:r>
          </w:p>
        </w:tc>
        <w:tc>
          <w:tcPr>
            <w:tcW w:w="1276" w:type="dxa"/>
            <w:shd w:val="clear" w:color="auto" w:fill="00B0F0"/>
            <w:vAlign w:val="center"/>
          </w:tcPr>
          <w:p w14:paraId="09CD6997"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User type</w:t>
            </w:r>
          </w:p>
        </w:tc>
        <w:tc>
          <w:tcPr>
            <w:tcW w:w="1417" w:type="dxa"/>
            <w:shd w:val="clear" w:color="auto" w:fill="00B0F0"/>
            <w:vAlign w:val="center"/>
          </w:tcPr>
          <w:p w14:paraId="28587643"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Other user needs</w:t>
            </w:r>
          </w:p>
        </w:tc>
        <w:tc>
          <w:tcPr>
            <w:tcW w:w="4253" w:type="dxa"/>
            <w:shd w:val="clear" w:color="auto" w:fill="00B0F0"/>
            <w:vAlign w:val="center"/>
          </w:tcPr>
          <w:p w14:paraId="64BDA8DA"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Hazard description</w:t>
            </w:r>
          </w:p>
        </w:tc>
        <w:tc>
          <w:tcPr>
            <w:tcW w:w="1559" w:type="dxa"/>
            <w:shd w:val="clear" w:color="auto" w:fill="00B0F0"/>
            <w:vAlign w:val="center"/>
          </w:tcPr>
          <w:p w14:paraId="5B039C18"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Origin</w:t>
            </w:r>
          </w:p>
        </w:tc>
      </w:tr>
      <w:tr w:rsidR="003F3692" w:rsidRPr="00B555ED" w14:paraId="4E8F4BB0" w14:textId="77777777" w:rsidTr="00E90657">
        <w:trPr>
          <w:cantSplit/>
          <w:trHeight w:val="959"/>
        </w:trPr>
        <w:tc>
          <w:tcPr>
            <w:tcW w:w="710" w:type="dxa"/>
            <w:shd w:val="clear" w:color="auto" w:fill="D9D9D9" w:themeFill="background1" w:themeFillShade="D9"/>
          </w:tcPr>
          <w:p w14:paraId="66BE11F6" w14:textId="77777777" w:rsidR="003F3692" w:rsidRPr="000C6B3B" w:rsidRDefault="003F3692" w:rsidP="00E90657">
            <w:pPr>
              <w:pStyle w:val="NoSpacing"/>
              <w:rPr>
                <w:rFonts w:ascii="Arial" w:hAnsi="Arial" w:cs="Arial"/>
                <w:b/>
                <w:sz w:val="20"/>
                <w:szCs w:val="20"/>
                <w:lang w:val="en-GB"/>
              </w:rPr>
            </w:pPr>
            <w:r w:rsidRPr="000C6B3B">
              <w:rPr>
                <w:rFonts w:ascii="Arial" w:hAnsi="Arial" w:cs="Arial"/>
                <w:b/>
                <w:sz w:val="20"/>
                <w:szCs w:val="20"/>
                <w:lang w:val="en-GB"/>
              </w:rPr>
              <w:t>S4</w:t>
            </w:r>
          </w:p>
        </w:tc>
        <w:tc>
          <w:tcPr>
            <w:tcW w:w="14033" w:type="dxa"/>
            <w:gridSpan w:val="6"/>
            <w:shd w:val="clear" w:color="auto" w:fill="D9D9D9" w:themeFill="background1" w:themeFillShade="D9"/>
          </w:tcPr>
          <w:p w14:paraId="24C3FD89" w14:textId="77777777" w:rsidR="003F3692" w:rsidRPr="000C6B3B" w:rsidRDefault="003F3692" w:rsidP="00E90657">
            <w:pPr>
              <w:pStyle w:val="Default"/>
              <w:rPr>
                <w:b/>
                <w:bCs/>
                <w:sz w:val="20"/>
                <w:szCs w:val="20"/>
                <w:lang w:val="en-GB"/>
              </w:rPr>
            </w:pPr>
            <w:r w:rsidRPr="000C6B3B">
              <w:rPr>
                <w:b/>
                <w:bCs/>
                <w:sz w:val="20"/>
                <w:szCs w:val="20"/>
                <w:lang w:val="en-GB"/>
              </w:rPr>
              <w:t>Integration and presentation</w:t>
            </w:r>
          </w:p>
          <w:p w14:paraId="0DE22B38" w14:textId="77777777" w:rsidR="003F3692" w:rsidRPr="000C6B3B" w:rsidRDefault="003F3692" w:rsidP="00E90657">
            <w:pPr>
              <w:pStyle w:val="Default"/>
              <w:rPr>
                <w:b/>
                <w:bCs/>
                <w:sz w:val="20"/>
                <w:szCs w:val="20"/>
                <w:lang w:val="en-GB"/>
              </w:rPr>
            </w:pPr>
            <w:r w:rsidRPr="000C6B3B">
              <w:rPr>
                <w:b/>
                <w:bCs/>
                <w:sz w:val="20"/>
                <w:szCs w:val="20"/>
                <w:lang w:val="en-GB"/>
              </w:rPr>
              <w:t xml:space="preserve">of available information in </w:t>
            </w:r>
          </w:p>
          <w:p w14:paraId="38A0AA88" w14:textId="77777777" w:rsidR="003F3692" w:rsidRPr="000C6B3B" w:rsidRDefault="003F3692" w:rsidP="00E90657">
            <w:pPr>
              <w:pStyle w:val="Default"/>
              <w:rPr>
                <w:b/>
                <w:bCs/>
                <w:sz w:val="20"/>
                <w:szCs w:val="20"/>
                <w:lang w:val="en-GB"/>
              </w:rPr>
            </w:pPr>
            <w:r w:rsidRPr="000C6B3B">
              <w:rPr>
                <w:b/>
                <w:bCs/>
                <w:sz w:val="20"/>
                <w:szCs w:val="20"/>
                <w:lang w:val="en-GB"/>
              </w:rPr>
              <w:t xml:space="preserve">graphical displays received via </w:t>
            </w:r>
          </w:p>
          <w:p w14:paraId="06BAFD2D" w14:textId="77777777" w:rsidR="003F3692" w:rsidRPr="000C6B3B" w:rsidRDefault="003F3692" w:rsidP="00E90657">
            <w:pPr>
              <w:pStyle w:val="Default"/>
              <w:rPr>
                <w:b/>
                <w:sz w:val="20"/>
                <w:szCs w:val="20"/>
                <w:lang w:val="en-GB"/>
              </w:rPr>
            </w:pPr>
            <w:r w:rsidRPr="000C6B3B">
              <w:rPr>
                <w:b/>
                <w:bCs/>
                <w:sz w:val="20"/>
                <w:szCs w:val="20"/>
                <w:lang w:val="en-GB"/>
              </w:rPr>
              <w:t>communication equipment</w:t>
            </w:r>
          </w:p>
        </w:tc>
      </w:tr>
      <w:tr w:rsidR="003F3692" w:rsidRPr="00BB27EB" w14:paraId="7D973B0D" w14:textId="77777777" w:rsidTr="00E90657">
        <w:trPr>
          <w:cantSplit/>
          <w:trHeight w:val="1087"/>
        </w:trPr>
        <w:tc>
          <w:tcPr>
            <w:tcW w:w="710" w:type="dxa"/>
          </w:tcPr>
          <w:p w14:paraId="6A577C72" w14:textId="77777777" w:rsidR="003F3692" w:rsidRPr="00B6608C" w:rsidRDefault="003F3692" w:rsidP="00E90657">
            <w:pPr>
              <w:pStyle w:val="Default"/>
              <w:rPr>
                <w:sz w:val="16"/>
                <w:szCs w:val="16"/>
                <w:lang w:val="en-GB"/>
              </w:rPr>
            </w:pPr>
            <w:r w:rsidRPr="00B6608C">
              <w:rPr>
                <w:sz w:val="16"/>
                <w:szCs w:val="16"/>
                <w:lang w:val="en-GB"/>
              </w:rPr>
              <w:t xml:space="preserve">S4.1 </w:t>
            </w:r>
          </w:p>
        </w:tc>
        <w:tc>
          <w:tcPr>
            <w:tcW w:w="3544" w:type="dxa"/>
          </w:tcPr>
          <w:p w14:paraId="394E15A1" w14:textId="77777777" w:rsidR="003F3692" w:rsidRPr="000C6B3B" w:rsidRDefault="003F3692" w:rsidP="00E90657">
            <w:pPr>
              <w:pStyle w:val="Default"/>
              <w:rPr>
                <w:sz w:val="18"/>
                <w:szCs w:val="18"/>
                <w:lang w:val="en-GB"/>
              </w:rPr>
            </w:pPr>
            <w:r w:rsidRPr="000C6B3B">
              <w:rPr>
                <w:sz w:val="18"/>
                <w:szCs w:val="18"/>
                <w:lang w:val="en-GB"/>
              </w:rPr>
              <w:t>Integration and presentation of available information in graphical</w:t>
            </w:r>
            <w:r w:rsidRPr="00872522">
              <w:rPr>
                <w:color w:val="FF0000"/>
                <w:sz w:val="18"/>
                <w:szCs w:val="18"/>
                <w:lang w:val="en-GB"/>
              </w:rPr>
              <w:t>, numerical and textual</w:t>
            </w:r>
            <w:r w:rsidRPr="000C6B3B">
              <w:rPr>
                <w:sz w:val="18"/>
                <w:szCs w:val="18"/>
                <w:lang w:val="en-GB"/>
              </w:rPr>
              <w:t xml:space="preserve"> displays (including MSI, AIS, charts, radar, etc.) received via communication equipment </w:t>
            </w:r>
          </w:p>
        </w:tc>
        <w:tc>
          <w:tcPr>
            <w:tcW w:w="1984" w:type="dxa"/>
          </w:tcPr>
          <w:p w14:paraId="03A090C4" w14:textId="77777777" w:rsidR="003F3692" w:rsidRPr="000C6B3B" w:rsidRDefault="003F3692" w:rsidP="00E90657">
            <w:pPr>
              <w:pStyle w:val="Default"/>
              <w:rPr>
                <w:sz w:val="18"/>
                <w:szCs w:val="18"/>
                <w:lang w:val="en-GB"/>
              </w:rPr>
            </w:pPr>
            <w:r w:rsidRPr="000C6B3B">
              <w:rPr>
                <w:sz w:val="18"/>
                <w:szCs w:val="18"/>
                <w:lang w:val="en-GB"/>
              </w:rPr>
              <w:t xml:space="preserve">User-selectable information received via communication equipment </w:t>
            </w:r>
          </w:p>
        </w:tc>
        <w:tc>
          <w:tcPr>
            <w:tcW w:w="1276" w:type="dxa"/>
          </w:tcPr>
          <w:p w14:paraId="41DE696C" w14:textId="77777777" w:rsidR="003F3692" w:rsidRPr="000C6B3B" w:rsidRDefault="003F3692" w:rsidP="00E90657">
            <w:pPr>
              <w:pStyle w:val="Default"/>
              <w:rPr>
                <w:sz w:val="18"/>
                <w:szCs w:val="18"/>
                <w:lang w:val="en-GB"/>
              </w:rPr>
            </w:pPr>
            <w:r w:rsidRPr="000C6B3B">
              <w:rPr>
                <w:sz w:val="18"/>
                <w:szCs w:val="18"/>
                <w:lang w:val="en-GB"/>
              </w:rPr>
              <w:t xml:space="preserve">Shipboard </w:t>
            </w:r>
            <w:r w:rsidRPr="006B0D18">
              <w:rPr>
                <w:color w:val="auto"/>
                <w:sz w:val="18"/>
                <w:szCs w:val="18"/>
                <w:lang w:val="en-GB"/>
              </w:rPr>
              <w:t>user</w:t>
            </w:r>
          </w:p>
        </w:tc>
        <w:tc>
          <w:tcPr>
            <w:tcW w:w="1417" w:type="dxa"/>
          </w:tcPr>
          <w:p w14:paraId="0C7F333F" w14:textId="77777777" w:rsidR="003F3692" w:rsidRPr="000C6B3B" w:rsidRDefault="003F3692" w:rsidP="00E90657">
            <w:pPr>
              <w:pStyle w:val="Default"/>
              <w:rPr>
                <w:sz w:val="18"/>
                <w:szCs w:val="18"/>
                <w:lang w:val="en-GB"/>
              </w:rPr>
            </w:pPr>
            <w:r w:rsidRPr="000C6B3B">
              <w:rPr>
                <w:sz w:val="18"/>
                <w:szCs w:val="18"/>
                <w:lang w:val="en-GB"/>
              </w:rPr>
              <w:t>Maritime Safety Information (MSI), Improved target detection, Guard zones</w:t>
            </w:r>
            <w:r w:rsidRPr="00872522">
              <w:rPr>
                <w:color w:val="FF0000"/>
                <w:sz w:val="18"/>
                <w:szCs w:val="18"/>
                <w:lang w:val="en-GB"/>
              </w:rPr>
              <w:t xml:space="preserve">, real time information </w:t>
            </w:r>
          </w:p>
        </w:tc>
        <w:tc>
          <w:tcPr>
            <w:tcW w:w="4253" w:type="dxa"/>
          </w:tcPr>
          <w:p w14:paraId="06DDB7A8" w14:textId="77777777" w:rsidR="003F3692" w:rsidRPr="000C6B3B" w:rsidRDefault="003F3692" w:rsidP="00E90657">
            <w:pPr>
              <w:pStyle w:val="Default"/>
              <w:rPr>
                <w:sz w:val="18"/>
                <w:szCs w:val="18"/>
                <w:lang w:val="en-GB"/>
              </w:rPr>
            </w:pPr>
            <w:r w:rsidRPr="000C6B3B">
              <w:rPr>
                <w:sz w:val="18"/>
                <w:szCs w:val="18"/>
                <w:lang w:val="en-GB"/>
              </w:rPr>
              <w:t xml:space="preserve">Suboptimal performance or accident due to misinterpretation of information or problem locating correct information, information overload and poor situational awareness </w:t>
            </w:r>
          </w:p>
        </w:tc>
        <w:tc>
          <w:tcPr>
            <w:tcW w:w="1559" w:type="dxa"/>
          </w:tcPr>
          <w:p w14:paraId="02DB4B40" w14:textId="77777777" w:rsidR="003F3692" w:rsidRPr="00B77EE2" w:rsidRDefault="003F3692" w:rsidP="00E90657">
            <w:pPr>
              <w:pStyle w:val="Default"/>
              <w:rPr>
                <w:sz w:val="14"/>
                <w:szCs w:val="14"/>
              </w:rPr>
            </w:pPr>
            <w:r w:rsidRPr="00B77EE2">
              <w:rPr>
                <w:sz w:val="14"/>
                <w:szCs w:val="14"/>
              </w:rPr>
              <w:t xml:space="preserve">111-Gte06 </w:t>
            </w:r>
          </w:p>
          <w:p w14:paraId="31E297F7" w14:textId="77777777" w:rsidR="003F3692" w:rsidRPr="00B77EE2" w:rsidRDefault="003F3692" w:rsidP="00E90657">
            <w:pPr>
              <w:pStyle w:val="Default"/>
              <w:rPr>
                <w:sz w:val="14"/>
                <w:szCs w:val="14"/>
              </w:rPr>
            </w:pPr>
            <w:r w:rsidRPr="00B77EE2">
              <w:rPr>
                <w:sz w:val="14"/>
                <w:szCs w:val="14"/>
              </w:rPr>
              <w:t xml:space="preserve">134-Gte04 </w:t>
            </w:r>
          </w:p>
          <w:p w14:paraId="5CEC9DAC" w14:textId="77777777" w:rsidR="003F3692" w:rsidRPr="00B77EE2" w:rsidRDefault="003F3692" w:rsidP="00E90657">
            <w:pPr>
              <w:pStyle w:val="Default"/>
              <w:rPr>
                <w:sz w:val="14"/>
                <w:szCs w:val="14"/>
              </w:rPr>
            </w:pPr>
            <w:r w:rsidRPr="00B77EE2">
              <w:rPr>
                <w:sz w:val="14"/>
                <w:szCs w:val="14"/>
              </w:rPr>
              <w:t xml:space="preserve">135-Gte01 </w:t>
            </w:r>
          </w:p>
          <w:p w14:paraId="7C69B023" w14:textId="77777777" w:rsidR="003F3692" w:rsidRPr="006B0D18" w:rsidRDefault="003F3692" w:rsidP="00E90657">
            <w:pPr>
              <w:pStyle w:val="Default"/>
              <w:rPr>
                <w:sz w:val="14"/>
                <w:szCs w:val="14"/>
              </w:rPr>
            </w:pPr>
            <w:r w:rsidRPr="00B77EE2">
              <w:rPr>
                <w:sz w:val="14"/>
                <w:szCs w:val="14"/>
              </w:rPr>
              <w:t xml:space="preserve">135-Gte02 </w:t>
            </w:r>
          </w:p>
        </w:tc>
      </w:tr>
      <w:tr w:rsidR="003F3692" w:rsidRPr="00BB27EB" w14:paraId="69742430" w14:textId="77777777" w:rsidTr="00E90657">
        <w:trPr>
          <w:cantSplit/>
          <w:trHeight w:val="1134"/>
        </w:trPr>
        <w:tc>
          <w:tcPr>
            <w:tcW w:w="710" w:type="dxa"/>
          </w:tcPr>
          <w:p w14:paraId="2DC16A2B" w14:textId="77777777" w:rsidR="003F3692" w:rsidRPr="00B6608C" w:rsidRDefault="003F3692" w:rsidP="00E90657">
            <w:pPr>
              <w:pStyle w:val="Default"/>
              <w:rPr>
                <w:sz w:val="16"/>
                <w:szCs w:val="16"/>
                <w:lang w:val="en-GB"/>
              </w:rPr>
            </w:pPr>
            <w:r w:rsidRPr="00B6608C">
              <w:rPr>
                <w:sz w:val="16"/>
                <w:szCs w:val="16"/>
                <w:lang w:val="en-GB"/>
              </w:rPr>
              <w:t xml:space="preserve">S4.1.1 </w:t>
            </w:r>
          </w:p>
        </w:tc>
        <w:tc>
          <w:tcPr>
            <w:tcW w:w="3544" w:type="dxa"/>
          </w:tcPr>
          <w:p w14:paraId="7012C49E" w14:textId="77777777" w:rsidR="003F3692" w:rsidRPr="000C6B3B" w:rsidRDefault="003F3692" w:rsidP="00E90657">
            <w:pPr>
              <w:pStyle w:val="Default"/>
              <w:rPr>
                <w:sz w:val="18"/>
                <w:szCs w:val="18"/>
                <w:lang w:val="en-GB"/>
              </w:rPr>
            </w:pPr>
            <w:r w:rsidRPr="000C6B3B">
              <w:rPr>
                <w:sz w:val="18"/>
                <w:szCs w:val="18"/>
                <w:lang w:val="en-GB"/>
              </w:rPr>
              <w:t xml:space="preserve">Implement a Common Maritime Data Structure and include parameters for priority, source, and ownership of information </w:t>
            </w:r>
          </w:p>
        </w:tc>
        <w:tc>
          <w:tcPr>
            <w:tcW w:w="1984" w:type="dxa"/>
          </w:tcPr>
          <w:p w14:paraId="1B0DC8CD" w14:textId="77777777" w:rsidR="003F3692" w:rsidRPr="00DB2A70" w:rsidRDefault="003F3692" w:rsidP="00E90657">
            <w:pPr>
              <w:pStyle w:val="Default"/>
              <w:rPr>
                <w:color w:val="FF0000"/>
                <w:sz w:val="18"/>
                <w:szCs w:val="18"/>
                <w:lang w:val="en-US"/>
              </w:rPr>
            </w:pPr>
            <w:r w:rsidRPr="00DB2A70">
              <w:rPr>
                <w:color w:val="FF0000"/>
                <w:sz w:val="18"/>
                <w:szCs w:val="18"/>
                <w:lang w:val="en-US"/>
              </w:rPr>
              <w:t xml:space="preserve">Improved communicativeness, </w:t>
            </w:r>
            <w:r>
              <w:rPr>
                <w:color w:val="FF0000"/>
                <w:sz w:val="18"/>
                <w:szCs w:val="18"/>
                <w:lang w:val="en-US"/>
              </w:rPr>
              <w:t>S</w:t>
            </w:r>
            <w:r w:rsidRPr="00DB2A70">
              <w:rPr>
                <w:color w:val="FF0000"/>
                <w:sz w:val="18"/>
                <w:szCs w:val="18"/>
                <w:lang w:val="en-US"/>
              </w:rPr>
              <w:t>torage efficiency</w:t>
            </w:r>
          </w:p>
        </w:tc>
        <w:tc>
          <w:tcPr>
            <w:tcW w:w="1276" w:type="dxa"/>
          </w:tcPr>
          <w:p w14:paraId="7ADD2D6C" w14:textId="77777777" w:rsidR="003F3692" w:rsidRPr="00A13D8B" w:rsidRDefault="003F3692" w:rsidP="00E90657">
            <w:pPr>
              <w:pStyle w:val="Default"/>
              <w:rPr>
                <w:color w:val="FF0000"/>
                <w:sz w:val="18"/>
                <w:szCs w:val="18"/>
                <w:lang w:val="en-US"/>
              </w:rPr>
            </w:pPr>
            <w:r w:rsidRPr="00A13D8B">
              <w:rPr>
                <w:color w:val="FF0000"/>
                <w:sz w:val="18"/>
                <w:szCs w:val="18"/>
                <w:lang w:val="en-GB"/>
              </w:rPr>
              <w:t xml:space="preserve">Shipboard </w:t>
            </w:r>
            <w:r w:rsidRPr="006B0D18">
              <w:rPr>
                <w:color w:val="FF0000"/>
                <w:sz w:val="18"/>
                <w:szCs w:val="18"/>
                <w:lang w:val="en-GB"/>
              </w:rPr>
              <w:t>user</w:t>
            </w:r>
          </w:p>
        </w:tc>
        <w:tc>
          <w:tcPr>
            <w:tcW w:w="1417" w:type="dxa"/>
          </w:tcPr>
          <w:p w14:paraId="122476FB" w14:textId="77777777" w:rsidR="003F3692" w:rsidRPr="00DB2A70" w:rsidRDefault="003F3692" w:rsidP="00E90657">
            <w:pPr>
              <w:pStyle w:val="Default"/>
              <w:rPr>
                <w:color w:val="FF0000"/>
                <w:sz w:val="18"/>
                <w:szCs w:val="18"/>
                <w:lang w:val="en-US"/>
              </w:rPr>
            </w:pPr>
            <w:r w:rsidRPr="00DB2A70">
              <w:rPr>
                <w:color w:val="FF0000"/>
                <w:sz w:val="18"/>
                <w:szCs w:val="18"/>
                <w:lang w:val="en-US"/>
              </w:rPr>
              <w:t xml:space="preserve">Access audit, </w:t>
            </w:r>
            <w:r>
              <w:rPr>
                <w:color w:val="FF0000"/>
                <w:sz w:val="18"/>
                <w:szCs w:val="18"/>
                <w:lang w:val="en-US"/>
              </w:rPr>
              <w:t>t</w:t>
            </w:r>
            <w:r w:rsidRPr="00DB2A70">
              <w:rPr>
                <w:color w:val="FF0000"/>
                <w:sz w:val="18"/>
                <w:szCs w:val="18"/>
                <w:lang w:val="en-US"/>
              </w:rPr>
              <w:t xml:space="preserve">raceability, </w:t>
            </w:r>
            <w:r>
              <w:rPr>
                <w:color w:val="FF0000"/>
                <w:sz w:val="18"/>
                <w:szCs w:val="18"/>
                <w:lang w:val="en-US"/>
              </w:rPr>
              <w:t>c</w:t>
            </w:r>
            <w:r w:rsidRPr="00DB2A70">
              <w:rPr>
                <w:color w:val="FF0000"/>
                <w:sz w:val="18"/>
                <w:szCs w:val="18"/>
                <w:lang w:val="en-US"/>
              </w:rPr>
              <w:t>onsistency</w:t>
            </w:r>
          </w:p>
        </w:tc>
        <w:tc>
          <w:tcPr>
            <w:tcW w:w="4253" w:type="dxa"/>
          </w:tcPr>
          <w:p w14:paraId="1BF540A5" w14:textId="77777777" w:rsidR="003F3692" w:rsidRPr="00DB2A70" w:rsidRDefault="003F3692" w:rsidP="00E90657">
            <w:pPr>
              <w:pStyle w:val="Default"/>
              <w:rPr>
                <w:color w:val="FF0000"/>
                <w:sz w:val="18"/>
                <w:szCs w:val="18"/>
                <w:lang w:val="en-US"/>
              </w:rPr>
            </w:pPr>
            <w:r w:rsidRPr="00DB2A70">
              <w:rPr>
                <w:color w:val="FF0000"/>
                <w:sz w:val="18"/>
                <w:szCs w:val="18"/>
                <w:lang w:val="en-US"/>
              </w:rPr>
              <w:t xml:space="preserve">Suboptimal performance or accident </w:t>
            </w:r>
            <w:r>
              <w:rPr>
                <w:color w:val="FF0000"/>
                <w:sz w:val="18"/>
                <w:szCs w:val="18"/>
                <w:lang w:val="en-US"/>
              </w:rPr>
              <w:t xml:space="preserve">caused by </w:t>
            </w:r>
            <w:r w:rsidRPr="00DB2A70">
              <w:rPr>
                <w:color w:val="FF0000"/>
                <w:sz w:val="18"/>
                <w:szCs w:val="18"/>
                <w:lang w:val="en-US"/>
              </w:rPr>
              <w:t xml:space="preserve">poor decision making resulting from </w:t>
            </w:r>
            <w:r>
              <w:rPr>
                <w:color w:val="FF0000"/>
                <w:sz w:val="18"/>
                <w:szCs w:val="18"/>
                <w:lang w:val="en-US"/>
              </w:rPr>
              <w:t xml:space="preserve">error in dealing with </w:t>
            </w:r>
            <w:r w:rsidRPr="00DB2A70">
              <w:rPr>
                <w:color w:val="FF0000"/>
                <w:sz w:val="18"/>
                <w:szCs w:val="18"/>
                <w:lang w:val="en-US"/>
              </w:rPr>
              <w:t>unstructured of data</w:t>
            </w:r>
            <w:r>
              <w:rPr>
                <w:color w:val="FF0000"/>
                <w:sz w:val="18"/>
                <w:szCs w:val="18"/>
                <w:lang w:val="en-US"/>
              </w:rPr>
              <w:t>, lack of harmonized data format, and lack of priority in transfer of information.</w:t>
            </w:r>
          </w:p>
        </w:tc>
        <w:tc>
          <w:tcPr>
            <w:tcW w:w="1559" w:type="dxa"/>
          </w:tcPr>
          <w:p w14:paraId="2ABDBC08" w14:textId="77777777" w:rsidR="003F3692" w:rsidRPr="00B77EE2" w:rsidRDefault="003F3692" w:rsidP="00E90657">
            <w:pPr>
              <w:pStyle w:val="Default"/>
              <w:rPr>
                <w:sz w:val="14"/>
                <w:szCs w:val="14"/>
              </w:rPr>
            </w:pPr>
            <w:r w:rsidRPr="00B77EE2">
              <w:rPr>
                <w:sz w:val="14"/>
                <w:szCs w:val="14"/>
              </w:rPr>
              <w:t xml:space="preserve">111-Gte01-Ste03 </w:t>
            </w:r>
          </w:p>
          <w:p w14:paraId="4BE33A53" w14:textId="77777777" w:rsidR="003F3692" w:rsidRPr="00B77EE2" w:rsidRDefault="003F3692" w:rsidP="00E90657">
            <w:pPr>
              <w:pStyle w:val="Default"/>
              <w:rPr>
                <w:sz w:val="14"/>
                <w:szCs w:val="14"/>
              </w:rPr>
            </w:pPr>
            <w:r w:rsidRPr="00B77EE2">
              <w:rPr>
                <w:sz w:val="14"/>
                <w:szCs w:val="14"/>
              </w:rPr>
              <w:t xml:space="preserve">111-Gte01-Sre03 </w:t>
            </w:r>
          </w:p>
          <w:p w14:paraId="67415D90" w14:textId="77777777" w:rsidR="003F3692" w:rsidRPr="00B77EE2" w:rsidRDefault="003F3692" w:rsidP="00E90657">
            <w:pPr>
              <w:pStyle w:val="Default"/>
              <w:rPr>
                <w:sz w:val="14"/>
                <w:szCs w:val="14"/>
              </w:rPr>
            </w:pPr>
            <w:r w:rsidRPr="00B77EE2">
              <w:rPr>
                <w:sz w:val="14"/>
                <w:szCs w:val="14"/>
              </w:rPr>
              <w:t xml:space="preserve">135-Gte01-Ste09 </w:t>
            </w:r>
          </w:p>
          <w:p w14:paraId="51AF4E3B" w14:textId="77777777" w:rsidR="003F3692" w:rsidRPr="00F61F94" w:rsidRDefault="003F3692" w:rsidP="00E90657">
            <w:pPr>
              <w:pStyle w:val="Default"/>
              <w:rPr>
                <w:strike/>
                <w:sz w:val="14"/>
                <w:szCs w:val="14"/>
                <w:highlight w:val="lightGray"/>
              </w:rPr>
            </w:pPr>
            <w:r w:rsidRPr="00F61F94">
              <w:rPr>
                <w:strike/>
                <w:sz w:val="14"/>
                <w:szCs w:val="14"/>
                <w:highlight w:val="lightGray"/>
              </w:rPr>
              <w:t xml:space="preserve">211-Gte01-Ste01 </w:t>
            </w:r>
          </w:p>
          <w:p w14:paraId="4D58FD02" w14:textId="77777777" w:rsidR="003F3692" w:rsidRPr="00F61F94" w:rsidRDefault="003F3692" w:rsidP="00E90657">
            <w:pPr>
              <w:pStyle w:val="Default"/>
              <w:rPr>
                <w:strike/>
                <w:sz w:val="14"/>
                <w:szCs w:val="14"/>
                <w:highlight w:val="lightGray"/>
              </w:rPr>
            </w:pPr>
            <w:r w:rsidRPr="00F61F94">
              <w:rPr>
                <w:strike/>
                <w:sz w:val="14"/>
                <w:szCs w:val="14"/>
                <w:highlight w:val="lightGray"/>
              </w:rPr>
              <w:t xml:space="preserve">211-Gte01-Sre01 </w:t>
            </w:r>
          </w:p>
          <w:p w14:paraId="69EF0BD1" w14:textId="77777777" w:rsidR="003F3692" w:rsidRPr="00F61F94" w:rsidRDefault="003F3692" w:rsidP="00E90657">
            <w:pPr>
              <w:pStyle w:val="Default"/>
              <w:rPr>
                <w:strike/>
                <w:sz w:val="14"/>
                <w:szCs w:val="14"/>
                <w:highlight w:val="lightGray"/>
              </w:rPr>
            </w:pPr>
            <w:r w:rsidRPr="00F61F94">
              <w:rPr>
                <w:strike/>
                <w:sz w:val="14"/>
                <w:szCs w:val="14"/>
                <w:highlight w:val="lightGray"/>
              </w:rPr>
              <w:t xml:space="preserve">211-Gte01-Sre02 </w:t>
            </w:r>
          </w:p>
          <w:p w14:paraId="12A545D1" w14:textId="77777777" w:rsidR="003F3692" w:rsidRPr="00B77EE2" w:rsidRDefault="003F3692" w:rsidP="00E90657">
            <w:pPr>
              <w:pStyle w:val="Default"/>
              <w:rPr>
                <w:sz w:val="14"/>
                <w:szCs w:val="14"/>
                <w:lang w:val="en-US"/>
              </w:rPr>
            </w:pPr>
            <w:r w:rsidRPr="00F61F94">
              <w:rPr>
                <w:strike/>
                <w:sz w:val="14"/>
                <w:szCs w:val="14"/>
                <w:highlight w:val="lightGray"/>
                <w:lang w:val="en-GB"/>
              </w:rPr>
              <w:t>211-Gte02-Ste02</w:t>
            </w:r>
          </w:p>
        </w:tc>
      </w:tr>
      <w:tr w:rsidR="003F3692" w:rsidRPr="003150EC" w14:paraId="052B8046" w14:textId="77777777" w:rsidTr="00E90657">
        <w:trPr>
          <w:cantSplit/>
          <w:trHeight w:val="1062"/>
        </w:trPr>
        <w:tc>
          <w:tcPr>
            <w:tcW w:w="710" w:type="dxa"/>
          </w:tcPr>
          <w:p w14:paraId="279D274C" w14:textId="77777777" w:rsidR="003F3692" w:rsidRPr="00B6608C" w:rsidRDefault="003F3692" w:rsidP="00E90657">
            <w:pPr>
              <w:pStyle w:val="Default"/>
              <w:rPr>
                <w:sz w:val="16"/>
                <w:szCs w:val="16"/>
                <w:lang w:val="en-GB"/>
              </w:rPr>
            </w:pPr>
            <w:r w:rsidRPr="00B6608C">
              <w:rPr>
                <w:sz w:val="16"/>
                <w:szCs w:val="16"/>
                <w:lang w:val="en-GB"/>
              </w:rPr>
              <w:t xml:space="preserve">S4.1.2 </w:t>
            </w:r>
          </w:p>
        </w:tc>
        <w:tc>
          <w:tcPr>
            <w:tcW w:w="3544" w:type="dxa"/>
          </w:tcPr>
          <w:p w14:paraId="52F94AA0" w14:textId="77777777" w:rsidR="003F3692" w:rsidRPr="000C6B3B" w:rsidRDefault="003F3692" w:rsidP="00E90657">
            <w:pPr>
              <w:pStyle w:val="Default"/>
              <w:rPr>
                <w:sz w:val="18"/>
                <w:szCs w:val="18"/>
                <w:lang w:val="en-GB"/>
              </w:rPr>
            </w:pPr>
            <w:r w:rsidRPr="000C6B3B">
              <w:rPr>
                <w:sz w:val="18"/>
                <w:szCs w:val="18"/>
                <w:lang w:val="en-GB"/>
              </w:rPr>
              <w:t xml:space="preserve">Standardized interfaces for data exchange should be developed to support transfer of information from communication equipment to navigational systems (INS) </w:t>
            </w:r>
          </w:p>
        </w:tc>
        <w:tc>
          <w:tcPr>
            <w:tcW w:w="1984" w:type="dxa"/>
          </w:tcPr>
          <w:p w14:paraId="40B0C8EC" w14:textId="77777777" w:rsidR="003F3692" w:rsidRPr="00CA494E" w:rsidRDefault="003F3692" w:rsidP="00E90657">
            <w:pPr>
              <w:pStyle w:val="Default"/>
              <w:rPr>
                <w:color w:val="FF0000"/>
                <w:sz w:val="18"/>
                <w:szCs w:val="18"/>
                <w:lang w:val="en-US"/>
              </w:rPr>
            </w:pPr>
            <w:r w:rsidRPr="00CA494E">
              <w:rPr>
                <w:color w:val="FF0000"/>
                <w:sz w:val="18"/>
                <w:szCs w:val="18"/>
                <w:lang w:val="en-US"/>
              </w:rPr>
              <w:t>Improved conciseness, Interoperability - data and communication commonality</w:t>
            </w:r>
          </w:p>
        </w:tc>
        <w:tc>
          <w:tcPr>
            <w:tcW w:w="1276" w:type="dxa"/>
          </w:tcPr>
          <w:p w14:paraId="5918D5AF" w14:textId="77777777" w:rsidR="003F3692" w:rsidRPr="00BB27EB" w:rsidRDefault="003F3692" w:rsidP="00E90657">
            <w:pPr>
              <w:pStyle w:val="Default"/>
              <w:rPr>
                <w:sz w:val="18"/>
                <w:szCs w:val="18"/>
                <w:lang w:val="en-US"/>
              </w:rPr>
            </w:pPr>
            <w:r w:rsidRPr="00A13D8B">
              <w:rPr>
                <w:color w:val="FF0000"/>
                <w:sz w:val="18"/>
                <w:szCs w:val="18"/>
                <w:lang w:val="en-GB"/>
              </w:rPr>
              <w:t xml:space="preserve">Shipboard </w:t>
            </w:r>
            <w:r w:rsidRPr="006B0D18">
              <w:rPr>
                <w:color w:val="FF0000"/>
                <w:sz w:val="18"/>
                <w:szCs w:val="18"/>
                <w:lang w:val="en-GB"/>
              </w:rPr>
              <w:t>user</w:t>
            </w:r>
          </w:p>
        </w:tc>
        <w:tc>
          <w:tcPr>
            <w:tcW w:w="1417" w:type="dxa"/>
          </w:tcPr>
          <w:p w14:paraId="28CA6D26" w14:textId="77777777" w:rsidR="003F3692" w:rsidRPr="00CA494E" w:rsidRDefault="003F3692" w:rsidP="00E90657">
            <w:pPr>
              <w:pStyle w:val="Default"/>
              <w:rPr>
                <w:color w:val="FF0000"/>
                <w:sz w:val="18"/>
                <w:szCs w:val="18"/>
                <w:lang w:val="en-US"/>
              </w:rPr>
            </w:pPr>
            <w:r w:rsidRPr="00CA494E">
              <w:rPr>
                <w:color w:val="FF0000"/>
                <w:sz w:val="18"/>
                <w:szCs w:val="18"/>
                <w:lang w:val="en-US"/>
              </w:rPr>
              <w:t xml:space="preserve">Use of standard protocols and interfaces, </w:t>
            </w:r>
            <w:r>
              <w:rPr>
                <w:color w:val="FF0000"/>
                <w:sz w:val="18"/>
                <w:szCs w:val="18"/>
                <w:lang w:val="en-US"/>
              </w:rPr>
              <w:t>u</w:t>
            </w:r>
            <w:r w:rsidRPr="00CA494E">
              <w:rPr>
                <w:color w:val="FF0000"/>
                <w:sz w:val="18"/>
                <w:szCs w:val="18"/>
                <w:lang w:val="en-US"/>
              </w:rPr>
              <w:t>se of standard data representation</w:t>
            </w:r>
          </w:p>
        </w:tc>
        <w:tc>
          <w:tcPr>
            <w:tcW w:w="4253" w:type="dxa"/>
          </w:tcPr>
          <w:p w14:paraId="78CA04B9" w14:textId="77777777" w:rsidR="003F3692" w:rsidRPr="00CA494E" w:rsidRDefault="003F3692" w:rsidP="00E90657">
            <w:pPr>
              <w:pStyle w:val="Default"/>
              <w:rPr>
                <w:color w:val="FF0000"/>
                <w:sz w:val="18"/>
                <w:szCs w:val="18"/>
                <w:lang w:val="en-US"/>
              </w:rPr>
            </w:pPr>
            <w:r w:rsidRPr="00CA494E">
              <w:rPr>
                <w:color w:val="FF0000"/>
                <w:sz w:val="18"/>
                <w:szCs w:val="18"/>
                <w:lang w:val="en-US"/>
              </w:rPr>
              <w:t>Suboptimal performance or accident caused by poor system integration, poor modularity and poor execution efficiency.</w:t>
            </w:r>
          </w:p>
        </w:tc>
        <w:tc>
          <w:tcPr>
            <w:tcW w:w="1559" w:type="dxa"/>
          </w:tcPr>
          <w:p w14:paraId="792416B4" w14:textId="77777777" w:rsidR="003F3692" w:rsidRPr="00B77EE2" w:rsidRDefault="003F3692" w:rsidP="00E90657">
            <w:pPr>
              <w:pStyle w:val="Default"/>
              <w:rPr>
                <w:sz w:val="14"/>
                <w:szCs w:val="14"/>
              </w:rPr>
            </w:pPr>
            <w:r w:rsidRPr="00B77EE2">
              <w:rPr>
                <w:sz w:val="14"/>
                <w:szCs w:val="14"/>
              </w:rPr>
              <w:t xml:space="preserve">111-Gte01-Ste01 </w:t>
            </w:r>
          </w:p>
          <w:p w14:paraId="7887EE00" w14:textId="77777777" w:rsidR="003F3692" w:rsidRPr="00B77EE2" w:rsidRDefault="003F3692" w:rsidP="00E90657">
            <w:pPr>
              <w:pStyle w:val="Default"/>
              <w:rPr>
                <w:sz w:val="14"/>
                <w:szCs w:val="14"/>
              </w:rPr>
            </w:pPr>
            <w:r w:rsidRPr="00B77EE2">
              <w:rPr>
                <w:sz w:val="14"/>
                <w:szCs w:val="14"/>
              </w:rPr>
              <w:t xml:space="preserve">111-Gte01-Ste02 </w:t>
            </w:r>
          </w:p>
          <w:p w14:paraId="11C26486" w14:textId="77777777" w:rsidR="003F3692" w:rsidRPr="00B77EE2" w:rsidRDefault="003F3692" w:rsidP="00E90657">
            <w:pPr>
              <w:pStyle w:val="Default"/>
              <w:rPr>
                <w:sz w:val="14"/>
                <w:szCs w:val="14"/>
              </w:rPr>
            </w:pPr>
            <w:r w:rsidRPr="00B77EE2">
              <w:rPr>
                <w:sz w:val="14"/>
                <w:szCs w:val="14"/>
              </w:rPr>
              <w:t xml:space="preserve">111-Gte01-Sre01 </w:t>
            </w:r>
          </w:p>
          <w:p w14:paraId="69971928" w14:textId="77777777" w:rsidR="003F3692" w:rsidRPr="00B77EE2" w:rsidRDefault="003F3692" w:rsidP="00E90657">
            <w:pPr>
              <w:pStyle w:val="Default"/>
              <w:rPr>
                <w:sz w:val="14"/>
                <w:szCs w:val="14"/>
              </w:rPr>
            </w:pPr>
            <w:r w:rsidRPr="00B77EE2">
              <w:rPr>
                <w:sz w:val="14"/>
                <w:szCs w:val="14"/>
              </w:rPr>
              <w:t xml:space="preserve">111-Gte01-Sre02 </w:t>
            </w:r>
          </w:p>
          <w:p w14:paraId="64AD0160" w14:textId="77777777" w:rsidR="003F3692" w:rsidRPr="00B77EE2" w:rsidRDefault="003F3692" w:rsidP="00E90657">
            <w:pPr>
              <w:pStyle w:val="Default"/>
              <w:rPr>
                <w:sz w:val="14"/>
                <w:szCs w:val="14"/>
              </w:rPr>
            </w:pPr>
            <w:r w:rsidRPr="00B77EE2">
              <w:rPr>
                <w:sz w:val="14"/>
                <w:szCs w:val="14"/>
              </w:rPr>
              <w:t xml:space="preserve">135-Gte01-Ste03 </w:t>
            </w:r>
          </w:p>
          <w:p w14:paraId="5C1AA4A7" w14:textId="77777777" w:rsidR="003F3692" w:rsidRPr="00B77EE2" w:rsidRDefault="003F3692" w:rsidP="00E90657">
            <w:pPr>
              <w:pStyle w:val="Default"/>
              <w:rPr>
                <w:sz w:val="14"/>
                <w:szCs w:val="14"/>
              </w:rPr>
            </w:pPr>
            <w:r w:rsidRPr="00B77EE2">
              <w:rPr>
                <w:sz w:val="14"/>
                <w:szCs w:val="14"/>
              </w:rPr>
              <w:t>135-Gte01-Sre07</w:t>
            </w:r>
          </w:p>
        </w:tc>
      </w:tr>
      <w:tr w:rsidR="003F3692" w:rsidRPr="00BB27EB" w14:paraId="76DA69F7" w14:textId="77777777" w:rsidTr="00E90657">
        <w:trPr>
          <w:cantSplit/>
          <w:trHeight w:val="819"/>
        </w:trPr>
        <w:tc>
          <w:tcPr>
            <w:tcW w:w="710" w:type="dxa"/>
          </w:tcPr>
          <w:p w14:paraId="70E4BC97" w14:textId="77777777" w:rsidR="003F3692" w:rsidRPr="00F61F94" w:rsidRDefault="003F3692" w:rsidP="00E90657">
            <w:pPr>
              <w:pStyle w:val="Default"/>
              <w:rPr>
                <w:strike/>
                <w:sz w:val="16"/>
                <w:szCs w:val="16"/>
                <w:highlight w:val="lightGray"/>
                <w:lang w:val="en-GB"/>
              </w:rPr>
            </w:pPr>
            <w:r w:rsidRPr="00F61F94">
              <w:rPr>
                <w:strike/>
                <w:sz w:val="16"/>
                <w:szCs w:val="16"/>
                <w:highlight w:val="lightGray"/>
                <w:lang w:val="en-GB"/>
              </w:rPr>
              <w:t xml:space="preserve">S4.1.3 </w:t>
            </w:r>
            <w:r>
              <w:rPr>
                <w:color w:val="FF0000"/>
                <w:sz w:val="16"/>
                <w:szCs w:val="16"/>
                <w:lang w:val="en-GB"/>
              </w:rPr>
              <w:t>Ref: S</w:t>
            </w:r>
            <w:r w:rsidRPr="00DE4B80">
              <w:rPr>
                <w:color w:val="FF0000"/>
                <w:sz w:val="16"/>
                <w:szCs w:val="16"/>
                <w:lang w:val="en-GB"/>
              </w:rPr>
              <w:t>1</w:t>
            </w:r>
            <w:r>
              <w:rPr>
                <w:color w:val="FF0000"/>
                <w:sz w:val="16"/>
                <w:szCs w:val="16"/>
                <w:lang w:val="en-GB"/>
              </w:rPr>
              <w:t>2</w:t>
            </w:r>
            <w:r w:rsidRPr="00DE4B80">
              <w:rPr>
                <w:color w:val="FF0000"/>
                <w:sz w:val="16"/>
                <w:szCs w:val="16"/>
                <w:lang w:val="en-GB"/>
              </w:rPr>
              <w:t>.1.2</w:t>
            </w:r>
          </w:p>
        </w:tc>
        <w:tc>
          <w:tcPr>
            <w:tcW w:w="3544" w:type="dxa"/>
          </w:tcPr>
          <w:p w14:paraId="1223F1C8" w14:textId="77777777" w:rsidR="003F3692" w:rsidRPr="00F61F94" w:rsidRDefault="003F3692" w:rsidP="00E90657">
            <w:pPr>
              <w:pStyle w:val="Default"/>
              <w:rPr>
                <w:strike/>
                <w:sz w:val="18"/>
                <w:szCs w:val="18"/>
                <w:highlight w:val="lightGray"/>
                <w:lang w:val="en-GB"/>
              </w:rPr>
            </w:pPr>
            <w:r w:rsidRPr="00F61F94">
              <w:rPr>
                <w:strike/>
                <w:sz w:val="18"/>
                <w:szCs w:val="18"/>
                <w:highlight w:val="lightGray"/>
                <w:lang w:val="en-GB"/>
              </w:rPr>
              <w:t xml:space="preserve">Provide mapping of specific services (information available) to specific regions (e.g. maritime service portfolios) with status and access requirements. </w:t>
            </w:r>
          </w:p>
        </w:tc>
        <w:tc>
          <w:tcPr>
            <w:tcW w:w="1984" w:type="dxa"/>
          </w:tcPr>
          <w:p w14:paraId="07FF4221" w14:textId="77777777" w:rsidR="003F3692" w:rsidRPr="00F61F94" w:rsidRDefault="003F3692" w:rsidP="00E90657">
            <w:pPr>
              <w:pStyle w:val="Default"/>
              <w:rPr>
                <w:strike/>
                <w:color w:val="FF0000"/>
                <w:sz w:val="18"/>
                <w:szCs w:val="18"/>
                <w:highlight w:val="lightGray"/>
                <w:lang w:val="en-US"/>
              </w:rPr>
            </w:pPr>
            <w:r w:rsidRPr="00F61F94">
              <w:rPr>
                <w:strike/>
                <w:color w:val="FF0000"/>
                <w:sz w:val="18"/>
                <w:szCs w:val="18"/>
                <w:highlight w:val="lightGray"/>
                <w:lang w:val="en-US"/>
              </w:rPr>
              <w:t>Improved ship safety and operability</w:t>
            </w:r>
          </w:p>
        </w:tc>
        <w:tc>
          <w:tcPr>
            <w:tcW w:w="1276" w:type="dxa"/>
          </w:tcPr>
          <w:p w14:paraId="66988F81" w14:textId="77777777" w:rsidR="003F3692" w:rsidRDefault="003F3692" w:rsidP="00E90657">
            <w:pPr>
              <w:pStyle w:val="Default"/>
              <w:rPr>
                <w:strike/>
                <w:color w:val="FF0000"/>
                <w:sz w:val="18"/>
                <w:szCs w:val="18"/>
                <w:highlight w:val="lightGray"/>
                <w:lang w:val="en-GB"/>
              </w:rPr>
            </w:pPr>
            <w:r w:rsidRPr="00F61F94">
              <w:rPr>
                <w:strike/>
                <w:color w:val="FF0000"/>
                <w:sz w:val="18"/>
                <w:szCs w:val="18"/>
                <w:highlight w:val="lightGray"/>
                <w:lang w:val="en-GB"/>
              </w:rPr>
              <w:t>Shipboard user</w:t>
            </w:r>
          </w:p>
          <w:p w14:paraId="05C62574" w14:textId="77777777" w:rsidR="003F3692" w:rsidRPr="00F61F94" w:rsidRDefault="003F3692" w:rsidP="00E90657">
            <w:pPr>
              <w:pStyle w:val="Default"/>
              <w:rPr>
                <w:strike/>
                <w:sz w:val="18"/>
                <w:szCs w:val="18"/>
                <w:highlight w:val="lightGray"/>
                <w:lang w:val="en-US"/>
              </w:rPr>
            </w:pPr>
          </w:p>
        </w:tc>
        <w:tc>
          <w:tcPr>
            <w:tcW w:w="1417" w:type="dxa"/>
          </w:tcPr>
          <w:p w14:paraId="1D978199" w14:textId="77777777" w:rsidR="003F3692" w:rsidRPr="00F61F94" w:rsidRDefault="003F3692" w:rsidP="00E90657">
            <w:pPr>
              <w:pStyle w:val="Default"/>
              <w:rPr>
                <w:strike/>
                <w:color w:val="FF0000"/>
                <w:sz w:val="18"/>
                <w:szCs w:val="18"/>
                <w:highlight w:val="lightGray"/>
                <w:lang w:val="en-US"/>
              </w:rPr>
            </w:pPr>
            <w:r w:rsidRPr="00F61F94">
              <w:rPr>
                <w:strike/>
                <w:color w:val="FF0000"/>
                <w:sz w:val="18"/>
                <w:szCs w:val="18"/>
                <w:highlight w:val="lightGray"/>
                <w:lang w:val="en-US"/>
              </w:rPr>
              <w:t xml:space="preserve">Improved availability of information and usability </w:t>
            </w:r>
          </w:p>
        </w:tc>
        <w:tc>
          <w:tcPr>
            <w:tcW w:w="4253" w:type="dxa"/>
          </w:tcPr>
          <w:p w14:paraId="585395BC" w14:textId="77777777" w:rsidR="003F3692" w:rsidRPr="00F61F94" w:rsidRDefault="003F3692" w:rsidP="00E90657">
            <w:pPr>
              <w:pStyle w:val="Default"/>
              <w:rPr>
                <w:strike/>
                <w:color w:val="FF0000"/>
                <w:sz w:val="18"/>
                <w:szCs w:val="18"/>
                <w:highlight w:val="lightGray"/>
                <w:lang w:val="en-US"/>
              </w:rPr>
            </w:pPr>
            <w:r w:rsidRPr="00F61F94">
              <w:rPr>
                <w:strike/>
                <w:color w:val="FF0000"/>
                <w:sz w:val="18"/>
                <w:szCs w:val="18"/>
                <w:highlight w:val="lightGray"/>
                <w:lang w:val="en-US"/>
              </w:rPr>
              <w:t>Suboptimal performance or accident due to lack of understandability and self-descriptiveness of provided services.</w:t>
            </w:r>
          </w:p>
        </w:tc>
        <w:tc>
          <w:tcPr>
            <w:tcW w:w="1559" w:type="dxa"/>
          </w:tcPr>
          <w:p w14:paraId="19A42E42" w14:textId="77777777" w:rsidR="003F3692" w:rsidRPr="00F61F94" w:rsidRDefault="003F3692" w:rsidP="00E90657">
            <w:pPr>
              <w:pStyle w:val="Default"/>
              <w:rPr>
                <w:strike/>
                <w:sz w:val="14"/>
                <w:szCs w:val="14"/>
                <w:highlight w:val="lightGray"/>
                <w:lang w:val="en-GB"/>
              </w:rPr>
            </w:pPr>
            <w:r w:rsidRPr="00F61F94">
              <w:rPr>
                <w:strike/>
                <w:sz w:val="14"/>
                <w:szCs w:val="14"/>
                <w:highlight w:val="lightGray"/>
                <w:lang w:val="en-GB"/>
              </w:rPr>
              <w:t xml:space="preserve">260-Gtr02-Sop01 </w:t>
            </w:r>
          </w:p>
          <w:p w14:paraId="4A8F4F1A" w14:textId="77777777" w:rsidR="003F3692" w:rsidRPr="00F61F94" w:rsidRDefault="003F3692" w:rsidP="00E90657">
            <w:pPr>
              <w:pStyle w:val="Default"/>
              <w:rPr>
                <w:strike/>
                <w:sz w:val="14"/>
                <w:szCs w:val="14"/>
                <w:highlight w:val="lightGray"/>
                <w:lang w:val="en-GB"/>
              </w:rPr>
            </w:pPr>
            <w:r w:rsidRPr="00F61F94">
              <w:rPr>
                <w:strike/>
                <w:sz w:val="14"/>
                <w:szCs w:val="14"/>
                <w:highlight w:val="lightGray"/>
                <w:lang w:val="en-GB"/>
              </w:rPr>
              <w:t xml:space="preserve">260-Gtr02-Ste01 </w:t>
            </w:r>
          </w:p>
        </w:tc>
      </w:tr>
      <w:tr w:rsidR="003F3692" w:rsidRPr="00BB27EB" w14:paraId="7EBD16A0" w14:textId="77777777" w:rsidTr="00E90657">
        <w:trPr>
          <w:cantSplit/>
          <w:trHeight w:val="1134"/>
        </w:trPr>
        <w:tc>
          <w:tcPr>
            <w:tcW w:w="710" w:type="dxa"/>
          </w:tcPr>
          <w:p w14:paraId="34201A8C" w14:textId="77777777" w:rsidR="003F3692" w:rsidRPr="00B6608C" w:rsidRDefault="003F3692" w:rsidP="00E90657">
            <w:pPr>
              <w:pStyle w:val="Default"/>
              <w:rPr>
                <w:sz w:val="16"/>
                <w:szCs w:val="16"/>
                <w:lang w:val="en-GB"/>
              </w:rPr>
            </w:pPr>
            <w:r w:rsidRPr="00B6608C">
              <w:rPr>
                <w:sz w:val="16"/>
                <w:szCs w:val="16"/>
                <w:lang w:val="en-GB"/>
              </w:rPr>
              <w:t xml:space="preserve">S4.1.4 </w:t>
            </w:r>
          </w:p>
        </w:tc>
        <w:tc>
          <w:tcPr>
            <w:tcW w:w="3544" w:type="dxa"/>
          </w:tcPr>
          <w:p w14:paraId="4EA74367" w14:textId="77777777" w:rsidR="003F3692" w:rsidRPr="000C6B3B" w:rsidRDefault="003F3692" w:rsidP="00CB34E5">
            <w:pPr>
              <w:pStyle w:val="Default"/>
              <w:rPr>
                <w:sz w:val="18"/>
                <w:szCs w:val="18"/>
                <w:lang w:val="en-GB"/>
              </w:rPr>
            </w:pPr>
            <w:r w:rsidRPr="000C6B3B">
              <w:rPr>
                <w:sz w:val="18"/>
                <w:szCs w:val="18"/>
                <w:lang w:val="en-GB"/>
              </w:rPr>
              <w:t xml:space="preserve">Provision of </w:t>
            </w:r>
            <w:ins w:id="110" w:author="Alimchandani, Mahesh" w:date="2012-09-12T11:12:00Z">
              <w:r w:rsidR="0082685B">
                <w:rPr>
                  <w:sz w:val="18"/>
                  <w:szCs w:val="18"/>
                  <w:lang w:val="en-GB"/>
                </w:rPr>
                <w:t xml:space="preserve">a </w:t>
              </w:r>
            </w:ins>
            <w:r w:rsidRPr="000C6B3B">
              <w:rPr>
                <w:sz w:val="18"/>
                <w:szCs w:val="18"/>
                <w:lang w:val="en-GB"/>
              </w:rPr>
              <w:t xml:space="preserve">system for </w:t>
            </w:r>
            <w:ins w:id="111" w:author="Alimchandani, Mahesh" w:date="2012-09-12T11:13:00Z">
              <w:r w:rsidR="00FF3470" w:rsidRPr="000C6B3B">
                <w:rPr>
                  <w:sz w:val="18"/>
                  <w:szCs w:val="18"/>
                  <w:lang w:val="en-GB"/>
                </w:rPr>
                <w:t xml:space="preserve">the selection of </w:t>
              </w:r>
              <w:r w:rsidR="00FF3470">
                <w:rPr>
                  <w:sz w:val="18"/>
                  <w:szCs w:val="18"/>
                  <w:lang w:val="en-GB"/>
                </w:rPr>
                <w:t xml:space="preserve">the </w:t>
              </w:r>
              <w:r w:rsidR="00FF3470" w:rsidRPr="000C6B3B">
                <w:rPr>
                  <w:sz w:val="18"/>
                  <w:szCs w:val="18"/>
                  <w:lang w:val="en-GB"/>
                </w:rPr>
                <w:t>most appropriate communication means</w:t>
              </w:r>
              <w:r w:rsidR="00FF3470">
                <w:rPr>
                  <w:sz w:val="18"/>
                  <w:szCs w:val="18"/>
                  <w:lang w:val="en-GB"/>
                </w:rPr>
                <w:t xml:space="preserve"> (</w:t>
              </w:r>
            </w:ins>
            <w:r w:rsidRPr="000C6B3B">
              <w:rPr>
                <w:sz w:val="18"/>
                <w:szCs w:val="18"/>
                <w:lang w:val="en-GB"/>
              </w:rPr>
              <w:t>automatic source and channel management</w:t>
            </w:r>
            <w:ins w:id="112" w:author="Alimchandani, Mahesh" w:date="2012-09-12T11:13:00Z">
              <w:r w:rsidR="00FF3470">
                <w:rPr>
                  <w:sz w:val="18"/>
                  <w:szCs w:val="18"/>
                  <w:lang w:val="en-GB"/>
                </w:rPr>
                <w:t>)</w:t>
              </w:r>
            </w:ins>
            <w:del w:id="113" w:author="Alimchandani, Mahesh" w:date="2012-09-12T11:13:00Z">
              <w:r w:rsidRPr="000C6B3B" w:rsidDel="00FF3470">
                <w:rPr>
                  <w:sz w:val="18"/>
                  <w:szCs w:val="18"/>
                  <w:lang w:val="en-GB"/>
                </w:rPr>
                <w:delText xml:space="preserve"> onboard</w:delText>
              </w:r>
              <w:r w:rsidDel="00FF3470">
                <w:rPr>
                  <w:sz w:val="18"/>
                  <w:szCs w:val="18"/>
                  <w:lang w:val="en-GB"/>
                </w:rPr>
                <w:delText xml:space="preserve"> </w:delText>
              </w:r>
              <w:r w:rsidRPr="000C6B3B" w:rsidDel="00FF3470">
                <w:rPr>
                  <w:sz w:val="18"/>
                  <w:szCs w:val="18"/>
                  <w:lang w:val="en-GB"/>
                </w:rPr>
                <w:delText>for</w:delText>
              </w:r>
            </w:del>
            <w:r w:rsidRPr="000C6B3B">
              <w:rPr>
                <w:sz w:val="18"/>
                <w:szCs w:val="18"/>
                <w:lang w:val="en-GB"/>
              </w:rPr>
              <w:t xml:space="preserve"> </w:t>
            </w:r>
            <w:del w:id="114" w:author="Alimchandani, Mahesh" w:date="2012-09-12T11:13:00Z">
              <w:r w:rsidRPr="000C6B3B" w:rsidDel="00FF3470">
                <w:rPr>
                  <w:sz w:val="18"/>
                  <w:szCs w:val="18"/>
                  <w:lang w:val="en-GB"/>
                </w:rPr>
                <w:delText xml:space="preserve">the selection of most appropriate communication means </w:delText>
              </w:r>
            </w:del>
            <w:del w:id="115" w:author="Alimchandani, Mahesh" w:date="2012-09-12T11:14:00Z">
              <w:r w:rsidRPr="000C6B3B" w:rsidDel="00FF3470">
                <w:rPr>
                  <w:sz w:val="18"/>
                  <w:szCs w:val="18"/>
                  <w:lang w:val="en-GB"/>
                </w:rPr>
                <w:delText>(equipment)</w:delText>
              </w:r>
            </w:del>
            <w:ins w:id="116" w:author="Alimchandani, Mahesh" w:date="2012-09-12T11:14:00Z">
              <w:r w:rsidR="00FF3470">
                <w:rPr>
                  <w:sz w:val="18"/>
                  <w:szCs w:val="18"/>
                  <w:lang w:val="en-GB"/>
                </w:rPr>
                <w:t>based on</w:t>
              </w:r>
            </w:ins>
            <w:r w:rsidRPr="000C6B3B">
              <w:rPr>
                <w:sz w:val="18"/>
                <w:szCs w:val="18"/>
                <w:lang w:val="en-GB"/>
              </w:rPr>
              <w:t xml:space="preserve"> </w:t>
            </w:r>
            <w:del w:id="117" w:author="Alimchandani, Mahesh" w:date="2012-09-12T11:14:00Z">
              <w:r w:rsidRPr="000C6B3B" w:rsidDel="00FF3470">
                <w:rPr>
                  <w:sz w:val="18"/>
                  <w:szCs w:val="18"/>
                  <w:lang w:val="en-GB"/>
                </w:rPr>
                <w:delText xml:space="preserve">according to </w:delText>
              </w:r>
            </w:del>
            <w:r w:rsidRPr="000C6B3B">
              <w:rPr>
                <w:sz w:val="18"/>
                <w:szCs w:val="18"/>
                <w:lang w:val="en-GB"/>
              </w:rPr>
              <w:t xml:space="preserve">criteria </w:t>
            </w:r>
            <w:ins w:id="118" w:author="Alimchandani, Mahesh" w:date="2012-09-12T11:14:00Z">
              <w:r w:rsidR="00FF3470">
                <w:rPr>
                  <w:sz w:val="18"/>
                  <w:szCs w:val="18"/>
                  <w:lang w:val="en-GB"/>
                </w:rPr>
                <w:t xml:space="preserve">such </w:t>
              </w:r>
            </w:ins>
            <w:r w:rsidRPr="000C6B3B">
              <w:rPr>
                <w:sz w:val="18"/>
                <w:szCs w:val="18"/>
                <w:lang w:val="en-GB"/>
              </w:rPr>
              <w:t xml:space="preserve">as, band width, </w:t>
            </w:r>
            <w:del w:id="119" w:author="Alimchandani, Mahesh" w:date="2012-09-12T11:15:00Z">
              <w:r w:rsidRPr="000C6B3B" w:rsidDel="00FF3470">
                <w:rPr>
                  <w:sz w:val="18"/>
                  <w:szCs w:val="18"/>
                  <w:lang w:val="en-GB"/>
                </w:rPr>
                <w:delText>content</w:delText>
              </w:r>
            </w:del>
            <w:ins w:id="120" w:author="Alimchandani, Mahesh" w:date="2012-09-12T11:15:00Z">
              <w:r w:rsidR="00FF3470">
                <w:rPr>
                  <w:sz w:val="18"/>
                  <w:szCs w:val="18"/>
                  <w:lang w:val="en-GB"/>
                </w:rPr>
                <w:t>message format</w:t>
              </w:r>
            </w:ins>
            <w:r w:rsidRPr="000C6B3B">
              <w:rPr>
                <w:sz w:val="18"/>
                <w:szCs w:val="18"/>
                <w:lang w:val="en-GB"/>
              </w:rPr>
              <w:t>, integrity</w:t>
            </w:r>
            <w:ins w:id="121" w:author="Alimchandani, Mahesh" w:date="2012-09-12T11:15:00Z">
              <w:r w:rsidR="00FF3470">
                <w:rPr>
                  <w:sz w:val="18"/>
                  <w:szCs w:val="18"/>
                  <w:lang w:val="en-GB"/>
                </w:rPr>
                <w:t xml:space="preserve"> and cost</w:t>
              </w:r>
            </w:ins>
            <w:del w:id="122" w:author="Alimchandani, Mahesh" w:date="2012-09-12T11:15:00Z">
              <w:r w:rsidRPr="000C6B3B" w:rsidDel="00FF3470">
                <w:rPr>
                  <w:sz w:val="18"/>
                  <w:szCs w:val="18"/>
                  <w:lang w:val="en-GB"/>
                </w:rPr>
                <w:delText>, costs</w:delText>
              </w:r>
            </w:del>
            <w:r w:rsidRPr="000C6B3B">
              <w:rPr>
                <w:sz w:val="18"/>
                <w:szCs w:val="18"/>
                <w:lang w:val="en-GB"/>
              </w:rPr>
              <w:t xml:space="preserve"> </w:t>
            </w:r>
            <w:ins w:id="123" w:author="Alimchandani, Mahesh" w:date="2012-09-12T11:14:00Z">
              <w:r w:rsidR="00FF3470">
                <w:rPr>
                  <w:sz w:val="18"/>
                  <w:szCs w:val="18"/>
                  <w:lang w:val="en-GB"/>
                </w:rPr>
                <w:t>.</w:t>
              </w:r>
            </w:ins>
          </w:p>
        </w:tc>
        <w:tc>
          <w:tcPr>
            <w:tcW w:w="1984" w:type="dxa"/>
          </w:tcPr>
          <w:p w14:paraId="01D19865" w14:textId="77777777" w:rsidR="003F3692" w:rsidRPr="00B21D78" w:rsidRDefault="003F3692" w:rsidP="00E90657">
            <w:pPr>
              <w:pStyle w:val="Default"/>
              <w:rPr>
                <w:color w:val="FF0000"/>
                <w:sz w:val="18"/>
                <w:szCs w:val="18"/>
                <w:lang w:val="en-US"/>
              </w:rPr>
            </w:pPr>
            <w:r w:rsidRPr="00B21D78">
              <w:rPr>
                <w:color w:val="FF0000"/>
                <w:sz w:val="18"/>
                <w:szCs w:val="18"/>
                <w:lang w:val="en-US"/>
              </w:rPr>
              <w:t>Improved integrity, storage and execution efficiency</w:t>
            </w:r>
          </w:p>
        </w:tc>
        <w:tc>
          <w:tcPr>
            <w:tcW w:w="1276" w:type="dxa"/>
          </w:tcPr>
          <w:p w14:paraId="60D0033A" w14:textId="77777777" w:rsidR="003F3692" w:rsidRPr="00BB27EB" w:rsidRDefault="003F3692" w:rsidP="00E90657">
            <w:pPr>
              <w:pStyle w:val="Default"/>
              <w:rPr>
                <w:sz w:val="18"/>
                <w:szCs w:val="18"/>
                <w:lang w:val="en-US"/>
              </w:rPr>
            </w:pPr>
            <w:r w:rsidRPr="00A13D8B">
              <w:rPr>
                <w:color w:val="FF0000"/>
                <w:sz w:val="18"/>
                <w:szCs w:val="18"/>
                <w:lang w:val="en-GB"/>
              </w:rPr>
              <w:t xml:space="preserve">Shipboard </w:t>
            </w:r>
            <w:r w:rsidRPr="006B0D18">
              <w:rPr>
                <w:color w:val="FF0000"/>
                <w:sz w:val="18"/>
                <w:szCs w:val="18"/>
                <w:lang w:val="en-GB"/>
              </w:rPr>
              <w:t>user</w:t>
            </w:r>
          </w:p>
        </w:tc>
        <w:tc>
          <w:tcPr>
            <w:tcW w:w="1417" w:type="dxa"/>
          </w:tcPr>
          <w:p w14:paraId="2718AC2E" w14:textId="77777777" w:rsidR="003F3692" w:rsidRPr="00B21D78" w:rsidRDefault="003F3692" w:rsidP="00E90657">
            <w:pPr>
              <w:pStyle w:val="Default"/>
              <w:rPr>
                <w:color w:val="FF0000"/>
                <w:sz w:val="18"/>
                <w:szCs w:val="18"/>
                <w:lang w:val="en-US"/>
              </w:rPr>
            </w:pPr>
            <w:r w:rsidRPr="00B21D78">
              <w:rPr>
                <w:color w:val="FF0000"/>
                <w:sz w:val="18"/>
                <w:szCs w:val="18"/>
                <w:lang w:val="en-US"/>
              </w:rPr>
              <w:t xml:space="preserve">Improve </w:t>
            </w:r>
            <w:r>
              <w:rPr>
                <w:color w:val="FF0000"/>
                <w:sz w:val="18"/>
                <w:szCs w:val="18"/>
                <w:lang w:val="en-US"/>
              </w:rPr>
              <w:t>o</w:t>
            </w:r>
            <w:r w:rsidRPr="00B21D78">
              <w:rPr>
                <w:color w:val="FF0000"/>
                <w:sz w:val="18"/>
                <w:szCs w:val="18"/>
                <w:lang w:val="en-US"/>
              </w:rPr>
              <w:t xml:space="preserve">perability, </w:t>
            </w:r>
            <w:r>
              <w:rPr>
                <w:color w:val="FF0000"/>
                <w:sz w:val="18"/>
                <w:szCs w:val="18"/>
                <w:lang w:val="en-US"/>
              </w:rPr>
              <w:t>and interoperability</w:t>
            </w:r>
          </w:p>
        </w:tc>
        <w:tc>
          <w:tcPr>
            <w:tcW w:w="4253" w:type="dxa"/>
          </w:tcPr>
          <w:p w14:paraId="78921E99" w14:textId="77777777" w:rsidR="003F3692" w:rsidRPr="00B77EE2" w:rsidRDefault="003F3692" w:rsidP="00E90657">
            <w:pPr>
              <w:pStyle w:val="Default"/>
              <w:rPr>
                <w:color w:val="FF0000"/>
                <w:sz w:val="18"/>
                <w:szCs w:val="18"/>
                <w:lang w:val="en-US"/>
              </w:rPr>
            </w:pPr>
            <w:r w:rsidRPr="00B77EE2">
              <w:rPr>
                <w:color w:val="FF0000"/>
                <w:sz w:val="18"/>
                <w:szCs w:val="18"/>
                <w:lang w:val="en-US"/>
              </w:rPr>
              <w:t xml:space="preserve">Suboptimal performance or accident due to lack of seamless communication means, insufficient data storage or protocols to support the exchange of information. Interferences and bandwidth limitation for ship – shore communication. </w:t>
            </w:r>
          </w:p>
        </w:tc>
        <w:tc>
          <w:tcPr>
            <w:tcW w:w="1559" w:type="dxa"/>
          </w:tcPr>
          <w:p w14:paraId="18ACD523" w14:textId="77777777" w:rsidR="003F3692" w:rsidRDefault="003F3692" w:rsidP="00E90657">
            <w:pPr>
              <w:pStyle w:val="Default"/>
              <w:rPr>
                <w:sz w:val="14"/>
                <w:szCs w:val="14"/>
              </w:rPr>
            </w:pPr>
            <w:r w:rsidRPr="00B77EE2">
              <w:rPr>
                <w:sz w:val="14"/>
                <w:szCs w:val="14"/>
              </w:rPr>
              <w:t xml:space="preserve">120-Gte03-Sop01 </w:t>
            </w:r>
          </w:p>
          <w:p w14:paraId="39795570" w14:textId="77777777" w:rsidR="003F3692" w:rsidRPr="00B77EE2" w:rsidRDefault="003F3692" w:rsidP="00E90657">
            <w:pPr>
              <w:pStyle w:val="Default"/>
              <w:rPr>
                <w:sz w:val="14"/>
                <w:szCs w:val="14"/>
              </w:rPr>
            </w:pPr>
            <w:r w:rsidRPr="00B77EE2">
              <w:rPr>
                <w:sz w:val="14"/>
                <w:szCs w:val="14"/>
              </w:rPr>
              <w:t xml:space="preserve">120-Gte03-Sop02 </w:t>
            </w:r>
          </w:p>
          <w:p w14:paraId="7ECF8C97" w14:textId="77777777" w:rsidR="003F3692" w:rsidRPr="00B77EE2" w:rsidRDefault="003F3692" w:rsidP="00E90657">
            <w:pPr>
              <w:pStyle w:val="Default"/>
              <w:rPr>
                <w:sz w:val="14"/>
                <w:szCs w:val="14"/>
              </w:rPr>
            </w:pPr>
            <w:r w:rsidRPr="00B77EE2">
              <w:rPr>
                <w:sz w:val="14"/>
                <w:szCs w:val="14"/>
              </w:rPr>
              <w:t xml:space="preserve">120-Gte03-Ste01 </w:t>
            </w:r>
          </w:p>
          <w:p w14:paraId="7B517410" w14:textId="77777777" w:rsidR="003F3692" w:rsidRPr="00B77EE2" w:rsidRDefault="003F3692" w:rsidP="00E90657">
            <w:pPr>
              <w:pStyle w:val="Default"/>
              <w:rPr>
                <w:sz w:val="14"/>
                <w:szCs w:val="14"/>
              </w:rPr>
            </w:pPr>
            <w:r w:rsidRPr="00B77EE2">
              <w:rPr>
                <w:sz w:val="14"/>
                <w:szCs w:val="14"/>
              </w:rPr>
              <w:t xml:space="preserve">120-Gte03-Ste02 </w:t>
            </w:r>
          </w:p>
          <w:p w14:paraId="7EDE89B6" w14:textId="77777777" w:rsidR="003F3692" w:rsidRPr="00B77EE2" w:rsidRDefault="003F3692" w:rsidP="00E90657">
            <w:pPr>
              <w:pStyle w:val="Default"/>
              <w:rPr>
                <w:sz w:val="14"/>
                <w:szCs w:val="14"/>
              </w:rPr>
            </w:pPr>
            <w:r w:rsidRPr="00B77EE2">
              <w:rPr>
                <w:sz w:val="14"/>
                <w:szCs w:val="14"/>
              </w:rPr>
              <w:t xml:space="preserve">120-Gte03-Sre02 </w:t>
            </w:r>
          </w:p>
          <w:p w14:paraId="3A560DB8" w14:textId="77777777" w:rsidR="003F3692" w:rsidRPr="00B77EE2" w:rsidRDefault="003F3692" w:rsidP="00E90657">
            <w:pPr>
              <w:pStyle w:val="Default"/>
              <w:rPr>
                <w:sz w:val="14"/>
                <w:szCs w:val="14"/>
              </w:rPr>
            </w:pPr>
            <w:r w:rsidRPr="00B77EE2">
              <w:rPr>
                <w:sz w:val="14"/>
                <w:szCs w:val="14"/>
              </w:rPr>
              <w:t xml:space="preserve">120-Gte03-Sre03 </w:t>
            </w:r>
          </w:p>
          <w:p w14:paraId="12591667" w14:textId="77777777" w:rsidR="003F3692" w:rsidRPr="006B0D18" w:rsidRDefault="003F3692" w:rsidP="00E90657">
            <w:pPr>
              <w:pStyle w:val="Default"/>
              <w:rPr>
                <w:sz w:val="14"/>
                <w:szCs w:val="14"/>
                <w:lang w:val="en-GB"/>
              </w:rPr>
            </w:pPr>
            <w:r w:rsidRPr="00B77EE2">
              <w:rPr>
                <w:sz w:val="14"/>
                <w:szCs w:val="14"/>
                <w:lang w:val="en-GB"/>
              </w:rPr>
              <w:t>120-Gte03-Sre04</w:t>
            </w:r>
          </w:p>
        </w:tc>
      </w:tr>
    </w:tbl>
    <w:p w14:paraId="3719F495" w14:textId="77777777" w:rsidR="003F3692" w:rsidRDefault="003F3692" w:rsidP="003F3692">
      <w:r w:rsidRPr="000C6B3B">
        <w:lastRenderedPageBreak/>
        <w:t>..</w:t>
      </w:r>
    </w:p>
    <w:p w14:paraId="79C8C6BA" w14:textId="77777777" w:rsidR="003F3692" w:rsidRDefault="003F3692" w:rsidP="003F3692">
      <w:pPr>
        <w:autoSpaceDE w:val="0"/>
        <w:autoSpaceDN w:val="0"/>
        <w:adjustRightInd w:val="0"/>
        <w:rPr>
          <w:rFonts w:ascii="Arial" w:hAnsi="Arial" w:cs="Arial"/>
          <w:b/>
          <w:sz w:val="24"/>
          <w:szCs w:val="24"/>
        </w:rPr>
      </w:pPr>
    </w:p>
    <w:tbl>
      <w:tblPr>
        <w:tblStyle w:val="TableGrid"/>
        <w:tblW w:w="14743" w:type="dxa"/>
        <w:tblInd w:w="-369" w:type="dxa"/>
        <w:tblLayout w:type="fixed"/>
        <w:tblCellMar>
          <w:top w:w="85" w:type="dxa"/>
          <w:left w:w="57" w:type="dxa"/>
          <w:bottom w:w="85" w:type="dxa"/>
          <w:right w:w="57" w:type="dxa"/>
        </w:tblCellMar>
        <w:tblLook w:val="04A0" w:firstRow="1" w:lastRow="0" w:firstColumn="1" w:lastColumn="0" w:noHBand="0" w:noVBand="1"/>
      </w:tblPr>
      <w:tblGrid>
        <w:gridCol w:w="710"/>
        <w:gridCol w:w="3544"/>
        <w:gridCol w:w="1984"/>
        <w:gridCol w:w="1276"/>
        <w:gridCol w:w="1417"/>
        <w:gridCol w:w="4253"/>
        <w:gridCol w:w="1559"/>
      </w:tblGrid>
      <w:tr w:rsidR="003F3692" w:rsidRPr="003B1D55" w14:paraId="37496BB8" w14:textId="77777777" w:rsidTr="00E90657">
        <w:tc>
          <w:tcPr>
            <w:tcW w:w="710" w:type="dxa"/>
            <w:shd w:val="clear" w:color="auto" w:fill="00B0F0"/>
            <w:vAlign w:val="center"/>
          </w:tcPr>
          <w:p w14:paraId="267CBC2B" w14:textId="77777777" w:rsidR="003F3692" w:rsidRPr="003B1D55" w:rsidRDefault="003F3692" w:rsidP="00E90657">
            <w:pPr>
              <w:pStyle w:val="NoSpacing"/>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color w:val="FFFFFF" w:themeColor="background1"/>
                <w:sz w:val="18"/>
                <w:szCs w:val="18"/>
                <w:lang w:val="en-GB"/>
              </w:rPr>
              <w:t>No.</w:t>
            </w:r>
          </w:p>
        </w:tc>
        <w:tc>
          <w:tcPr>
            <w:tcW w:w="3544" w:type="dxa"/>
            <w:shd w:val="clear" w:color="auto" w:fill="00B0F0"/>
            <w:vAlign w:val="center"/>
          </w:tcPr>
          <w:p w14:paraId="1A4B74FF"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Short description</w:t>
            </w:r>
          </w:p>
        </w:tc>
        <w:tc>
          <w:tcPr>
            <w:tcW w:w="1984" w:type="dxa"/>
            <w:shd w:val="clear" w:color="auto" w:fill="00B0F0"/>
            <w:vAlign w:val="center"/>
          </w:tcPr>
          <w:p w14:paraId="5BD41707"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Primary user need</w:t>
            </w:r>
          </w:p>
        </w:tc>
        <w:tc>
          <w:tcPr>
            <w:tcW w:w="1276" w:type="dxa"/>
            <w:shd w:val="clear" w:color="auto" w:fill="00B0F0"/>
            <w:vAlign w:val="center"/>
          </w:tcPr>
          <w:p w14:paraId="728450D1"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User type</w:t>
            </w:r>
          </w:p>
        </w:tc>
        <w:tc>
          <w:tcPr>
            <w:tcW w:w="1417" w:type="dxa"/>
            <w:shd w:val="clear" w:color="auto" w:fill="00B0F0"/>
            <w:vAlign w:val="center"/>
          </w:tcPr>
          <w:p w14:paraId="591D43A2"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Other user needs</w:t>
            </w:r>
          </w:p>
        </w:tc>
        <w:tc>
          <w:tcPr>
            <w:tcW w:w="4253" w:type="dxa"/>
            <w:shd w:val="clear" w:color="auto" w:fill="00B0F0"/>
            <w:vAlign w:val="center"/>
          </w:tcPr>
          <w:p w14:paraId="52B8724C"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Hazard description</w:t>
            </w:r>
          </w:p>
        </w:tc>
        <w:tc>
          <w:tcPr>
            <w:tcW w:w="1559" w:type="dxa"/>
            <w:shd w:val="clear" w:color="auto" w:fill="00B0F0"/>
            <w:vAlign w:val="center"/>
          </w:tcPr>
          <w:p w14:paraId="09059C4A"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Origin</w:t>
            </w:r>
          </w:p>
        </w:tc>
      </w:tr>
      <w:tr w:rsidR="003F3692" w:rsidRPr="000C6B3B" w14:paraId="5979DBA3" w14:textId="77777777" w:rsidTr="00E90657">
        <w:trPr>
          <w:cantSplit/>
          <w:trHeight w:val="6209"/>
        </w:trPr>
        <w:tc>
          <w:tcPr>
            <w:tcW w:w="710" w:type="dxa"/>
          </w:tcPr>
          <w:p w14:paraId="16B64B76" w14:textId="77777777" w:rsidR="003F3692" w:rsidRPr="00B6608C" w:rsidRDefault="003F3692" w:rsidP="00E90657">
            <w:pPr>
              <w:pStyle w:val="Default"/>
              <w:rPr>
                <w:sz w:val="16"/>
                <w:szCs w:val="16"/>
                <w:lang w:val="en-GB"/>
              </w:rPr>
            </w:pPr>
            <w:r w:rsidRPr="00B6608C">
              <w:rPr>
                <w:sz w:val="16"/>
                <w:szCs w:val="16"/>
                <w:lang w:val="en-GB"/>
              </w:rPr>
              <w:t xml:space="preserve">S4.1.5 </w:t>
            </w:r>
          </w:p>
        </w:tc>
        <w:tc>
          <w:tcPr>
            <w:tcW w:w="3544" w:type="dxa"/>
          </w:tcPr>
          <w:p w14:paraId="6A79AAA2" w14:textId="77777777" w:rsidR="003F3692" w:rsidRPr="000C6B3B" w:rsidRDefault="003F3692" w:rsidP="00E90657">
            <w:pPr>
              <w:pStyle w:val="Default"/>
              <w:rPr>
                <w:sz w:val="18"/>
                <w:szCs w:val="18"/>
                <w:lang w:val="en-GB"/>
              </w:rPr>
            </w:pPr>
            <w:r w:rsidRPr="000C6B3B">
              <w:rPr>
                <w:sz w:val="18"/>
                <w:szCs w:val="18"/>
                <w:lang w:val="en-GB"/>
              </w:rPr>
              <w:t xml:space="preserve">Routing and filtering of information onboard (weather, intended route etc.): </w:t>
            </w:r>
          </w:p>
          <w:p w14:paraId="5893EE9A" w14:textId="77777777" w:rsidR="003F3692" w:rsidRPr="000C6B3B" w:rsidRDefault="003F3692" w:rsidP="00E90657">
            <w:pPr>
              <w:pStyle w:val="Default"/>
              <w:rPr>
                <w:sz w:val="18"/>
                <w:szCs w:val="18"/>
                <w:lang w:val="en-GB"/>
              </w:rPr>
            </w:pPr>
          </w:p>
          <w:p w14:paraId="3E357D69" w14:textId="77777777" w:rsidR="003F3692" w:rsidRDefault="003F3692" w:rsidP="003F3692">
            <w:pPr>
              <w:pStyle w:val="Default"/>
              <w:numPr>
                <w:ilvl w:val="0"/>
                <w:numId w:val="6"/>
              </w:numPr>
              <w:rPr>
                <w:sz w:val="18"/>
                <w:szCs w:val="18"/>
                <w:lang w:val="en-GB"/>
              </w:rPr>
            </w:pPr>
            <w:r w:rsidRPr="000C6B3B">
              <w:rPr>
                <w:sz w:val="18"/>
                <w:szCs w:val="18"/>
                <w:lang w:val="en-GB"/>
              </w:rPr>
              <w:t>Develop</w:t>
            </w:r>
            <w:ins w:id="124" w:author="Alimchandani, Mahesh" w:date="2012-09-12T11:16:00Z">
              <w:r w:rsidR="00FF3470">
                <w:rPr>
                  <w:sz w:val="18"/>
                  <w:szCs w:val="18"/>
                  <w:lang w:val="en-GB"/>
                </w:rPr>
                <w:t xml:space="preserve">ment of </w:t>
              </w:r>
            </w:ins>
            <w:del w:id="125" w:author="Alimchandani, Mahesh" w:date="2012-09-12T11:16:00Z">
              <w:r w:rsidRPr="000C6B3B" w:rsidDel="00FF3470">
                <w:rPr>
                  <w:sz w:val="18"/>
                  <w:szCs w:val="18"/>
                  <w:lang w:val="en-GB"/>
                </w:rPr>
                <w:delText xml:space="preserve"> of</w:delText>
              </w:r>
            </w:del>
            <w:r w:rsidRPr="000C6B3B">
              <w:rPr>
                <w:sz w:val="18"/>
                <w:szCs w:val="18"/>
                <w:lang w:val="en-GB"/>
              </w:rPr>
              <w:t xml:space="preserve"> </w:t>
            </w:r>
            <w:ins w:id="126" w:author="Alimchandani, Mahesh" w:date="2012-09-12T11:16:00Z">
              <w:r w:rsidR="00FF3470">
                <w:rPr>
                  <w:sz w:val="18"/>
                  <w:szCs w:val="18"/>
                  <w:lang w:val="en-GB"/>
                </w:rPr>
                <w:t xml:space="preserve">software / hardware </w:t>
              </w:r>
            </w:ins>
            <w:del w:id="127" w:author="Alimchandani, Mahesh" w:date="2012-09-12T11:16:00Z">
              <w:r w:rsidRPr="000C6B3B" w:rsidDel="00FF3470">
                <w:rPr>
                  <w:sz w:val="18"/>
                  <w:szCs w:val="18"/>
                  <w:lang w:val="en-GB"/>
                </w:rPr>
                <w:delText xml:space="preserve">SW/HW </w:delText>
              </w:r>
            </w:del>
            <w:r w:rsidRPr="000C6B3B">
              <w:rPr>
                <w:sz w:val="18"/>
                <w:szCs w:val="18"/>
                <w:lang w:val="en-GB"/>
              </w:rPr>
              <w:t>(module</w:t>
            </w:r>
            <w:ins w:id="128" w:author="Alimchandani, Mahesh" w:date="2012-09-12T11:16:00Z">
              <w:r w:rsidR="00FF3470">
                <w:rPr>
                  <w:sz w:val="18"/>
                  <w:szCs w:val="18"/>
                  <w:lang w:val="en-GB"/>
                </w:rPr>
                <w:t>s</w:t>
              </w:r>
            </w:ins>
            <w:del w:id="129" w:author="Alimchandani, Mahesh" w:date="2012-09-12T11:16:00Z">
              <w:r w:rsidRPr="000C6B3B" w:rsidDel="00FF3470">
                <w:rPr>
                  <w:sz w:val="18"/>
                  <w:szCs w:val="18"/>
                  <w:lang w:val="en-GB"/>
                </w:rPr>
                <w:delText xml:space="preserve"> (S))</w:delText>
              </w:r>
            </w:del>
            <w:r w:rsidRPr="000C6B3B">
              <w:rPr>
                <w:sz w:val="18"/>
                <w:szCs w:val="18"/>
                <w:lang w:val="en-GB"/>
              </w:rPr>
              <w:t xml:space="preserve"> for processing, filtering</w:t>
            </w:r>
            <w:ins w:id="130" w:author="Alimchandani, Mahesh" w:date="2012-09-12T11:17:00Z">
              <w:r w:rsidR="00FF3470">
                <w:rPr>
                  <w:sz w:val="18"/>
                  <w:szCs w:val="18"/>
                  <w:lang w:val="en-GB"/>
                </w:rPr>
                <w:t xml:space="preserve">, transfer </w:t>
              </w:r>
            </w:ins>
            <w:del w:id="131" w:author="Alimchandani, Mahesh" w:date="2012-09-12T11:17:00Z">
              <w:r w:rsidRPr="000C6B3B" w:rsidDel="00FF3470">
                <w:rPr>
                  <w:sz w:val="18"/>
                  <w:szCs w:val="18"/>
                  <w:lang w:val="en-GB"/>
                </w:rPr>
                <w:delText xml:space="preserve"> </w:delText>
              </w:r>
            </w:del>
            <w:r w:rsidRPr="000C6B3B">
              <w:rPr>
                <w:sz w:val="18"/>
                <w:szCs w:val="18"/>
                <w:lang w:val="en-GB"/>
              </w:rPr>
              <w:t xml:space="preserve">and </w:t>
            </w:r>
            <w:del w:id="132" w:author="Alimchandani, Mahesh" w:date="2012-09-12T11:17:00Z">
              <w:r w:rsidRPr="000C6B3B" w:rsidDel="00FF3470">
                <w:rPr>
                  <w:sz w:val="18"/>
                  <w:szCs w:val="18"/>
                  <w:lang w:val="en-GB"/>
                </w:rPr>
                <w:delText>transfer</w:delText>
              </w:r>
              <w:r w:rsidDel="00FF3470">
                <w:rPr>
                  <w:sz w:val="18"/>
                  <w:szCs w:val="18"/>
                  <w:lang w:val="en-GB"/>
                </w:rPr>
                <w:delText xml:space="preserve"> </w:delText>
              </w:r>
              <w:r w:rsidRPr="000C6B3B" w:rsidDel="00FF3470">
                <w:rPr>
                  <w:sz w:val="18"/>
                  <w:szCs w:val="18"/>
                  <w:lang w:val="en-GB"/>
                </w:rPr>
                <w:delText>/</w:delText>
              </w:r>
            </w:del>
            <w:r>
              <w:rPr>
                <w:sz w:val="18"/>
                <w:szCs w:val="18"/>
                <w:lang w:val="en-GB"/>
              </w:rPr>
              <w:t xml:space="preserve"> </w:t>
            </w:r>
            <w:r w:rsidRPr="000C6B3B">
              <w:rPr>
                <w:sz w:val="18"/>
                <w:szCs w:val="18"/>
                <w:lang w:val="en-GB"/>
              </w:rPr>
              <w:t xml:space="preserve">routing of information exchanged via communication equipment to the appropriate applications on-board e.g. navigation, other bridge applications (safety, security) and other onboard applications. </w:t>
            </w:r>
          </w:p>
          <w:p w14:paraId="2518FB77" w14:textId="77777777" w:rsidR="003F3692" w:rsidRPr="000C6B3B" w:rsidRDefault="003F3692" w:rsidP="00E90657">
            <w:pPr>
              <w:pStyle w:val="Default"/>
              <w:ind w:left="720"/>
              <w:rPr>
                <w:sz w:val="18"/>
                <w:szCs w:val="18"/>
                <w:lang w:val="en-GB"/>
              </w:rPr>
            </w:pPr>
          </w:p>
          <w:p w14:paraId="4A73C14C" w14:textId="77777777" w:rsidR="003F3692" w:rsidRPr="00884A86" w:rsidRDefault="003F3692" w:rsidP="003F3692">
            <w:pPr>
              <w:pStyle w:val="Default"/>
              <w:numPr>
                <w:ilvl w:val="0"/>
                <w:numId w:val="6"/>
              </w:numPr>
              <w:rPr>
                <w:sz w:val="18"/>
                <w:szCs w:val="18"/>
                <w:lang w:val="en-GB"/>
              </w:rPr>
            </w:pPr>
            <w:r w:rsidRPr="00884A86">
              <w:rPr>
                <w:sz w:val="18"/>
                <w:szCs w:val="18"/>
                <w:lang w:val="en-GB"/>
              </w:rPr>
              <w:t xml:space="preserve">Provide functionality as part of INS to process and filter exchanged information received via communication equipment for relevance to vessel, route, and conditions, ensuring delivery (routing) and presentation of safety relevant information on INS tasks (displays). </w:t>
            </w:r>
          </w:p>
          <w:p w14:paraId="55CB5BDF" w14:textId="77777777" w:rsidR="003F3692" w:rsidRPr="000C6B3B" w:rsidRDefault="003F3692" w:rsidP="00E90657">
            <w:pPr>
              <w:pStyle w:val="Default"/>
              <w:ind w:left="720"/>
              <w:rPr>
                <w:sz w:val="18"/>
                <w:szCs w:val="18"/>
                <w:lang w:val="en-GB"/>
              </w:rPr>
            </w:pPr>
          </w:p>
          <w:p w14:paraId="75905CFD" w14:textId="77777777" w:rsidR="003F3692" w:rsidRPr="000C6B3B" w:rsidRDefault="003F3692">
            <w:pPr>
              <w:pStyle w:val="Default"/>
              <w:numPr>
                <w:ilvl w:val="0"/>
                <w:numId w:val="6"/>
              </w:numPr>
              <w:rPr>
                <w:rFonts w:eastAsia="Calibri" w:cs="Times New Roman"/>
                <w:sz w:val="18"/>
                <w:szCs w:val="18"/>
                <w:lang w:val="en-GB"/>
              </w:rPr>
              <w:pPrChange w:id="133" w:author="Alimchandani, Mahesh" w:date="2012-09-12T11:18:00Z">
                <w:pPr>
                  <w:pStyle w:val="Default"/>
                  <w:numPr>
                    <w:numId w:val="6"/>
                  </w:numPr>
                  <w:spacing w:after="200" w:line="276" w:lineRule="auto"/>
                  <w:ind w:left="720" w:hanging="360"/>
                </w:pPr>
              </w:pPrChange>
            </w:pPr>
            <w:r w:rsidRPr="000C6B3B">
              <w:rPr>
                <w:sz w:val="18"/>
                <w:szCs w:val="18"/>
                <w:lang w:val="en-GB"/>
              </w:rPr>
              <w:t xml:space="preserve">Provide an administrative </w:t>
            </w:r>
            <w:del w:id="134" w:author="Alimchandani, Mahesh" w:date="2012-09-12T11:18:00Z">
              <w:r w:rsidRPr="000C6B3B" w:rsidDel="00FF3470">
                <w:rPr>
                  <w:sz w:val="18"/>
                  <w:szCs w:val="18"/>
                  <w:lang w:val="en-GB"/>
                </w:rPr>
                <w:delText xml:space="preserve">HMI </w:delText>
              </w:r>
            </w:del>
            <w:ins w:id="135" w:author="Alimchandani, Mahesh" w:date="2012-09-12T11:18:00Z">
              <w:r w:rsidR="00FF3470">
                <w:rPr>
                  <w:sz w:val="18"/>
                  <w:szCs w:val="18"/>
                  <w:lang w:val="en-GB"/>
                </w:rPr>
                <w:t xml:space="preserve">Human Machine Interface (HMI) </w:t>
              </w:r>
            </w:ins>
            <w:del w:id="136" w:author="Alimchandani, Mahesh" w:date="2012-09-12T11:18:00Z">
              <w:r w:rsidRPr="000C6B3B" w:rsidDel="00FF3470">
                <w:rPr>
                  <w:sz w:val="18"/>
                  <w:szCs w:val="18"/>
                  <w:lang w:val="en-GB"/>
                </w:rPr>
                <w:delText>interface in</w:delText>
              </w:r>
            </w:del>
            <w:ins w:id="137" w:author="Alimchandani, Mahesh" w:date="2012-09-12T11:18:00Z">
              <w:r w:rsidR="00FF3470">
                <w:rPr>
                  <w:sz w:val="18"/>
                  <w:szCs w:val="18"/>
                  <w:lang w:val="en-GB"/>
                </w:rPr>
                <w:t>using the</w:t>
              </w:r>
            </w:ins>
            <w:r w:rsidRPr="000C6B3B">
              <w:rPr>
                <w:sz w:val="18"/>
                <w:szCs w:val="18"/>
                <w:lang w:val="en-GB"/>
              </w:rPr>
              <w:t xml:space="preserve"> INS task concept for identifying updates and setting of presentation rules based on route plan, vessel characteristics, INS tasks supported and other user-selected priorities. </w:t>
            </w:r>
          </w:p>
        </w:tc>
        <w:tc>
          <w:tcPr>
            <w:tcW w:w="1984" w:type="dxa"/>
          </w:tcPr>
          <w:p w14:paraId="3E4C5417" w14:textId="77777777" w:rsidR="003F3692" w:rsidRPr="000C6B3B" w:rsidRDefault="003F3692" w:rsidP="00E90657">
            <w:pPr>
              <w:pStyle w:val="Default"/>
              <w:rPr>
                <w:sz w:val="18"/>
                <w:szCs w:val="18"/>
                <w:lang w:val="en-GB"/>
              </w:rPr>
            </w:pPr>
            <w:r w:rsidRPr="00B21D78">
              <w:rPr>
                <w:color w:val="FF0000"/>
                <w:sz w:val="18"/>
                <w:szCs w:val="18"/>
                <w:lang w:val="en-US"/>
              </w:rPr>
              <w:t xml:space="preserve">Improved </w:t>
            </w:r>
            <w:r>
              <w:rPr>
                <w:color w:val="FF0000"/>
                <w:sz w:val="18"/>
                <w:szCs w:val="18"/>
                <w:lang w:val="en-US"/>
              </w:rPr>
              <w:t xml:space="preserve">operability, interoperability, </w:t>
            </w:r>
            <w:r w:rsidRPr="00B21D78">
              <w:rPr>
                <w:color w:val="FF0000"/>
                <w:sz w:val="18"/>
                <w:szCs w:val="18"/>
                <w:lang w:val="en-US"/>
              </w:rPr>
              <w:t>integrity, storage and</w:t>
            </w:r>
            <w:r>
              <w:rPr>
                <w:color w:val="FF0000"/>
                <w:sz w:val="18"/>
                <w:szCs w:val="18"/>
                <w:lang w:val="en-US"/>
              </w:rPr>
              <w:t xml:space="preserve"> real-time</w:t>
            </w:r>
            <w:r w:rsidRPr="00B21D78">
              <w:rPr>
                <w:color w:val="FF0000"/>
                <w:sz w:val="18"/>
                <w:szCs w:val="18"/>
                <w:lang w:val="en-US"/>
              </w:rPr>
              <w:t xml:space="preserve"> execution efficiency</w:t>
            </w:r>
          </w:p>
        </w:tc>
        <w:tc>
          <w:tcPr>
            <w:tcW w:w="1276" w:type="dxa"/>
          </w:tcPr>
          <w:p w14:paraId="1142CBB4" w14:textId="77777777" w:rsidR="003F3692" w:rsidRPr="000C6B3B" w:rsidRDefault="003F3692" w:rsidP="00E90657">
            <w:pPr>
              <w:pStyle w:val="Default"/>
              <w:rPr>
                <w:sz w:val="18"/>
                <w:szCs w:val="18"/>
                <w:lang w:val="en-GB"/>
              </w:rPr>
            </w:pPr>
            <w:r w:rsidRPr="00A13D8B">
              <w:rPr>
                <w:color w:val="FF0000"/>
                <w:sz w:val="18"/>
                <w:szCs w:val="18"/>
                <w:lang w:val="en-GB"/>
              </w:rPr>
              <w:t xml:space="preserve">Shipboard </w:t>
            </w:r>
            <w:r w:rsidRPr="006B0D18">
              <w:rPr>
                <w:color w:val="FF0000"/>
                <w:sz w:val="18"/>
                <w:szCs w:val="18"/>
                <w:lang w:val="en-GB"/>
              </w:rPr>
              <w:t>user</w:t>
            </w:r>
          </w:p>
        </w:tc>
        <w:tc>
          <w:tcPr>
            <w:tcW w:w="1417" w:type="dxa"/>
          </w:tcPr>
          <w:p w14:paraId="4A8D6798" w14:textId="77777777" w:rsidR="003F3692" w:rsidRPr="000C6B3B" w:rsidRDefault="003F3692" w:rsidP="00E90657">
            <w:pPr>
              <w:pStyle w:val="Default"/>
              <w:rPr>
                <w:sz w:val="18"/>
                <w:szCs w:val="18"/>
                <w:lang w:val="en-GB"/>
              </w:rPr>
            </w:pPr>
            <w:r w:rsidRPr="00B21D78">
              <w:rPr>
                <w:color w:val="FF0000"/>
                <w:sz w:val="18"/>
                <w:szCs w:val="18"/>
                <w:lang w:val="en-US"/>
              </w:rPr>
              <w:t>Improve</w:t>
            </w:r>
            <w:r>
              <w:rPr>
                <w:color w:val="FF0000"/>
                <w:sz w:val="18"/>
                <w:szCs w:val="18"/>
                <w:lang w:val="en-US"/>
              </w:rPr>
              <w:t>d</w:t>
            </w:r>
            <w:r w:rsidRPr="00B21D78">
              <w:rPr>
                <w:color w:val="FF0000"/>
                <w:sz w:val="18"/>
                <w:szCs w:val="18"/>
                <w:lang w:val="en-US"/>
              </w:rPr>
              <w:t xml:space="preserve"> </w:t>
            </w:r>
            <w:r>
              <w:rPr>
                <w:color w:val="FF0000"/>
                <w:sz w:val="18"/>
                <w:szCs w:val="18"/>
                <w:lang w:val="en-US"/>
              </w:rPr>
              <w:t>completeness, consistency, security and international standardization of data and its sharing</w:t>
            </w:r>
          </w:p>
        </w:tc>
        <w:tc>
          <w:tcPr>
            <w:tcW w:w="4253" w:type="dxa"/>
          </w:tcPr>
          <w:p w14:paraId="2DCC1CB1" w14:textId="77777777" w:rsidR="003F3692" w:rsidRDefault="003F3692" w:rsidP="00E90657">
            <w:pPr>
              <w:pStyle w:val="Default"/>
              <w:rPr>
                <w:color w:val="FF0000"/>
                <w:sz w:val="18"/>
                <w:szCs w:val="18"/>
                <w:lang w:val="en-US"/>
              </w:rPr>
            </w:pPr>
            <w:r w:rsidRPr="00B77EE2">
              <w:rPr>
                <w:color w:val="FF0000"/>
                <w:sz w:val="18"/>
                <w:szCs w:val="18"/>
                <w:lang w:val="en-US"/>
              </w:rPr>
              <w:t xml:space="preserve">Suboptimal performance or accident </w:t>
            </w:r>
            <w:r>
              <w:rPr>
                <w:color w:val="FF0000"/>
                <w:sz w:val="18"/>
                <w:szCs w:val="18"/>
                <w:lang w:val="en-US"/>
              </w:rPr>
              <w:t>due poor decision making resulting from lack of harmonized data and technical solutions for processing, filtering and transfer of information via communication equipment.</w:t>
            </w:r>
          </w:p>
          <w:p w14:paraId="0A75906A" w14:textId="77777777" w:rsidR="003F3692" w:rsidRPr="00AF7643" w:rsidRDefault="003F3692" w:rsidP="00E90657">
            <w:pPr>
              <w:pStyle w:val="Default"/>
              <w:rPr>
                <w:color w:val="FF0000"/>
                <w:sz w:val="18"/>
                <w:szCs w:val="18"/>
                <w:lang w:val="en-GB"/>
              </w:rPr>
            </w:pPr>
            <w:r w:rsidRPr="00AF7643">
              <w:rPr>
                <w:color w:val="FF0000"/>
                <w:sz w:val="18"/>
                <w:szCs w:val="18"/>
                <w:lang w:val="en-GB"/>
              </w:rPr>
              <w:t>There is a gap between information capability of current information management systems and those that will be required as volumes of information increases</w:t>
            </w:r>
          </w:p>
        </w:tc>
        <w:tc>
          <w:tcPr>
            <w:tcW w:w="1559" w:type="dxa"/>
          </w:tcPr>
          <w:p w14:paraId="5B31EB61" w14:textId="77777777" w:rsidR="003F3692" w:rsidRPr="0063588D" w:rsidRDefault="003F3692" w:rsidP="00E90657">
            <w:pPr>
              <w:pStyle w:val="Default"/>
              <w:rPr>
                <w:sz w:val="14"/>
                <w:szCs w:val="14"/>
              </w:rPr>
            </w:pPr>
            <w:r w:rsidRPr="0063588D">
              <w:rPr>
                <w:sz w:val="14"/>
                <w:szCs w:val="14"/>
              </w:rPr>
              <w:t xml:space="preserve">111-Gte01-Sop01 </w:t>
            </w:r>
          </w:p>
          <w:p w14:paraId="251FBCE9" w14:textId="77777777" w:rsidR="003F3692" w:rsidRPr="0063588D" w:rsidRDefault="003F3692" w:rsidP="00E90657">
            <w:pPr>
              <w:pStyle w:val="Default"/>
              <w:rPr>
                <w:sz w:val="14"/>
                <w:szCs w:val="14"/>
              </w:rPr>
            </w:pPr>
            <w:r w:rsidRPr="0063588D">
              <w:rPr>
                <w:sz w:val="14"/>
                <w:szCs w:val="14"/>
              </w:rPr>
              <w:t xml:space="preserve">135-Gte01-Sop04 </w:t>
            </w:r>
          </w:p>
          <w:p w14:paraId="4D9EF3DC" w14:textId="77777777" w:rsidR="003F3692" w:rsidRPr="0063588D" w:rsidRDefault="003F3692" w:rsidP="00E90657">
            <w:pPr>
              <w:pStyle w:val="Default"/>
              <w:rPr>
                <w:sz w:val="14"/>
                <w:szCs w:val="14"/>
              </w:rPr>
            </w:pPr>
            <w:r w:rsidRPr="0063588D">
              <w:rPr>
                <w:sz w:val="14"/>
                <w:szCs w:val="14"/>
              </w:rPr>
              <w:t xml:space="preserve">111-Gte05-Sop01 </w:t>
            </w:r>
          </w:p>
          <w:p w14:paraId="65FE281F" w14:textId="77777777" w:rsidR="003F3692" w:rsidRDefault="003F3692" w:rsidP="00E90657">
            <w:pPr>
              <w:pStyle w:val="Default"/>
              <w:rPr>
                <w:sz w:val="14"/>
                <w:szCs w:val="14"/>
              </w:rPr>
            </w:pPr>
            <w:r w:rsidRPr="0063588D">
              <w:rPr>
                <w:sz w:val="14"/>
                <w:szCs w:val="14"/>
              </w:rPr>
              <w:t xml:space="preserve">111-Gte05-Ste01 </w:t>
            </w:r>
          </w:p>
          <w:p w14:paraId="62560800" w14:textId="77777777" w:rsidR="003F3692" w:rsidRDefault="003F3692" w:rsidP="00E90657">
            <w:pPr>
              <w:pStyle w:val="Default"/>
              <w:rPr>
                <w:sz w:val="14"/>
                <w:szCs w:val="14"/>
              </w:rPr>
            </w:pPr>
            <w:r w:rsidRPr="0063588D">
              <w:rPr>
                <w:sz w:val="14"/>
                <w:szCs w:val="14"/>
              </w:rPr>
              <w:t xml:space="preserve">111-Gte05-Ste02 </w:t>
            </w:r>
          </w:p>
          <w:p w14:paraId="197DC091" w14:textId="77777777" w:rsidR="003F3692" w:rsidRPr="0063588D" w:rsidRDefault="003F3692" w:rsidP="00E90657">
            <w:pPr>
              <w:pStyle w:val="Default"/>
              <w:rPr>
                <w:sz w:val="14"/>
                <w:szCs w:val="14"/>
              </w:rPr>
            </w:pPr>
            <w:r w:rsidRPr="0063588D">
              <w:rPr>
                <w:sz w:val="14"/>
                <w:szCs w:val="14"/>
              </w:rPr>
              <w:t xml:space="preserve">111-Gte05-Sre01 </w:t>
            </w:r>
          </w:p>
          <w:p w14:paraId="085148FB" w14:textId="77777777" w:rsidR="003F3692" w:rsidRPr="0063588D" w:rsidRDefault="003F3692" w:rsidP="00E90657">
            <w:pPr>
              <w:pStyle w:val="Default"/>
              <w:rPr>
                <w:sz w:val="14"/>
                <w:szCs w:val="14"/>
              </w:rPr>
            </w:pPr>
            <w:r w:rsidRPr="0063588D">
              <w:rPr>
                <w:sz w:val="14"/>
                <w:szCs w:val="14"/>
              </w:rPr>
              <w:t xml:space="preserve">135-Gte01-Sop02 </w:t>
            </w:r>
          </w:p>
          <w:p w14:paraId="3169718B" w14:textId="77777777" w:rsidR="003F3692" w:rsidRDefault="003F3692" w:rsidP="00E90657">
            <w:pPr>
              <w:pStyle w:val="Default"/>
              <w:rPr>
                <w:sz w:val="14"/>
                <w:szCs w:val="14"/>
              </w:rPr>
            </w:pPr>
            <w:r w:rsidRPr="0063588D">
              <w:rPr>
                <w:sz w:val="14"/>
                <w:szCs w:val="14"/>
              </w:rPr>
              <w:t xml:space="preserve">135-Gte01-Ste07 </w:t>
            </w:r>
          </w:p>
          <w:p w14:paraId="3535A95A" w14:textId="77777777" w:rsidR="003F3692" w:rsidRPr="0063588D" w:rsidRDefault="003F3692" w:rsidP="00E90657">
            <w:pPr>
              <w:pStyle w:val="Default"/>
              <w:rPr>
                <w:sz w:val="14"/>
                <w:szCs w:val="14"/>
              </w:rPr>
            </w:pPr>
            <w:r w:rsidRPr="0063588D">
              <w:rPr>
                <w:sz w:val="14"/>
                <w:szCs w:val="14"/>
              </w:rPr>
              <w:t>135-Gte01-Ste12</w:t>
            </w:r>
          </w:p>
          <w:p w14:paraId="66AEC2F3" w14:textId="77777777" w:rsidR="003F3692" w:rsidRPr="0063588D" w:rsidRDefault="003F3692" w:rsidP="00E90657">
            <w:pPr>
              <w:pStyle w:val="Default"/>
              <w:rPr>
                <w:color w:val="FF0000"/>
                <w:sz w:val="14"/>
                <w:szCs w:val="14"/>
              </w:rPr>
            </w:pPr>
            <w:r w:rsidRPr="0063588D">
              <w:rPr>
                <w:color w:val="FF0000"/>
                <w:sz w:val="14"/>
                <w:szCs w:val="14"/>
              </w:rPr>
              <w:t>135-Gte01-Ste11</w:t>
            </w:r>
          </w:p>
        </w:tc>
      </w:tr>
      <w:tr w:rsidR="003F3692" w:rsidRPr="00B555ED" w14:paraId="256C51CA" w14:textId="77777777" w:rsidTr="00E90657">
        <w:trPr>
          <w:cantSplit/>
          <w:trHeight w:val="1219"/>
        </w:trPr>
        <w:tc>
          <w:tcPr>
            <w:tcW w:w="710" w:type="dxa"/>
          </w:tcPr>
          <w:p w14:paraId="32EBE39E" w14:textId="77777777" w:rsidR="003F3692" w:rsidRPr="00B6608C" w:rsidRDefault="003F3692" w:rsidP="00E90657">
            <w:pPr>
              <w:pStyle w:val="Default"/>
              <w:rPr>
                <w:sz w:val="16"/>
                <w:szCs w:val="16"/>
                <w:lang w:val="en-GB"/>
              </w:rPr>
            </w:pPr>
            <w:r w:rsidRPr="00B6608C">
              <w:rPr>
                <w:sz w:val="16"/>
                <w:szCs w:val="16"/>
                <w:lang w:val="en-GB"/>
              </w:rPr>
              <w:lastRenderedPageBreak/>
              <w:t xml:space="preserve">S4.1.6 </w:t>
            </w:r>
          </w:p>
        </w:tc>
        <w:tc>
          <w:tcPr>
            <w:tcW w:w="3544" w:type="dxa"/>
          </w:tcPr>
          <w:p w14:paraId="1E87F15A" w14:textId="77777777" w:rsidR="003F3692" w:rsidRPr="000C6B3B" w:rsidRDefault="003F3692">
            <w:pPr>
              <w:pStyle w:val="Default"/>
              <w:rPr>
                <w:rFonts w:eastAsia="Calibri" w:cs="Times New Roman"/>
                <w:sz w:val="18"/>
                <w:szCs w:val="18"/>
                <w:lang w:val="en-GB"/>
              </w:rPr>
              <w:pPrChange w:id="138" w:author="Alimchandani, Mahesh" w:date="2012-09-12T11:19:00Z">
                <w:pPr>
                  <w:pStyle w:val="Default"/>
                  <w:spacing w:after="200" w:line="276" w:lineRule="auto"/>
                </w:pPr>
              </w:pPrChange>
            </w:pPr>
            <w:r w:rsidRPr="000C6B3B">
              <w:rPr>
                <w:sz w:val="18"/>
                <w:szCs w:val="18"/>
                <w:lang w:val="en-GB"/>
              </w:rPr>
              <w:t xml:space="preserve">Provide quality assurance </w:t>
            </w:r>
            <w:del w:id="139" w:author="Alimchandani, Mahesh" w:date="2012-09-12T11:19:00Z">
              <w:r w:rsidRPr="000C6B3B" w:rsidDel="00817B6D">
                <w:rPr>
                  <w:sz w:val="18"/>
                  <w:szCs w:val="18"/>
                  <w:lang w:val="en-GB"/>
                </w:rPr>
                <w:delText xml:space="preserve">process </w:delText>
              </w:r>
            </w:del>
            <w:r w:rsidRPr="000C6B3B">
              <w:rPr>
                <w:sz w:val="18"/>
                <w:szCs w:val="18"/>
                <w:lang w:val="en-GB"/>
              </w:rPr>
              <w:t xml:space="preserve">to ensure that all data is reliable and is based on a consistent common reference system (CCRS) or converted to such before integration and display. </w:t>
            </w:r>
          </w:p>
        </w:tc>
        <w:tc>
          <w:tcPr>
            <w:tcW w:w="1984" w:type="dxa"/>
          </w:tcPr>
          <w:p w14:paraId="6042D213" w14:textId="77777777" w:rsidR="003F3692" w:rsidRPr="008F1820" w:rsidRDefault="003F3692" w:rsidP="00E90657">
            <w:pPr>
              <w:pStyle w:val="Default"/>
              <w:rPr>
                <w:color w:val="FF0000"/>
                <w:sz w:val="18"/>
                <w:szCs w:val="18"/>
                <w:lang w:val="en-GB"/>
              </w:rPr>
            </w:pPr>
            <w:r w:rsidRPr="008F1820">
              <w:rPr>
                <w:color w:val="FF0000"/>
                <w:sz w:val="18"/>
                <w:szCs w:val="18"/>
                <w:lang w:val="en-GB"/>
              </w:rPr>
              <w:t xml:space="preserve">Improved </w:t>
            </w:r>
            <w:r>
              <w:rPr>
                <w:color w:val="FF0000"/>
                <w:sz w:val="18"/>
                <w:szCs w:val="18"/>
                <w:lang w:val="en-GB"/>
              </w:rPr>
              <w:t>system update,</w:t>
            </w:r>
            <w:r w:rsidRPr="008F1820">
              <w:rPr>
                <w:color w:val="FF0000"/>
                <w:sz w:val="18"/>
                <w:szCs w:val="18"/>
                <w:lang w:val="en-GB"/>
              </w:rPr>
              <w:t xml:space="preserve"> data validity</w:t>
            </w:r>
            <w:r>
              <w:rPr>
                <w:color w:val="FF0000"/>
                <w:sz w:val="18"/>
                <w:szCs w:val="18"/>
                <w:lang w:val="en-GB"/>
              </w:rPr>
              <w:t xml:space="preserve"> and </w:t>
            </w:r>
            <w:r w:rsidRPr="008F1820">
              <w:rPr>
                <w:color w:val="FF0000"/>
                <w:sz w:val="18"/>
                <w:szCs w:val="18"/>
                <w:lang w:val="en-GB"/>
              </w:rPr>
              <w:t>integrity</w:t>
            </w:r>
          </w:p>
        </w:tc>
        <w:tc>
          <w:tcPr>
            <w:tcW w:w="1276" w:type="dxa"/>
          </w:tcPr>
          <w:p w14:paraId="7E820E92" w14:textId="77777777" w:rsidR="003F3692" w:rsidRPr="000C6B3B" w:rsidRDefault="003F3692" w:rsidP="00E90657">
            <w:pPr>
              <w:pStyle w:val="Default"/>
              <w:rPr>
                <w:sz w:val="18"/>
                <w:szCs w:val="18"/>
                <w:lang w:val="en-GB"/>
              </w:rPr>
            </w:pPr>
            <w:r w:rsidRPr="00A13D8B">
              <w:rPr>
                <w:color w:val="FF0000"/>
                <w:sz w:val="18"/>
                <w:szCs w:val="18"/>
                <w:lang w:val="en-GB"/>
              </w:rPr>
              <w:t xml:space="preserve">Shipboard </w:t>
            </w:r>
            <w:r w:rsidRPr="006B0D18">
              <w:rPr>
                <w:color w:val="FF0000"/>
                <w:sz w:val="18"/>
                <w:szCs w:val="18"/>
                <w:lang w:val="en-GB"/>
              </w:rPr>
              <w:t>user</w:t>
            </w:r>
          </w:p>
        </w:tc>
        <w:tc>
          <w:tcPr>
            <w:tcW w:w="1417" w:type="dxa"/>
          </w:tcPr>
          <w:p w14:paraId="5E75F7EA" w14:textId="77777777" w:rsidR="003F3692" w:rsidRPr="008F1820" w:rsidRDefault="003F3692" w:rsidP="00E90657">
            <w:pPr>
              <w:pStyle w:val="Default"/>
              <w:rPr>
                <w:color w:val="FF0000"/>
                <w:sz w:val="18"/>
                <w:szCs w:val="18"/>
                <w:lang w:val="en-GB"/>
              </w:rPr>
            </w:pPr>
            <w:r w:rsidRPr="008F1820">
              <w:rPr>
                <w:color w:val="FF0000"/>
                <w:sz w:val="18"/>
                <w:szCs w:val="18"/>
                <w:lang w:val="en-GB"/>
              </w:rPr>
              <w:t xml:space="preserve">Improved </w:t>
            </w:r>
            <w:r>
              <w:rPr>
                <w:color w:val="FF0000"/>
                <w:sz w:val="18"/>
                <w:szCs w:val="18"/>
                <w:lang w:val="en-GB"/>
              </w:rPr>
              <w:t xml:space="preserve">interoperability and </w:t>
            </w:r>
            <w:r w:rsidRPr="008F1820">
              <w:rPr>
                <w:color w:val="FF0000"/>
                <w:sz w:val="18"/>
                <w:szCs w:val="18"/>
                <w:lang w:val="en-GB"/>
              </w:rPr>
              <w:t>usability</w:t>
            </w:r>
          </w:p>
        </w:tc>
        <w:tc>
          <w:tcPr>
            <w:tcW w:w="4253" w:type="dxa"/>
          </w:tcPr>
          <w:p w14:paraId="6EB4B607" w14:textId="77777777" w:rsidR="003F3692" w:rsidRPr="000C6B3B" w:rsidRDefault="003F3692" w:rsidP="00E90657">
            <w:pPr>
              <w:pStyle w:val="Default"/>
              <w:rPr>
                <w:sz w:val="18"/>
                <w:szCs w:val="18"/>
                <w:lang w:val="en-GB"/>
              </w:rPr>
            </w:pPr>
            <w:r w:rsidRPr="00B77EE2">
              <w:rPr>
                <w:color w:val="FF0000"/>
                <w:sz w:val="18"/>
                <w:szCs w:val="18"/>
                <w:lang w:val="en-US"/>
              </w:rPr>
              <w:t>Suboptimal performance or accident</w:t>
            </w:r>
            <w:r>
              <w:rPr>
                <w:color w:val="FF0000"/>
                <w:sz w:val="18"/>
                <w:szCs w:val="18"/>
                <w:lang w:val="en-US"/>
              </w:rPr>
              <w:t xml:space="preserve"> due to problem of interoperability between application and use of deprecate operating systems.</w:t>
            </w:r>
          </w:p>
        </w:tc>
        <w:tc>
          <w:tcPr>
            <w:tcW w:w="1559" w:type="dxa"/>
          </w:tcPr>
          <w:p w14:paraId="25B82B92" w14:textId="77777777" w:rsidR="003F3692" w:rsidRPr="006B0D18" w:rsidRDefault="003F3692" w:rsidP="00E90657">
            <w:pPr>
              <w:pStyle w:val="Default"/>
              <w:rPr>
                <w:sz w:val="14"/>
                <w:szCs w:val="14"/>
                <w:lang w:val="en-GB"/>
              </w:rPr>
            </w:pPr>
            <w:r w:rsidRPr="0063588D">
              <w:rPr>
                <w:sz w:val="14"/>
                <w:szCs w:val="14"/>
                <w:lang w:val="en-GB"/>
              </w:rPr>
              <w:t xml:space="preserve">See solutions S1.6 and S3.3 </w:t>
            </w:r>
          </w:p>
        </w:tc>
      </w:tr>
    </w:tbl>
    <w:p w14:paraId="478A6C61" w14:textId="77777777" w:rsidR="003F3692" w:rsidRDefault="003F3692" w:rsidP="003F3692">
      <w:r w:rsidRPr="000C6B3B">
        <w:t>..</w:t>
      </w:r>
    </w:p>
    <w:p w14:paraId="246C8F58" w14:textId="77777777" w:rsidR="003F3692" w:rsidRDefault="003F3692" w:rsidP="003F3692">
      <w:pPr>
        <w:autoSpaceDE w:val="0"/>
        <w:autoSpaceDN w:val="0"/>
        <w:adjustRightInd w:val="0"/>
        <w:rPr>
          <w:rFonts w:ascii="Arial" w:hAnsi="Arial" w:cs="Arial"/>
          <w:b/>
          <w:sz w:val="24"/>
          <w:szCs w:val="24"/>
        </w:rPr>
      </w:pPr>
    </w:p>
    <w:tbl>
      <w:tblPr>
        <w:tblStyle w:val="TableGrid"/>
        <w:tblW w:w="14743" w:type="dxa"/>
        <w:tblInd w:w="-369" w:type="dxa"/>
        <w:tblLayout w:type="fixed"/>
        <w:tblCellMar>
          <w:top w:w="85" w:type="dxa"/>
          <w:left w:w="57" w:type="dxa"/>
          <w:bottom w:w="85" w:type="dxa"/>
          <w:right w:w="57" w:type="dxa"/>
        </w:tblCellMar>
        <w:tblLook w:val="04A0" w:firstRow="1" w:lastRow="0" w:firstColumn="1" w:lastColumn="0" w:noHBand="0" w:noVBand="1"/>
      </w:tblPr>
      <w:tblGrid>
        <w:gridCol w:w="710"/>
        <w:gridCol w:w="3544"/>
        <w:gridCol w:w="1984"/>
        <w:gridCol w:w="1276"/>
        <w:gridCol w:w="1417"/>
        <w:gridCol w:w="4253"/>
        <w:gridCol w:w="1559"/>
      </w:tblGrid>
      <w:tr w:rsidR="003F3692" w:rsidRPr="003B1D55" w14:paraId="70FFDB41" w14:textId="77777777" w:rsidTr="00E90657">
        <w:tc>
          <w:tcPr>
            <w:tcW w:w="710" w:type="dxa"/>
            <w:shd w:val="clear" w:color="auto" w:fill="00B0F0"/>
            <w:vAlign w:val="center"/>
          </w:tcPr>
          <w:p w14:paraId="73C3EF18" w14:textId="77777777" w:rsidR="003F3692" w:rsidRPr="003B1D55" w:rsidRDefault="003F3692" w:rsidP="00E90657">
            <w:pPr>
              <w:pStyle w:val="NoSpacing"/>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color w:val="FFFFFF" w:themeColor="background1"/>
                <w:sz w:val="18"/>
                <w:szCs w:val="18"/>
                <w:lang w:val="en-GB"/>
              </w:rPr>
              <w:t>No.</w:t>
            </w:r>
          </w:p>
        </w:tc>
        <w:tc>
          <w:tcPr>
            <w:tcW w:w="3544" w:type="dxa"/>
            <w:shd w:val="clear" w:color="auto" w:fill="00B0F0"/>
            <w:vAlign w:val="center"/>
          </w:tcPr>
          <w:p w14:paraId="3EB85A8A"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Short description</w:t>
            </w:r>
          </w:p>
        </w:tc>
        <w:tc>
          <w:tcPr>
            <w:tcW w:w="1984" w:type="dxa"/>
            <w:shd w:val="clear" w:color="auto" w:fill="00B0F0"/>
            <w:vAlign w:val="center"/>
          </w:tcPr>
          <w:p w14:paraId="41762C7C"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Primary user need</w:t>
            </w:r>
          </w:p>
        </w:tc>
        <w:tc>
          <w:tcPr>
            <w:tcW w:w="1276" w:type="dxa"/>
            <w:shd w:val="clear" w:color="auto" w:fill="00B0F0"/>
            <w:vAlign w:val="center"/>
          </w:tcPr>
          <w:p w14:paraId="6D956E68"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User type</w:t>
            </w:r>
          </w:p>
        </w:tc>
        <w:tc>
          <w:tcPr>
            <w:tcW w:w="1417" w:type="dxa"/>
            <w:shd w:val="clear" w:color="auto" w:fill="00B0F0"/>
            <w:vAlign w:val="center"/>
          </w:tcPr>
          <w:p w14:paraId="18B97210"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Other user needs</w:t>
            </w:r>
          </w:p>
        </w:tc>
        <w:tc>
          <w:tcPr>
            <w:tcW w:w="4253" w:type="dxa"/>
            <w:shd w:val="clear" w:color="auto" w:fill="00B0F0"/>
            <w:vAlign w:val="center"/>
          </w:tcPr>
          <w:p w14:paraId="1D59810B"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Hazard description</w:t>
            </w:r>
          </w:p>
        </w:tc>
        <w:tc>
          <w:tcPr>
            <w:tcW w:w="1559" w:type="dxa"/>
            <w:shd w:val="clear" w:color="auto" w:fill="00B0F0"/>
            <w:vAlign w:val="center"/>
          </w:tcPr>
          <w:p w14:paraId="0DB84370"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Origin</w:t>
            </w:r>
          </w:p>
        </w:tc>
      </w:tr>
      <w:tr w:rsidR="003F3692" w:rsidRPr="003150EC" w14:paraId="0CED3191" w14:textId="77777777" w:rsidTr="00E90657">
        <w:trPr>
          <w:cantSplit/>
          <w:trHeight w:val="567"/>
        </w:trPr>
        <w:tc>
          <w:tcPr>
            <w:tcW w:w="710" w:type="dxa"/>
          </w:tcPr>
          <w:p w14:paraId="228B35F7" w14:textId="77777777" w:rsidR="003F3692" w:rsidRPr="00B6608C" w:rsidRDefault="003F3692" w:rsidP="00E90657">
            <w:pPr>
              <w:pStyle w:val="Default"/>
              <w:rPr>
                <w:sz w:val="16"/>
                <w:szCs w:val="16"/>
                <w:lang w:val="en-GB"/>
              </w:rPr>
            </w:pPr>
            <w:r w:rsidRPr="00B6608C">
              <w:rPr>
                <w:sz w:val="16"/>
                <w:szCs w:val="16"/>
                <w:lang w:val="en-GB"/>
              </w:rPr>
              <w:t xml:space="preserve">S4.1.7 </w:t>
            </w:r>
          </w:p>
        </w:tc>
        <w:tc>
          <w:tcPr>
            <w:tcW w:w="3544" w:type="dxa"/>
          </w:tcPr>
          <w:p w14:paraId="51A20731" w14:textId="77777777" w:rsidR="003F3692" w:rsidRPr="000C6B3B" w:rsidRDefault="003F3692" w:rsidP="00E90657">
            <w:pPr>
              <w:pStyle w:val="Default"/>
              <w:rPr>
                <w:sz w:val="18"/>
                <w:szCs w:val="18"/>
                <w:lang w:val="en-GB"/>
              </w:rPr>
            </w:pPr>
            <w:r w:rsidRPr="000C6B3B">
              <w:rPr>
                <w:sz w:val="18"/>
                <w:szCs w:val="18"/>
                <w:lang w:val="en-GB"/>
              </w:rPr>
              <w:t xml:space="preserve">Implement harmonized presentation concept of information exchanged via communication equipment including standard symbology and text support taking into account human factors and ergonomics design principles to ensure useful presentation and prevent overload. </w:t>
            </w:r>
          </w:p>
        </w:tc>
        <w:tc>
          <w:tcPr>
            <w:tcW w:w="1984" w:type="dxa"/>
          </w:tcPr>
          <w:p w14:paraId="4FFAC10F" w14:textId="77777777" w:rsidR="003F3692" w:rsidRPr="00C32DD8" w:rsidRDefault="003F3692" w:rsidP="00E90657">
            <w:pPr>
              <w:pStyle w:val="Default"/>
              <w:rPr>
                <w:color w:val="FF0000"/>
                <w:sz w:val="18"/>
                <w:szCs w:val="18"/>
                <w:lang w:val="en-GB"/>
              </w:rPr>
            </w:pPr>
            <w:r w:rsidRPr="00C32DD8">
              <w:rPr>
                <w:color w:val="FF0000"/>
                <w:sz w:val="18"/>
                <w:szCs w:val="18"/>
                <w:lang w:val="en-GB"/>
              </w:rPr>
              <w:t xml:space="preserve">Improved </w:t>
            </w:r>
            <w:r>
              <w:rPr>
                <w:color w:val="FF0000"/>
                <w:sz w:val="18"/>
                <w:szCs w:val="18"/>
                <w:lang w:val="en-GB"/>
              </w:rPr>
              <w:t xml:space="preserve">graphical display of information including prioritized alarm display, </w:t>
            </w:r>
            <w:r w:rsidRPr="00C32DD8">
              <w:rPr>
                <w:color w:val="FF0000"/>
                <w:sz w:val="18"/>
                <w:szCs w:val="18"/>
                <w:lang w:val="en-GB"/>
              </w:rPr>
              <w:t>usability</w:t>
            </w:r>
            <w:r>
              <w:rPr>
                <w:color w:val="FF0000"/>
                <w:sz w:val="18"/>
                <w:szCs w:val="18"/>
                <w:lang w:val="en-GB"/>
              </w:rPr>
              <w:t xml:space="preserve"> and</w:t>
            </w:r>
            <w:r w:rsidRPr="00C32DD8">
              <w:rPr>
                <w:color w:val="FF0000"/>
                <w:sz w:val="18"/>
                <w:szCs w:val="18"/>
                <w:lang w:val="en-GB"/>
              </w:rPr>
              <w:t xml:space="preserve"> self-descriptiveness</w:t>
            </w:r>
          </w:p>
        </w:tc>
        <w:tc>
          <w:tcPr>
            <w:tcW w:w="1276" w:type="dxa"/>
          </w:tcPr>
          <w:p w14:paraId="61CD499E" w14:textId="77777777" w:rsidR="003F3692" w:rsidRPr="000C6B3B" w:rsidRDefault="003F3692" w:rsidP="00E90657">
            <w:pPr>
              <w:pStyle w:val="Default"/>
              <w:rPr>
                <w:sz w:val="18"/>
                <w:szCs w:val="18"/>
                <w:lang w:val="en-GB"/>
              </w:rPr>
            </w:pPr>
            <w:r w:rsidRPr="00A13D8B">
              <w:rPr>
                <w:color w:val="FF0000"/>
                <w:sz w:val="18"/>
                <w:szCs w:val="18"/>
                <w:lang w:val="en-GB"/>
              </w:rPr>
              <w:t xml:space="preserve">Shipboard </w:t>
            </w:r>
            <w:r w:rsidRPr="006B0D18">
              <w:rPr>
                <w:color w:val="FF0000"/>
                <w:sz w:val="18"/>
                <w:szCs w:val="18"/>
                <w:lang w:val="en-GB"/>
              </w:rPr>
              <w:t>user</w:t>
            </w:r>
          </w:p>
        </w:tc>
        <w:tc>
          <w:tcPr>
            <w:tcW w:w="1417" w:type="dxa"/>
          </w:tcPr>
          <w:p w14:paraId="1B8E2531" w14:textId="77777777" w:rsidR="003F3692" w:rsidRPr="00C32DD8" w:rsidRDefault="003F3692" w:rsidP="00E90657">
            <w:pPr>
              <w:pStyle w:val="Default"/>
              <w:rPr>
                <w:color w:val="FF0000"/>
                <w:sz w:val="18"/>
                <w:szCs w:val="18"/>
                <w:lang w:val="en-GB"/>
              </w:rPr>
            </w:pPr>
            <w:r w:rsidRPr="00C32DD8">
              <w:rPr>
                <w:color w:val="FF0000"/>
                <w:sz w:val="18"/>
                <w:szCs w:val="18"/>
                <w:lang w:val="en-GB"/>
              </w:rPr>
              <w:t xml:space="preserve">Improved </w:t>
            </w:r>
            <w:r>
              <w:rPr>
                <w:color w:val="FF0000"/>
                <w:sz w:val="18"/>
                <w:szCs w:val="18"/>
                <w:lang w:val="en-GB"/>
              </w:rPr>
              <w:t xml:space="preserve">standardized symbology, </w:t>
            </w:r>
            <w:r w:rsidRPr="00C32DD8">
              <w:rPr>
                <w:color w:val="FF0000"/>
                <w:sz w:val="18"/>
                <w:szCs w:val="18"/>
                <w:lang w:val="en-GB"/>
              </w:rPr>
              <w:t>human interface design and communica</w:t>
            </w:r>
            <w:r>
              <w:rPr>
                <w:color w:val="FF0000"/>
                <w:sz w:val="18"/>
                <w:szCs w:val="18"/>
                <w:lang w:val="en-GB"/>
              </w:rPr>
              <w:t>-t</w:t>
            </w:r>
            <w:r w:rsidRPr="00C32DD8">
              <w:rPr>
                <w:color w:val="FF0000"/>
                <w:sz w:val="18"/>
                <w:szCs w:val="18"/>
                <w:lang w:val="en-GB"/>
              </w:rPr>
              <w:t>iveness.</w:t>
            </w:r>
          </w:p>
        </w:tc>
        <w:tc>
          <w:tcPr>
            <w:tcW w:w="4253" w:type="dxa"/>
          </w:tcPr>
          <w:p w14:paraId="373586C4" w14:textId="77777777" w:rsidR="003F3692" w:rsidRPr="000C6B3B" w:rsidRDefault="003F3692" w:rsidP="00E90657">
            <w:pPr>
              <w:pStyle w:val="Default"/>
              <w:rPr>
                <w:sz w:val="18"/>
                <w:szCs w:val="18"/>
                <w:lang w:val="en-GB"/>
              </w:rPr>
            </w:pPr>
            <w:r w:rsidRPr="00B77EE2">
              <w:rPr>
                <w:color w:val="FF0000"/>
                <w:sz w:val="18"/>
                <w:szCs w:val="18"/>
                <w:lang w:val="en-US"/>
              </w:rPr>
              <w:t>Suboptimal performance or accident</w:t>
            </w:r>
            <w:r>
              <w:rPr>
                <w:color w:val="FF0000"/>
                <w:sz w:val="18"/>
                <w:szCs w:val="18"/>
                <w:lang w:val="en-US"/>
              </w:rPr>
              <w:t xml:space="preserve"> caused by decision making error resulting from un-prioritized alarm system, uncommunicativeness of information displayed or poor ergonomics design.</w:t>
            </w:r>
          </w:p>
        </w:tc>
        <w:tc>
          <w:tcPr>
            <w:tcW w:w="1559" w:type="dxa"/>
          </w:tcPr>
          <w:p w14:paraId="1B7FEF5D" w14:textId="77777777" w:rsidR="003F3692" w:rsidRPr="0063588D" w:rsidRDefault="003F3692" w:rsidP="00E90657">
            <w:pPr>
              <w:pStyle w:val="Default"/>
              <w:rPr>
                <w:sz w:val="14"/>
                <w:szCs w:val="14"/>
              </w:rPr>
            </w:pPr>
            <w:r w:rsidRPr="0063588D">
              <w:rPr>
                <w:sz w:val="14"/>
                <w:szCs w:val="14"/>
              </w:rPr>
              <w:t xml:space="preserve">113-Gre01-Ste01 </w:t>
            </w:r>
          </w:p>
          <w:p w14:paraId="160E7451" w14:textId="77777777" w:rsidR="003F3692" w:rsidRPr="0063588D" w:rsidRDefault="003F3692" w:rsidP="00E90657">
            <w:pPr>
              <w:pStyle w:val="Default"/>
              <w:rPr>
                <w:sz w:val="14"/>
                <w:szCs w:val="14"/>
              </w:rPr>
            </w:pPr>
            <w:r w:rsidRPr="0063588D">
              <w:rPr>
                <w:sz w:val="14"/>
                <w:szCs w:val="14"/>
              </w:rPr>
              <w:t xml:space="preserve">113-Gre01-Ste02 </w:t>
            </w:r>
          </w:p>
          <w:p w14:paraId="4390FD60" w14:textId="77777777" w:rsidR="003F3692" w:rsidRPr="0063588D" w:rsidRDefault="003F3692" w:rsidP="00E90657">
            <w:pPr>
              <w:pStyle w:val="Default"/>
              <w:rPr>
                <w:sz w:val="14"/>
                <w:szCs w:val="14"/>
              </w:rPr>
            </w:pPr>
            <w:r w:rsidRPr="0063588D">
              <w:rPr>
                <w:sz w:val="14"/>
                <w:szCs w:val="14"/>
              </w:rPr>
              <w:t xml:space="preserve">113-Gre01-Sre01 </w:t>
            </w:r>
          </w:p>
          <w:p w14:paraId="2C551D53" w14:textId="77777777" w:rsidR="003F3692" w:rsidRPr="0063588D" w:rsidRDefault="003F3692" w:rsidP="00E90657">
            <w:pPr>
              <w:pStyle w:val="Default"/>
              <w:rPr>
                <w:sz w:val="14"/>
                <w:szCs w:val="14"/>
              </w:rPr>
            </w:pPr>
            <w:r w:rsidRPr="0063588D">
              <w:rPr>
                <w:sz w:val="14"/>
                <w:szCs w:val="14"/>
              </w:rPr>
              <w:t xml:space="preserve">135-Gte01-Sop01 </w:t>
            </w:r>
          </w:p>
          <w:p w14:paraId="5852BDA3" w14:textId="77777777" w:rsidR="003F3692" w:rsidRPr="0063588D" w:rsidRDefault="003F3692" w:rsidP="00E90657">
            <w:pPr>
              <w:pStyle w:val="Default"/>
              <w:rPr>
                <w:sz w:val="14"/>
                <w:szCs w:val="14"/>
              </w:rPr>
            </w:pPr>
            <w:r w:rsidRPr="0063588D">
              <w:rPr>
                <w:sz w:val="14"/>
                <w:szCs w:val="14"/>
              </w:rPr>
              <w:t xml:space="preserve">135-Gte01-Sop03 </w:t>
            </w:r>
          </w:p>
          <w:p w14:paraId="7941F0CD" w14:textId="77777777" w:rsidR="003F3692" w:rsidRPr="0063588D" w:rsidRDefault="003F3692" w:rsidP="00E90657">
            <w:pPr>
              <w:pStyle w:val="Default"/>
              <w:rPr>
                <w:sz w:val="14"/>
                <w:szCs w:val="14"/>
              </w:rPr>
            </w:pPr>
            <w:r w:rsidRPr="0063588D">
              <w:rPr>
                <w:sz w:val="14"/>
                <w:szCs w:val="14"/>
              </w:rPr>
              <w:t xml:space="preserve">135-Gte01-Sop05 </w:t>
            </w:r>
          </w:p>
          <w:p w14:paraId="71BFD976" w14:textId="77777777" w:rsidR="003F3692" w:rsidRPr="0063588D" w:rsidRDefault="003F3692" w:rsidP="00E90657">
            <w:pPr>
              <w:pStyle w:val="Default"/>
              <w:rPr>
                <w:sz w:val="14"/>
                <w:szCs w:val="14"/>
              </w:rPr>
            </w:pPr>
            <w:r w:rsidRPr="0063588D">
              <w:rPr>
                <w:sz w:val="14"/>
                <w:szCs w:val="14"/>
              </w:rPr>
              <w:t xml:space="preserve">135-Gte01-Sop07 </w:t>
            </w:r>
          </w:p>
          <w:p w14:paraId="680680C5" w14:textId="77777777" w:rsidR="003F3692" w:rsidRPr="0063588D" w:rsidRDefault="003F3692" w:rsidP="00E90657">
            <w:pPr>
              <w:pStyle w:val="Default"/>
              <w:rPr>
                <w:sz w:val="14"/>
                <w:szCs w:val="14"/>
              </w:rPr>
            </w:pPr>
            <w:r w:rsidRPr="0063588D">
              <w:rPr>
                <w:sz w:val="14"/>
                <w:szCs w:val="14"/>
              </w:rPr>
              <w:t xml:space="preserve">135-Gte01-Ste04 </w:t>
            </w:r>
          </w:p>
          <w:p w14:paraId="5C86FDFA" w14:textId="77777777" w:rsidR="003F3692" w:rsidRPr="0063588D" w:rsidRDefault="003F3692" w:rsidP="00E90657">
            <w:pPr>
              <w:pStyle w:val="Default"/>
              <w:rPr>
                <w:sz w:val="14"/>
                <w:szCs w:val="14"/>
              </w:rPr>
            </w:pPr>
            <w:r w:rsidRPr="0063588D">
              <w:rPr>
                <w:sz w:val="14"/>
                <w:szCs w:val="14"/>
              </w:rPr>
              <w:t xml:space="preserve">135-Gte01-Ste05 </w:t>
            </w:r>
          </w:p>
          <w:p w14:paraId="41CA35B0" w14:textId="77777777" w:rsidR="003F3692" w:rsidRPr="0063588D" w:rsidRDefault="003F3692" w:rsidP="00E90657">
            <w:pPr>
              <w:pStyle w:val="Default"/>
              <w:rPr>
                <w:sz w:val="14"/>
                <w:szCs w:val="14"/>
              </w:rPr>
            </w:pPr>
            <w:r w:rsidRPr="0063588D">
              <w:rPr>
                <w:sz w:val="14"/>
                <w:szCs w:val="14"/>
              </w:rPr>
              <w:t xml:space="preserve">135-Gte01-Ste08 </w:t>
            </w:r>
          </w:p>
          <w:p w14:paraId="057A80ED" w14:textId="77777777" w:rsidR="003F3692" w:rsidRPr="0063588D" w:rsidRDefault="003F3692" w:rsidP="00E90657">
            <w:pPr>
              <w:pStyle w:val="Default"/>
              <w:rPr>
                <w:sz w:val="14"/>
                <w:szCs w:val="14"/>
              </w:rPr>
            </w:pPr>
            <w:r w:rsidRPr="0063588D">
              <w:rPr>
                <w:sz w:val="14"/>
                <w:szCs w:val="14"/>
              </w:rPr>
              <w:t xml:space="preserve">135-Gte01-Ste10 </w:t>
            </w:r>
          </w:p>
          <w:p w14:paraId="47B0AB5C" w14:textId="77777777" w:rsidR="003F3692" w:rsidRPr="0063588D" w:rsidRDefault="003F3692" w:rsidP="00E90657">
            <w:pPr>
              <w:pStyle w:val="Default"/>
              <w:rPr>
                <w:sz w:val="14"/>
                <w:szCs w:val="14"/>
              </w:rPr>
            </w:pPr>
            <w:r w:rsidRPr="0063588D">
              <w:rPr>
                <w:sz w:val="14"/>
                <w:szCs w:val="14"/>
              </w:rPr>
              <w:t xml:space="preserve">135-Gte01-Ste11 </w:t>
            </w:r>
          </w:p>
          <w:p w14:paraId="5FAAC927" w14:textId="77777777" w:rsidR="003F3692" w:rsidRPr="0063588D" w:rsidRDefault="003F3692" w:rsidP="00E90657">
            <w:pPr>
              <w:pStyle w:val="Default"/>
              <w:rPr>
                <w:sz w:val="14"/>
                <w:szCs w:val="14"/>
              </w:rPr>
            </w:pPr>
            <w:r w:rsidRPr="0063588D">
              <w:rPr>
                <w:sz w:val="14"/>
                <w:szCs w:val="14"/>
              </w:rPr>
              <w:t xml:space="preserve">135-Gte01-Sre01 </w:t>
            </w:r>
          </w:p>
          <w:p w14:paraId="35F3CA1D" w14:textId="77777777" w:rsidR="003F3692" w:rsidRPr="0063588D" w:rsidRDefault="003F3692" w:rsidP="00E90657">
            <w:pPr>
              <w:pStyle w:val="Default"/>
              <w:rPr>
                <w:sz w:val="14"/>
                <w:szCs w:val="14"/>
              </w:rPr>
            </w:pPr>
            <w:r w:rsidRPr="0063588D">
              <w:rPr>
                <w:sz w:val="14"/>
                <w:szCs w:val="14"/>
              </w:rPr>
              <w:t xml:space="preserve">135-Gte01-Sre06 </w:t>
            </w:r>
          </w:p>
          <w:p w14:paraId="649D986B" w14:textId="77777777" w:rsidR="003F3692" w:rsidRPr="006B0D18" w:rsidRDefault="003F3692" w:rsidP="00E90657">
            <w:pPr>
              <w:pStyle w:val="Default"/>
              <w:rPr>
                <w:sz w:val="14"/>
                <w:szCs w:val="14"/>
              </w:rPr>
            </w:pPr>
            <w:r w:rsidRPr="0063588D">
              <w:rPr>
                <w:sz w:val="14"/>
                <w:szCs w:val="14"/>
              </w:rPr>
              <w:t>135-Gte01-Sre09</w:t>
            </w:r>
          </w:p>
        </w:tc>
      </w:tr>
      <w:tr w:rsidR="003F3692" w:rsidRPr="000C6B3B" w14:paraId="515C37A8" w14:textId="77777777" w:rsidTr="00E90657">
        <w:trPr>
          <w:cantSplit/>
          <w:trHeight w:val="567"/>
        </w:trPr>
        <w:tc>
          <w:tcPr>
            <w:tcW w:w="710" w:type="dxa"/>
          </w:tcPr>
          <w:p w14:paraId="02934259" w14:textId="77777777" w:rsidR="003F3692" w:rsidRPr="00B6608C" w:rsidRDefault="003F3692" w:rsidP="00E90657">
            <w:pPr>
              <w:pStyle w:val="Default"/>
              <w:rPr>
                <w:sz w:val="16"/>
                <w:szCs w:val="16"/>
                <w:lang w:val="en-GB"/>
              </w:rPr>
            </w:pPr>
            <w:r w:rsidRPr="00B6608C">
              <w:rPr>
                <w:sz w:val="16"/>
                <w:szCs w:val="16"/>
                <w:lang w:val="en-GB"/>
              </w:rPr>
              <w:t xml:space="preserve">S4.1.8 </w:t>
            </w:r>
          </w:p>
        </w:tc>
        <w:tc>
          <w:tcPr>
            <w:tcW w:w="3544" w:type="dxa"/>
          </w:tcPr>
          <w:p w14:paraId="66650C6C" w14:textId="77777777" w:rsidR="003F3692" w:rsidRPr="000C6B3B" w:rsidRDefault="003F3692">
            <w:pPr>
              <w:pStyle w:val="Default"/>
              <w:rPr>
                <w:rFonts w:eastAsia="Calibri" w:cs="Times New Roman"/>
                <w:sz w:val="18"/>
                <w:szCs w:val="18"/>
                <w:lang w:val="en-GB"/>
              </w:rPr>
              <w:pPrChange w:id="140" w:author="Alimchandani, Mahesh" w:date="2012-09-12T11:21:00Z">
                <w:pPr>
                  <w:pStyle w:val="Default"/>
                  <w:spacing w:after="200" w:line="276" w:lineRule="auto"/>
                </w:pPr>
              </w:pPrChange>
            </w:pPr>
            <w:r w:rsidRPr="000C6B3B">
              <w:rPr>
                <w:sz w:val="18"/>
                <w:szCs w:val="18"/>
                <w:lang w:val="en-GB"/>
              </w:rPr>
              <w:t xml:space="preserve">Develop a </w:t>
            </w:r>
            <w:del w:id="141" w:author="Alimchandani, Mahesh" w:date="2012-09-12T11:21:00Z">
              <w:r w:rsidRPr="000C6B3B" w:rsidDel="00817B6D">
                <w:rPr>
                  <w:sz w:val="18"/>
                  <w:szCs w:val="18"/>
                  <w:lang w:val="en-GB"/>
                </w:rPr>
                <w:delText xml:space="preserve">holistic </w:delText>
              </w:r>
            </w:del>
            <w:r w:rsidRPr="000C6B3B">
              <w:rPr>
                <w:sz w:val="18"/>
                <w:szCs w:val="18"/>
                <w:lang w:val="en-GB"/>
              </w:rPr>
              <w:t xml:space="preserve">presentation library as required to support accurate presentation across displays. </w:t>
            </w:r>
          </w:p>
        </w:tc>
        <w:tc>
          <w:tcPr>
            <w:tcW w:w="1984" w:type="dxa"/>
          </w:tcPr>
          <w:p w14:paraId="4D9A7F00" w14:textId="77777777" w:rsidR="003F3692" w:rsidRPr="00F82553" w:rsidRDefault="003F3692" w:rsidP="00E90657">
            <w:pPr>
              <w:pStyle w:val="Default"/>
              <w:rPr>
                <w:color w:val="FF0000"/>
                <w:sz w:val="18"/>
                <w:szCs w:val="18"/>
                <w:lang w:val="en-GB"/>
              </w:rPr>
            </w:pPr>
            <w:r w:rsidRPr="00F82553">
              <w:rPr>
                <w:color w:val="FF0000"/>
                <w:sz w:val="18"/>
                <w:szCs w:val="18"/>
                <w:lang w:val="en-GB"/>
              </w:rPr>
              <w:t>Improved information retrieval, efficiency and usability</w:t>
            </w:r>
          </w:p>
        </w:tc>
        <w:tc>
          <w:tcPr>
            <w:tcW w:w="1276" w:type="dxa"/>
          </w:tcPr>
          <w:p w14:paraId="3B0705D5" w14:textId="77777777" w:rsidR="003F3692" w:rsidRPr="000C6B3B" w:rsidRDefault="003F3692" w:rsidP="00E90657">
            <w:pPr>
              <w:pStyle w:val="Default"/>
              <w:rPr>
                <w:sz w:val="18"/>
                <w:szCs w:val="18"/>
                <w:lang w:val="en-GB"/>
              </w:rPr>
            </w:pPr>
            <w:r w:rsidRPr="00A13D8B">
              <w:rPr>
                <w:color w:val="FF0000"/>
                <w:sz w:val="18"/>
                <w:szCs w:val="18"/>
                <w:lang w:val="en-GB"/>
              </w:rPr>
              <w:t xml:space="preserve">Shipboard </w:t>
            </w:r>
            <w:r w:rsidRPr="006B0D18">
              <w:rPr>
                <w:color w:val="FF0000"/>
                <w:sz w:val="18"/>
                <w:szCs w:val="18"/>
                <w:lang w:val="en-GB"/>
              </w:rPr>
              <w:t>user</w:t>
            </w:r>
          </w:p>
        </w:tc>
        <w:tc>
          <w:tcPr>
            <w:tcW w:w="1417" w:type="dxa"/>
          </w:tcPr>
          <w:p w14:paraId="17778643" w14:textId="77777777" w:rsidR="003F3692" w:rsidRPr="00F82553" w:rsidRDefault="003F3692" w:rsidP="00E90657">
            <w:pPr>
              <w:pStyle w:val="Default"/>
              <w:rPr>
                <w:color w:val="FF0000"/>
                <w:sz w:val="18"/>
                <w:szCs w:val="18"/>
                <w:lang w:val="en-GB"/>
              </w:rPr>
            </w:pPr>
            <w:r w:rsidRPr="00F82553">
              <w:rPr>
                <w:color w:val="FF0000"/>
                <w:sz w:val="18"/>
                <w:szCs w:val="18"/>
                <w:lang w:val="en-GB"/>
              </w:rPr>
              <w:t xml:space="preserve">Improved standardized </w:t>
            </w:r>
            <w:r>
              <w:rPr>
                <w:color w:val="FF0000"/>
                <w:sz w:val="18"/>
                <w:szCs w:val="18"/>
                <w:lang w:val="en-GB"/>
              </w:rPr>
              <w:t>presentation of data and simplicity</w:t>
            </w:r>
          </w:p>
        </w:tc>
        <w:tc>
          <w:tcPr>
            <w:tcW w:w="4253" w:type="dxa"/>
          </w:tcPr>
          <w:p w14:paraId="5F666F8F" w14:textId="77777777" w:rsidR="003F3692" w:rsidRPr="000C6B3B" w:rsidRDefault="003F3692" w:rsidP="00E90657">
            <w:pPr>
              <w:pStyle w:val="Default"/>
              <w:rPr>
                <w:sz w:val="18"/>
                <w:szCs w:val="18"/>
                <w:lang w:val="en-GB"/>
              </w:rPr>
            </w:pPr>
            <w:r w:rsidRPr="00B77EE2">
              <w:rPr>
                <w:color w:val="FF0000"/>
                <w:sz w:val="18"/>
                <w:szCs w:val="18"/>
                <w:lang w:val="en-US"/>
              </w:rPr>
              <w:t>Suboptimal performance or accident</w:t>
            </w:r>
            <w:r>
              <w:rPr>
                <w:color w:val="FF0000"/>
                <w:sz w:val="18"/>
                <w:szCs w:val="18"/>
                <w:lang w:val="en-US"/>
              </w:rPr>
              <w:t xml:space="preserve"> due to inaccessibility or</w:t>
            </w:r>
            <w:r w:rsidRPr="00B6237C">
              <w:rPr>
                <w:color w:val="FF0000"/>
                <w:sz w:val="18"/>
                <w:szCs w:val="18"/>
                <w:lang w:val="en-US"/>
              </w:rPr>
              <w:t xml:space="preserve"> unavailability</w:t>
            </w:r>
            <w:r>
              <w:rPr>
                <w:color w:val="FF0000"/>
                <w:sz w:val="18"/>
                <w:szCs w:val="18"/>
                <w:lang w:val="en-US"/>
              </w:rPr>
              <w:t xml:space="preserve"> of information support.</w:t>
            </w:r>
          </w:p>
        </w:tc>
        <w:tc>
          <w:tcPr>
            <w:tcW w:w="1559" w:type="dxa"/>
          </w:tcPr>
          <w:p w14:paraId="77D2BC21" w14:textId="77777777" w:rsidR="003F3692" w:rsidRPr="0063588D" w:rsidRDefault="003F3692" w:rsidP="00E90657">
            <w:pPr>
              <w:pStyle w:val="Default"/>
              <w:rPr>
                <w:sz w:val="14"/>
                <w:szCs w:val="14"/>
              </w:rPr>
            </w:pPr>
            <w:r w:rsidRPr="0063588D">
              <w:rPr>
                <w:sz w:val="14"/>
                <w:szCs w:val="14"/>
              </w:rPr>
              <w:t xml:space="preserve">135-Gte01-Ste01 </w:t>
            </w:r>
          </w:p>
          <w:p w14:paraId="6A882F81" w14:textId="77777777" w:rsidR="003F3692" w:rsidRPr="0063588D" w:rsidRDefault="003F3692" w:rsidP="00E90657">
            <w:pPr>
              <w:pStyle w:val="Default"/>
              <w:rPr>
                <w:sz w:val="14"/>
                <w:szCs w:val="14"/>
              </w:rPr>
            </w:pPr>
            <w:r w:rsidRPr="0063588D">
              <w:rPr>
                <w:sz w:val="14"/>
                <w:szCs w:val="14"/>
              </w:rPr>
              <w:t>135-Gte01-Ste02</w:t>
            </w:r>
          </w:p>
          <w:p w14:paraId="059348E6" w14:textId="77777777" w:rsidR="003F3692" w:rsidRPr="0063588D" w:rsidRDefault="003F3692" w:rsidP="00E90657">
            <w:pPr>
              <w:pStyle w:val="Default"/>
              <w:rPr>
                <w:color w:val="FF0000"/>
                <w:sz w:val="14"/>
                <w:szCs w:val="14"/>
              </w:rPr>
            </w:pPr>
            <w:r w:rsidRPr="0063588D">
              <w:rPr>
                <w:color w:val="FF0000"/>
                <w:sz w:val="14"/>
                <w:szCs w:val="14"/>
              </w:rPr>
              <w:t>135-Gte02-Ste01</w:t>
            </w:r>
          </w:p>
          <w:p w14:paraId="7E605BA5" w14:textId="77777777" w:rsidR="003F3692" w:rsidRPr="0063588D" w:rsidRDefault="003F3692" w:rsidP="00E90657">
            <w:pPr>
              <w:pStyle w:val="Default"/>
              <w:rPr>
                <w:color w:val="FF0000"/>
                <w:sz w:val="14"/>
                <w:szCs w:val="14"/>
              </w:rPr>
            </w:pPr>
            <w:r w:rsidRPr="0063588D">
              <w:rPr>
                <w:color w:val="FF0000"/>
                <w:sz w:val="14"/>
                <w:szCs w:val="14"/>
              </w:rPr>
              <w:t>135-Gte03-Ste02</w:t>
            </w:r>
          </w:p>
          <w:p w14:paraId="51A8BCB4" w14:textId="77777777" w:rsidR="003F3692" w:rsidRPr="007009B9" w:rsidRDefault="003F3692" w:rsidP="00E90657">
            <w:pPr>
              <w:pStyle w:val="Default"/>
              <w:rPr>
                <w:color w:val="FF0000"/>
                <w:sz w:val="14"/>
                <w:szCs w:val="14"/>
              </w:rPr>
            </w:pPr>
            <w:r w:rsidRPr="007009B9">
              <w:rPr>
                <w:color w:val="FF0000"/>
                <w:sz w:val="14"/>
                <w:szCs w:val="14"/>
              </w:rPr>
              <w:t>135-Gte01-Sre10</w:t>
            </w:r>
          </w:p>
        </w:tc>
      </w:tr>
      <w:tr w:rsidR="003F3692" w:rsidRPr="000C6B3B" w14:paraId="2B59BF36" w14:textId="77777777" w:rsidTr="00E90657">
        <w:trPr>
          <w:cantSplit/>
          <w:trHeight w:val="567"/>
        </w:trPr>
        <w:tc>
          <w:tcPr>
            <w:tcW w:w="710" w:type="dxa"/>
          </w:tcPr>
          <w:p w14:paraId="59D001F2" w14:textId="77777777" w:rsidR="003F3692" w:rsidRPr="00B6608C" w:rsidRDefault="003F3692" w:rsidP="00E90657">
            <w:pPr>
              <w:pStyle w:val="Default"/>
              <w:rPr>
                <w:sz w:val="16"/>
                <w:szCs w:val="16"/>
                <w:lang w:val="en-GB"/>
              </w:rPr>
            </w:pPr>
            <w:r w:rsidRPr="00B6608C">
              <w:rPr>
                <w:sz w:val="16"/>
                <w:szCs w:val="16"/>
                <w:lang w:val="en-GB"/>
              </w:rPr>
              <w:t xml:space="preserve">S4.1.9 </w:t>
            </w:r>
          </w:p>
        </w:tc>
        <w:tc>
          <w:tcPr>
            <w:tcW w:w="3544" w:type="dxa"/>
          </w:tcPr>
          <w:p w14:paraId="1BE7798F" w14:textId="77777777" w:rsidR="003F3692" w:rsidRPr="000C6B3B" w:rsidRDefault="003F3692" w:rsidP="00E90657">
            <w:pPr>
              <w:pStyle w:val="Default"/>
              <w:rPr>
                <w:sz w:val="18"/>
                <w:szCs w:val="18"/>
                <w:lang w:val="en-GB"/>
              </w:rPr>
            </w:pPr>
            <w:r w:rsidRPr="000C6B3B">
              <w:rPr>
                <w:sz w:val="18"/>
                <w:szCs w:val="18"/>
                <w:lang w:val="en-GB"/>
              </w:rPr>
              <w:t xml:space="preserve">Provide alert functionality of INS concepts to information received via communication equipment and integrated into INS </w:t>
            </w:r>
          </w:p>
        </w:tc>
        <w:tc>
          <w:tcPr>
            <w:tcW w:w="1984" w:type="dxa"/>
          </w:tcPr>
          <w:p w14:paraId="1A2F11DB" w14:textId="77777777" w:rsidR="003F3692" w:rsidRPr="00174C52" w:rsidRDefault="003F3692" w:rsidP="00E90657">
            <w:pPr>
              <w:pStyle w:val="Default"/>
              <w:rPr>
                <w:color w:val="FF0000"/>
                <w:sz w:val="18"/>
                <w:szCs w:val="18"/>
                <w:lang w:val="en-GB"/>
              </w:rPr>
            </w:pPr>
            <w:r w:rsidRPr="00174C52">
              <w:rPr>
                <w:color w:val="FF0000"/>
                <w:sz w:val="18"/>
                <w:szCs w:val="18"/>
                <w:lang w:val="en-GB"/>
              </w:rPr>
              <w:t>Improved situation awareness and</w:t>
            </w:r>
            <w:r>
              <w:rPr>
                <w:color w:val="FF0000"/>
                <w:sz w:val="18"/>
                <w:szCs w:val="18"/>
                <w:lang w:val="en-GB"/>
              </w:rPr>
              <w:t xml:space="preserve"> presentation of</w:t>
            </w:r>
            <w:r w:rsidRPr="00174C52">
              <w:rPr>
                <w:color w:val="FF0000"/>
                <w:sz w:val="18"/>
                <w:szCs w:val="18"/>
                <w:lang w:val="en-GB"/>
              </w:rPr>
              <w:t xml:space="preserve"> </w:t>
            </w:r>
            <w:r>
              <w:rPr>
                <w:color w:val="FF0000"/>
                <w:sz w:val="18"/>
                <w:szCs w:val="18"/>
                <w:lang w:val="en-GB"/>
              </w:rPr>
              <w:t xml:space="preserve">prioritized alarm </w:t>
            </w:r>
            <w:r w:rsidRPr="00174C52">
              <w:rPr>
                <w:color w:val="FF0000"/>
                <w:sz w:val="18"/>
                <w:szCs w:val="18"/>
                <w:lang w:val="en-GB"/>
              </w:rPr>
              <w:t>notification</w:t>
            </w:r>
          </w:p>
        </w:tc>
        <w:tc>
          <w:tcPr>
            <w:tcW w:w="1276" w:type="dxa"/>
          </w:tcPr>
          <w:p w14:paraId="1ACCCD29" w14:textId="77777777" w:rsidR="003F3692" w:rsidRPr="000C6B3B" w:rsidRDefault="003F3692" w:rsidP="00E90657">
            <w:pPr>
              <w:pStyle w:val="Default"/>
              <w:rPr>
                <w:sz w:val="18"/>
                <w:szCs w:val="18"/>
                <w:lang w:val="en-GB"/>
              </w:rPr>
            </w:pPr>
            <w:r w:rsidRPr="00A13D8B">
              <w:rPr>
                <w:color w:val="FF0000"/>
                <w:sz w:val="18"/>
                <w:szCs w:val="18"/>
                <w:lang w:val="en-GB"/>
              </w:rPr>
              <w:t xml:space="preserve">Shipboard </w:t>
            </w:r>
            <w:r w:rsidRPr="006B0D18">
              <w:rPr>
                <w:color w:val="FF0000"/>
                <w:sz w:val="18"/>
                <w:szCs w:val="18"/>
                <w:lang w:val="en-GB"/>
              </w:rPr>
              <w:t>user</w:t>
            </w:r>
          </w:p>
        </w:tc>
        <w:tc>
          <w:tcPr>
            <w:tcW w:w="1417" w:type="dxa"/>
          </w:tcPr>
          <w:p w14:paraId="3DE76620" w14:textId="77777777" w:rsidR="003F3692" w:rsidRPr="00AC532B" w:rsidRDefault="003F3692" w:rsidP="00E90657">
            <w:pPr>
              <w:pStyle w:val="Default"/>
              <w:rPr>
                <w:color w:val="FF0000"/>
                <w:sz w:val="18"/>
                <w:szCs w:val="18"/>
                <w:lang w:val="en-GB"/>
              </w:rPr>
            </w:pPr>
            <w:r w:rsidRPr="00AC532B">
              <w:rPr>
                <w:color w:val="FF0000"/>
                <w:sz w:val="18"/>
                <w:szCs w:val="18"/>
                <w:lang w:val="en-GB"/>
              </w:rPr>
              <w:t>Improved reliability, integrity and usability</w:t>
            </w:r>
          </w:p>
        </w:tc>
        <w:tc>
          <w:tcPr>
            <w:tcW w:w="4253" w:type="dxa"/>
          </w:tcPr>
          <w:p w14:paraId="7145B75C" w14:textId="77777777" w:rsidR="003F3692" w:rsidRPr="000C6B3B" w:rsidRDefault="003F3692" w:rsidP="00E90657">
            <w:pPr>
              <w:pStyle w:val="Default"/>
              <w:rPr>
                <w:sz w:val="18"/>
                <w:szCs w:val="18"/>
                <w:lang w:val="en-GB"/>
              </w:rPr>
            </w:pPr>
            <w:r w:rsidRPr="00B77EE2">
              <w:rPr>
                <w:color w:val="FF0000"/>
                <w:sz w:val="18"/>
                <w:szCs w:val="18"/>
                <w:lang w:val="en-US"/>
              </w:rPr>
              <w:t>Suboptimal performance or accident</w:t>
            </w:r>
            <w:r>
              <w:rPr>
                <w:color w:val="FF0000"/>
                <w:sz w:val="18"/>
                <w:szCs w:val="18"/>
                <w:lang w:val="en-US"/>
              </w:rPr>
              <w:t xml:space="preserve"> due to lack of solution maintaining priority of alarm display. Critical alarms are often bypassed or ignored because of their uncommunicativeness nature.</w:t>
            </w:r>
          </w:p>
        </w:tc>
        <w:tc>
          <w:tcPr>
            <w:tcW w:w="1559" w:type="dxa"/>
          </w:tcPr>
          <w:p w14:paraId="1A98272E" w14:textId="77777777" w:rsidR="003F3692" w:rsidRPr="0063588D" w:rsidRDefault="003F3692" w:rsidP="00E90657">
            <w:pPr>
              <w:pStyle w:val="Default"/>
              <w:rPr>
                <w:sz w:val="14"/>
                <w:szCs w:val="14"/>
              </w:rPr>
            </w:pPr>
            <w:r w:rsidRPr="0063588D">
              <w:rPr>
                <w:sz w:val="14"/>
                <w:szCs w:val="14"/>
              </w:rPr>
              <w:t xml:space="preserve">111-Gte01 </w:t>
            </w:r>
          </w:p>
          <w:p w14:paraId="5A23D2C5" w14:textId="77777777" w:rsidR="003F3692" w:rsidRPr="006B0D18" w:rsidRDefault="003F3692" w:rsidP="00E90657">
            <w:pPr>
              <w:pStyle w:val="Default"/>
              <w:rPr>
                <w:sz w:val="14"/>
                <w:szCs w:val="14"/>
              </w:rPr>
            </w:pPr>
            <w:r w:rsidRPr="0063588D">
              <w:rPr>
                <w:sz w:val="14"/>
                <w:szCs w:val="14"/>
              </w:rPr>
              <w:t>135-Gte016</w:t>
            </w:r>
          </w:p>
        </w:tc>
      </w:tr>
      <w:tr w:rsidR="003F3692" w:rsidRPr="000C6B3B" w14:paraId="4E223118" w14:textId="77777777" w:rsidTr="00E90657">
        <w:trPr>
          <w:cantSplit/>
          <w:trHeight w:val="567"/>
        </w:trPr>
        <w:tc>
          <w:tcPr>
            <w:tcW w:w="710" w:type="dxa"/>
          </w:tcPr>
          <w:p w14:paraId="2D0946D2" w14:textId="77777777" w:rsidR="003F3692" w:rsidRPr="00B6608C" w:rsidRDefault="003F3692" w:rsidP="00E90657">
            <w:pPr>
              <w:pStyle w:val="Default"/>
              <w:rPr>
                <w:sz w:val="16"/>
                <w:szCs w:val="16"/>
                <w:lang w:val="en-GB"/>
              </w:rPr>
            </w:pPr>
            <w:r w:rsidRPr="00B6608C">
              <w:rPr>
                <w:sz w:val="16"/>
                <w:szCs w:val="16"/>
                <w:lang w:val="en-GB"/>
              </w:rPr>
              <w:t xml:space="preserve">S4.1.10 </w:t>
            </w:r>
          </w:p>
        </w:tc>
        <w:tc>
          <w:tcPr>
            <w:tcW w:w="3544" w:type="dxa"/>
          </w:tcPr>
          <w:p w14:paraId="57EEB5B6" w14:textId="77777777" w:rsidR="003F3692" w:rsidRPr="000C6B3B" w:rsidRDefault="003F3692">
            <w:pPr>
              <w:pStyle w:val="Default"/>
              <w:rPr>
                <w:rFonts w:eastAsia="Calibri" w:cs="Times New Roman"/>
                <w:sz w:val="18"/>
                <w:szCs w:val="18"/>
                <w:lang w:val="en-GB"/>
              </w:rPr>
              <w:pPrChange w:id="142" w:author="Alimchandani, Mahesh" w:date="2012-09-12T11:22:00Z">
                <w:pPr>
                  <w:pStyle w:val="Default"/>
                  <w:spacing w:after="200" w:line="276" w:lineRule="auto"/>
                </w:pPr>
              </w:pPrChange>
            </w:pPr>
            <w:r w:rsidRPr="000C6B3B">
              <w:rPr>
                <w:sz w:val="18"/>
                <w:szCs w:val="18"/>
                <w:lang w:val="en-GB"/>
              </w:rPr>
              <w:t xml:space="preserve">Harmonization of </w:t>
            </w:r>
            <w:ins w:id="143" w:author="Alimchandani, Mahesh" w:date="2012-09-12T11:22:00Z">
              <w:r w:rsidR="00817B6D">
                <w:rPr>
                  <w:sz w:val="18"/>
                  <w:szCs w:val="18"/>
                  <w:lang w:val="en-GB"/>
                </w:rPr>
                <w:t xml:space="preserve">performance standards </w:t>
              </w:r>
            </w:ins>
            <w:ins w:id="144" w:author="Alimchandani, Mahesh" w:date="2012-09-12T11:23:00Z">
              <w:r w:rsidR="00366CBB">
                <w:rPr>
                  <w:sz w:val="18"/>
                  <w:szCs w:val="18"/>
                  <w:lang w:val="en-GB"/>
                </w:rPr>
                <w:t xml:space="preserve">and </w:t>
              </w:r>
            </w:ins>
            <w:del w:id="145" w:author="Alimchandani, Mahesh" w:date="2012-09-12T11:22:00Z">
              <w:r w:rsidRPr="000C6B3B" w:rsidDel="00817B6D">
                <w:rPr>
                  <w:sz w:val="18"/>
                  <w:szCs w:val="18"/>
                  <w:lang w:val="en-GB"/>
                </w:rPr>
                <w:delText xml:space="preserve">conventions and </w:delText>
              </w:r>
            </w:del>
            <w:r w:rsidRPr="000C6B3B">
              <w:rPr>
                <w:sz w:val="18"/>
                <w:szCs w:val="18"/>
                <w:lang w:val="en-GB"/>
              </w:rPr>
              <w:t xml:space="preserve">regulations for navigation and communication equipment </w:t>
            </w:r>
          </w:p>
        </w:tc>
        <w:tc>
          <w:tcPr>
            <w:tcW w:w="1984" w:type="dxa"/>
          </w:tcPr>
          <w:p w14:paraId="7BBDF5A2" w14:textId="77777777" w:rsidR="003F3692" w:rsidRPr="00375FCC" w:rsidRDefault="003F3692" w:rsidP="00E90657">
            <w:pPr>
              <w:pStyle w:val="Default"/>
              <w:rPr>
                <w:color w:val="FF0000"/>
                <w:sz w:val="18"/>
                <w:szCs w:val="18"/>
                <w:lang w:val="en-GB"/>
              </w:rPr>
            </w:pPr>
            <w:r w:rsidRPr="00375FCC">
              <w:rPr>
                <w:color w:val="FF0000"/>
                <w:sz w:val="18"/>
                <w:szCs w:val="18"/>
                <w:lang w:val="en-GB"/>
              </w:rPr>
              <w:t>Improved harmonization, usability, portability and communicativeness</w:t>
            </w:r>
          </w:p>
        </w:tc>
        <w:tc>
          <w:tcPr>
            <w:tcW w:w="1276" w:type="dxa"/>
          </w:tcPr>
          <w:p w14:paraId="418544FB" w14:textId="77777777" w:rsidR="003F3692" w:rsidRPr="000C6B3B" w:rsidRDefault="003F3692" w:rsidP="00E90657">
            <w:pPr>
              <w:pStyle w:val="Default"/>
              <w:rPr>
                <w:sz w:val="18"/>
                <w:szCs w:val="18"/>
                <w:lang w:val="en-GB"/>
              </w:rPr>
            </w:pPr>
            <w:r w:rsidRPr="00A13D8B">
              <w:rPr>
                <w:color w:val="FF0000"/>
                <w:sz w:val="18"/>
                <w:szCs w:val="18"/>
                <w:lang w:val="en-GB"/>
              </w:rPr>
              <w:t xml:space="preserve">Shipboard </w:t>
            </w:r>
            <w:r w:rsidRPr="006B0D18">
              <w:rPr>
                <w:color w:val="FF0000"/>
                <w:sz w:val="18"/>
                <w:szCs w:val="18"/>
                <w:lang w:val="en-GB"/>
              </w:rPr>
              <w:t>user</w:t>
            </w:r>
          </w:p>
        </w:tc>
        <w:tc>
          <w:tcPr>
            <w:tcW w:w="1417" w:type="dxa"/>
          </w:tcPr>
          <w:p w14:paraId="30B43836" w14:textId="77777777" w:rsidR="003F3692" w:rsidRPr="00375FCC" w:rsidRDefault="003F3692" w:rsidP="00E90657">
            <w:pPr>
              <w:pStyle w:val="Default"/>
              <w:rPr>
                <w:color w:val="FF0000"/>
                <w:sz w:val="18"/>
                <w:szCs w:val="18"/>
                <w:lang w:val="en-GB"/>
              </w:rPr>
            </w:pPr>
            <w:r w:rsidRPr="00375FCC">
              <w:rPr>
                <w:color w:val="FF0000"/>
                <w:sz w:val="18"/>
                <w:szCs w:val="18"/>
                <w:lang w:val="en-GB"/>
              </w:rPr>
              <w:t>Improved simplicity</w:t>
            </w:r>
            <w:r>
              <w:rPr>
                <w:color w:val="FF0000"/>
                <w:sz w:val="18"/>
                <w:szCs w:val="18"/>
                <w:lang w:val="en-GB"/>
              </w:rPr>
              <w:t>,</w:t>
            </w:r>
            <w:r w:rsidRPr="00375FCC">
              <w:rPr>
                <w:color w:val="FF0000"/>
                <w:sz w:val="18"/>
                <w:szCs w:val="18"/>
                <w:lang w:val="en-GB"/>
              </w:rPr>
              <w:t xml:space="preserve"> understand-bility</w:t>
            </w:r>
            <w:r>
              <w:rPr>
                <w:color w:val="FF0000"/>
                <w:sz w:val="18"/>
                <w:szCs w:val="18"/>
                <w:lang w:val="en-GB"/>
              </w:rPr>
              <w:t>, and reusability</w:t>
            </w:r>
          </w:p>
        </w:tc>
        <w:tc>
          <w:tcPr>
            <w:tcW w:w="4253" w:type="dxa"/>
          </w:tcPr>
          <w:p w14:paraId="0CDD4018" w14:textId="77777777" w:rsidR="003F3692" w:rsidRPr="000C6B3B" w:rsidRDefault="003F3692" w:rsidP="00E90657">
            <w:pPr>
              <w:pStyle w:val="Default"/>
              <w:rPr>
                <w:sz w:val="18"/>
                <w:szCs w:val="18"/>
                <w:lang w:val="en-GB"/>
              </w:rPr>
            </w:pPr>
            <w:r w:rsidRPr="00B77EE2">
              <w:rPr>
                <w:color w:val="FF0000"/>
                <w:sz w:val="18"/>
                <w:szCs w:val="18"/>
                <w:lang w:val="en-US"/>
              </w:rPr>
              <w:t>Suboptimal performance or accident</w:t>
            </w:r>
            <w:r>
              <w:rPr>
                <w:color w:val="FF0000"/>
                <w:sz w:val="18"/>
                <w:szCs w:val="18"/>
                <w:lang w:val="en-US"/>
              </w:rPr>
              <w:t xml:space="preserve"> due to unfamiliarity with communication equipment or lack of familiarity with procedures and displayed navigational information</w:t>
            </w:r>
          </w:p>
        </w:tc>
        <w:tc>
          <w:tcPr>
            <w:tcW w:w="1559" w:type="dxa"/>
          </w:tcPr>
          <w:p w14:paraId="1EF08F58" w14:textId="77777777" w:rsidR="003F3692" w:rsidRDefault="003F3692" w:rsidP="00E90657">
            <w:pPr>
              <w:pStyle w:val="Default"/>
              <w:rPr>
                <w:sz w:val="14"/>
                <w:szCs w:val="14"/>
              </w:rPr>
            </w:pPr>
            <w:r w:rsidRPr="0063588D">
              <w:rPr>
                <w:sz w:val="14"/>
                <w:szCs w:val="14"/>
              </w:rPr>
              <w:t xml:space="preserve">120-Gre02 </w:t>
            </w:r>
          </w:p>
          <w:p w14:paraId="0DB7E668" w14:textId="77777777" w:rsidR="003F3692" w:rsidRDefault="003F3692" w:rsidP="00E90657">
            <w:pPr>
              <w:pStyle w:val="Default"/>
              <w:rPr>
                <w:sz w:val="14"/>
                <w:szCs w:val="14"/>
              </w:rPr>
            </w:pPr>
            <w:r w:rsidRPr="0063588D">
              <w:rPr>
                <w:sz w:val="14"/>
                <w:szCs w:val="14"/>
              </w:rPr>
              <w:t xml:space="preserve">135-Gte01 </w:t>
            </w:r>
          </w:p>
          <w:p w14:paraId="630EE98A" w14:textId="77777777" w:rsidR="003F3692" w:rsidRPr="006B0D18" w:rsidRDefault="003F3692" w:rsidP="00E90657">
            <w:pPr>
              <w:pStyle w:val="Default"/>
              <w:rPr>
                <w:sz w:val="14"/>
                <w:szCs w:val="14"/>
              </w:rPr>
            </w:pPr>
          </w:p>
        </w:tc>
      </w:tr>
    </w:tbl>
    <w:p w14:paraId="10C23705" w14:textId="77777777" w:rsidR="003F3692" w:rsidRDefault="003F3692" w:rsidP="003F3692">
      <w:r>
        <w:t>..</w:t>
      </w:r>
    </w:p>
    <w:p w14:paraId="05C5715E" w14:textId="77777777" w:rsidR="003F3692" w:rsidRDefault="003F3692" w:rsidP="003F3692">
      <w:pPr>
        <w:autoSpaceDE w:val="0"/>
        <w:autoSpaceDN w:val="0"/>
        <w:adjustRightInd w:val="0"/>
        <w:rPr>
          <w:rFonts w:ascii="Arial" w:hAnsi="Arial" w:cs="Arial"/>
          <w:b/>
          <w:sz w:val="24"/>
          <w:szCs w:val="24"/>
        </w:rPr>
      </w:pPr>
    </w:p>
    <w:p w14:paraId="029ADF9F" w14:textId="77777777" w:rsidR="003F3692" w:rsidRDefault="003F3692" w:rsidP="003F3692">
      <w:pPr>
        <w:autoSpaceDE w:val="0"/>
        <w:autoSpaceDN w:val="0"/>
        <w:adjustRightInd w:val="0"/>
        <w:rPr>
          <w:rFonts w:ascii="Arial" w:hAnsi="Arial" w:cs="Arial"/>
          <w:b/>
          <w:sz w:val="24"/>
          <w:szCs w:val="24"/>
        </w:rPr>
      </w:pPr>
    </w:p>
    <w:p w14:paraId="0A817A48" w14:textId="77777777" w:rsidR="003F3692" w:rsidRDefault="003F3692" w:rsidP="003F3692">
      <w:pPr>
        <w:autoSpaceDE w:val="0"/>
        <w:autoSpaceDN w:val="0"/>
        <w:adjustRightInd w:val="0"/>
        <w:rPr>
          <w:rFonts w:ascii="Arial" w:hAnsi="Arial" w:cs="Arial"/>
          <w:b/>
          <w:sz w:val="24"/>
          <w:szCs w:val="24"/>
        </w:rPr>
      </w:pPr>
    </w:p>
    <w:p w14:paraId="243CD362" w14:textId="77777777" w:rsidR="003F3692" w:rsidRDefault="003F3692" w:rsidP="003F3692">
      <w:pPr>
        <w:autoSpaceDE w:val="0"/>
        <w:autoSpaceDN w:val="0"/>
        <w:adjustRightInd w:val="0"/>
        <w:rPr>
          <w:rFonts w:ascii="Arial" w:hAnsi="Arial" w:cs="Arial"/>
          <w:b/>
          <w:sz w:val="24"/>
          <w:szCs w:val="24"/>
        </w:rPr>
      </w:pPr>
    </w:p>
    <w:tbl>
      <w:tblPr>
        <w:tblStyle w:val="TableGrid"/>
        <w:tblW w:w="14743" w:type="dxa"/>
        <w:tblInd w:w="-369" w:type="dxa"/>
        <w:tblLayout w:type="fixed"/>
        <w:tblCellMar>
          <w:top w:w="85" w:type="dxa"/>
          <w:left w:w="57" w:type="dxa"/>
          <w:bottom w:w="85" w:type="dxa"/>
          <w:right w:w="57" w:type="dxa"/>
        </w:tblCellMar>
        <w:tblLook w:val="04A0" w:firstRow="1" w:lastRow="0" w:firstColumn="1" w:lastColumn="0" w:noHBand="0" w:noVBand="1"/>
      </w:tblPr>
      <w:tblGrid>
        <w:gridCol w:w="710"/>
        <w:gridCol w:w="3544"/>
        <w:gridCol w:w="1984"/>
        <w:gridCol w:w="1276"/>
        <w:gridCol w:w="1417"/>
        <w:gridCol w:w="4253"/>
        <w:gridCol w:w="1559"/>
      </w:tblGrid>
      <w:tr w:rsidR="003F3692" w:rsidRPr="003B1D55" w14:paraId="14F10E74" w14:textId="77777777" w:rsidTr="00E90657">
        <w:tc>
          <w:tcPr>
            <w:tcW w:w="710" w:type="dxa"/>
            <w:shd w:val="clear" w:color="auto" w:fill="00B0F0"/>
            <w:vAlign w:val="center"/>
          </w:tcPr>
          <w:p w14:paraId="4C861C0D" w14:textId="77777777" w:rsidR="003F3692" w:rsidRPr="003B1D55" w:rsidRDefault="003F3692" w:rsidP="00E90657">
            <w:pPr>
              <w:pStyle w:val="NoSpacing"/>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color w:val="FFFFFF" w:themeColor="background1"/>
                <w:sz w:val="18"/>
                <w:szCs w:val="18"/>
                <w:lang w:val="en-GB"/>
              </w:rPr>
              <w:t>No.</w:t>
            </w:r>
          </w:p>
        </w:tc>
        <w:tc>
          <w:tcPr>
            <w:tcW w:w="3544" w:type="dxa"/>
            <w:shd w:val="clear" w:color="auto" w:fill="00B0F0"/>
            <w:vAlign w:val="center"/>
          </w:tcPr>
          <w:p w14:paraId="4FEEF7ED"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Short description</w:t>
            </w:r>
          </w:p>
        </w:tc>
        <w:tc>
          <w:tcPr>
            <w:tcW w:w="1984" w:type="dxa"/>
            <w:shd w:val="clear" w:color="auto" w:fill="00B0F0"/>
            <w:vAlign w:val="center"/>
          </w:tcPr>
          <w:p w14:paraId="1DAA0F20"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Primary user need</w:t>
            </w:r>
          </w:p>
        </w:tc>
        <w:tc>
          <w:tcPr>
            <w:tcW w:w="1276" w:type="dxa"/>
            <w:shd w:val="clear" w:color="auto" w:fill="00B0F0"/>
            <w:vAlign w:val="center"/>
          </w:tcPr>
          <w:p w14:paraId="2012F1CE"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User type</w:t>
            </w:r>
          </w:p>
        </w:tc>
        <w:tc>
          <w:tcPr>
            <w:tcW w:w="1417" w:type="dxa"/>
            <w:shd w:val="clear" w:color="auto" w:fill="00B0F0"/>
            <w:vAlign w:val="center"/>
          </w:tcPr>
          <w:p w14:paraId="11D321A3"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Other user needs</w:t>
            </w:r>
          </w:p>
        </w:tc>
        <w:tc>
          <w:tcPr>
            <w:tcW w:w="4253" w:type="dxa"/>
            <w:shd w:val="clear" w:color="auto" w:fill="00B0F0"/>
            <w:vAlign w:val="center"/>
          </w:tcPr>
          <w:p w14:paraId="6BBE2DB9"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Hazard description</w:t>
            </w:r>
          </w:p>
        </w:tc>
        <w:tc>
          <w:tcPr>
            <w:tcW w:w="1559" w:type="dxa"/>
            <w:shd w:val="clear" w:color="auto" w:fill="00B0F0"/>
            <w:vAlign w:val="center"/>
          </w:tcPr>
          <w:p w14:paraId="79ED054B"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Origin</w:t>
            </w:r>
          </w:p>
        </w:tc>
      </w:tr>
      <w:tr w:rsidR="003F3692" w:rsidRPr="000C6B3B" w14:paraId="4D3BC5E3" w14:textId="77777777" w:rsidTr="00E90657">
        <w:trPr>
          <w:cantSplit/>
          <w:trHeight w:val="223"/>
        </w:trPr>
        <w:tc>
          <w:tcPr>
            <w:tcW w:w="710" w:type="dxa"/>
            <w:shd w:val="clear" w:color="auto" w:fill="D9D9D9" w:themeFill="background1" w:themeFillShade="D9"/>
          </w:tcPr>
          <w:p w14:paraId="7EC42385" w14:textId="77777777" w:rsidR="003F3692" w:rsidRPr="000C6B3B" w:rsidRDefault="003F3692" w:rsidP="00E90657">
            <w:pPr>
              <w:pStyle w:val="NoSpacing"/>
              <w:rPr>
                <w:rFonts w:ascii="Arial" w:hAnsi="Arial" w:cs="Arial"/>
                <w:b/>
                <w:sz w:val="20"/>
                <w:szCs w:val="20"/>
                <w:lang w:val="en-GB"/>
              </w:rPr>
            </w:pPr>
            <w:r w:rsidRPr="000C6B3B">
              <w:rPr>
                <w:rFonts w:ascii="Arial" w:hAnsi="Arial" w:cs="Arial"/>
                <w:b/>
                <w:sz w:val="20"/>
                <w:szCs w:val="20"/>
                <w:lang w:val="en-GB"/>
              </w:rPr>
              <w:t>S5</w:t>
            </w:r>
          </w:p>
        </w:tc>
        <w:tc>
          <w:tcPr>
            <w:tcW w:w="14033" w:type="dxa"/>
            <w:gridSpan w:val="6"/>
            <w:shd w:val="clear" w:color="auto" w:fill="D9D9D9" w:themeFill="background1" w:themeFillShade="D9"/>
          </w:tcPr>
          <w:p w14:paraId="4593AC0A" w14:textId="77777777" w:rsidR="003F3692" w:rsidRPr="000C6B3B" w:rsidRDefault="003F3692" w:rsidP="00E90657">
            <w:pPr>
              <w:pStyle w:val="Default"/>
              <w:rPr>
                <w:b/>
                <w:sz w:val="20"/>
                <w:szCs w:val="20"/>
                <w:lang w:val="en-GB"/>
              </w:rPr>
            </w:pPr>
            <w:r w:rsidRPr="000C6B3B">
              <w:rPr>
                <w:b/>
                <w:bCs/>
                <w:sz w:val="20"/>
                <w:szCs w:val="20"/>
                <w:lang w:val="en-GB"/>
              </w:rPr>
              <w:t>Information Management</w:t>
            </w:r>
          </w:p>
        </w:tc>
      </w:tr>
      <w:tr w:rsidR="003F3692" w:rsidRPr="000C6B3B" w14:paraId="007245E0" w14:textId="77777777" w:rsidTr="00E90657">
        <w:trPr>
          <w:cantSplit/>
          <w:trHeight w:val="567"/>
        </w:trPr>
        <w:tc>
          <w:tcPr>
            <w:tcW w:w="710" w:type="dxa"/>
          </w:tcPr>
          <w:p w14:paraId="09236F88" w14:textId="77777777" w:rsidR="003F3692" w:rsidRPr="00B6608C" w:rsidRDefault="003F3692" w:rsidP="00E90657">
            <w:pPr>
              <w:pStyle w:val="Default"/>
              <w:rPr>
                <w:sz w:val="16"/>
                <w:szCs w:val="16"/>
                <w:lang w:val="en-GB"/>
              </w:rPr>
            </w:pPr>
            <w:r w:rsidRPr="00B6608C">
              <w:rPr>
                <w:sz w:val="16"/>
                <w:szCs w:val="16"/>
                <w:lang w:val="en-GB"/>
              </w:rPr>
              <w:t xml:space="preserve">S5.1 </w:t>
            </w:r>
          </w:p>
        </w:tc>
        <w:tc>
          <w:tcPr>
            <w:tcW w:w="3544" w:type="dxa"/>
          </w:tcPr>
          <w:p w14:paraId="2F7A749F" w14:textId="77777777" w:rsidR="003F3692" w:rsidRPr="000C6B3B" w:rsidRDefault="003F3692">
            <w:pPr>
              <w:pStyle w:val="Default"/>
              <w:rPr>
                <w:rFonts w:eastAsia="Calibri" w:cs="Times New Roman"/>
                <w:sz w:val="18"/>
                <w:szCs w:val="18"/>
                <w:lang w:val="en-GB"/>
              </w:rPr>
              <w:pPrChange w:id="146" w:author="Alimchandani, Mahesh" w:date="2012-09-12T11:25:00Z">
                <w:pPr>
                  <w:pStyle w:val="Default"/>
                  <w:spacing w:after="200" w:line="276" w:lineRule="auto"/>
                </w:pPr>
              </w:pPrChange>
            </w:pPr>
            <w:del w:id="147" w:author="Alimchandani, Mahesh" w:date="2012-09-12T11:24:00Z">
              <w:r w:rsidRPr="000C6B3B" w:rsidDel="00366CBB">
                <w:rPr>
                  <w:sz w:val="18"/>
                  <w:szCs w:val="18"/>
                  <w:lang w:val="en-GB"/>
                </w:rPr>
                <w:delText>Improve</w:delText>
              </w:r>
            </w:del>
            <w:del w:id="148" w:author="Alimchandani, Mahesh" w:date="2012-09-12T11:25:00Z">
              <w:r w:rsidRPr="000C6B3B" w:rsidDel="00366CBB">
                <w:rPr>
                  <w:sz w:val="18"/>
                  <w:szCs w:val="18"/>
                  <w:lang w:val="en-GB"/>
                </w:rPr>
                <w:delText>d</w:delText>
              </w:r>
            </w:del>
            <w:del w:id="149" w:author="Alimchandani, Mahesh" w:date="2012-09-12T11:24:00Z">
              <w:r w:rsidRPr="000C6B3B" w:rsidDel="00366CBB">
                <w:rPr>
                  <w:sz w:val="18"/>
                  <w:szCs w:val="18"/>
                  <w:lang w:val="en-GB"/>
                </w:rPr>
                <w:delText xml:space="preserve"> </w:delText>
              </w:r>
            </w:del>
            <w:ins w:id="150" w:author="Alimchandani, Mahesh" w:date="2012-09-12T11:24:00Z">
              <w:r w:rsidR="00366CBB">
                <w:rPr>
                  <w:sz w:val="18"/>
                  <w:szCs w:val="18"/>
                  <w:lang w:val="en-GB"/>
                </w:rPr>
                <w:t xml:space="preserve"> Accurate status </w:t>
              </w:r>
            </w:ins>
            <w:r w:rsidRPr="000C6B3B">
              <w:rPr>
                <w:sz w:val="18"/>
                <w:szCs w:val="18"/>
                <w:lang w:val="en-GB"/>
              </w:rPr>
              <w:t xml:space="preserve">display of </w:t>
            </w:r>
            <w:del w:id="151" w:author="Alimchandani, Mahesh" w:date="2012-09-12T11:24:00Z">
              <w:r w:rsidRPr="000C6B3B" w:rsidDel="00366CBB">
                <w:rPr>
                  <w:sz w:val="18"/>
                  <w:szCs w:val="18"/>
                  <w:lang w:val="en-GB"/>
                </w:rPr>
                <w:delText>status</w:delText>
              </w:r>
            </w:del>
            <w:del w:id="152" w:author="Alimchandani, Mahesh" w:date="2012-09-12T11:25:00Z">
              <w:r w:rsidRPr="000C6B3B" w:rsidDel="00366CBB">
                <w:rPr>
                  <w:sz w:val="18"/>
                  <w:szCs w:val="18"/>
                  <w:lang w:val="en-GB"/>
                </w:rPr>
                <w:delText xml:space="preserve"> of</w:delText>
              </w:r>
            </w:del>
            <w:r w:rsidRPr="000C6B3B">
              <w:rPr>
                <w:sz w:val="18"/>
                <w:szCs w:val="18"/>
                <w:lang w:val="en-GB"/>
              </w:rPr>
              <w:t xml:space="preserve"> available data and</w:t>
            </w:r>
            <w:ins w:id="153" w:author="Alimchandani, Mahesh" w:date="2012-09-12T11:25:00Z">
              <w:r w:rsidR="00366CBB">
                <w:rPr>
                  <w:sz w:val="18"/>
                  <w:szCs w:val="18"/>
                  <w:lang w:val="en-GB"/>
                </w:rPr>
                <w:t xml:space="preserve"> </w:t>
              </w:r>
              <w:proofErr w:type="gramStart"/>
              <w:r w:rsidR="00366CBB">
                <w:rPr>
                  <w:sz w:val="18"/>
                  <w:szCs w:val="18"/>
                  <w:lang w:val="en-GB"/>
                </w:rPr>
                <w:t xml:space="preserve">availability </w:t>
              </w:r>
            </w:ins>
            <w:r w:rsidRPr="000C6B3B">
              <w:rPr>
                <w:sz w:val="18"/>
                <w:szCs w:val="18"/>
                <w:lang w:val="en-GB"/>
              </w:rPr>
              <w:t xml:space="preserve"> indication</w:t>
            </w:r>
            <w:proofErr w:type="gramEnd"/>
            <w:r w:rsidRPr="000C6B3B">
              <w:rPr>
                <w:sz w:val="18"/>
                <w:szCs w:val="18"/>
                <w:lang w:val="en-GB"/>
              </w:rPr>
              <w:t xml:space="preserve"> of </w:t>
            </w:r>
            <w:del w:id="154" w:author="Alimchandani, Mahesh" w:date="2012-09-12T11:25:00Z">
              <w:r w:rsidRPr="000C6B3B" w:rsidDel="00366CBB">
                <w:rPr>
                  <w:sz w:val="18"/>
                  <w:szCs w:val="18"/>
                  <w:lang w:val="en-GB"/>
                </w:rPr>
                <w:delText xml:space="preserve">available </w:delText>
              </w:r>
            </w:del>
            <w:r w:rsidRPr="000C6B3B">
              <w:rPr>
                <w:sz w:val="18"/>
                <w:szCs w:val="18"/>
                <w:lang w:val="en-GB"/>
              </w:rPr>
              <w:t xml:space="preserve">updates. </w:t>
            </w:r>
          </w:p>
        </w:tc>
        <w:tc>
          <w:tcPr>
            <w:tcW w:w="1984" w:type="dxa"/>
          </w:tcPr>
          <w:p w14:paraId="07D8C4CB" w14:textId="77777777" w:rsidR="003F3692" w:rsidRPr="000C6B3B" w:rsidRDefault="003F3692" w:rsidP="00E90657">
            <w:pPr>
              <w:pStyle w:val="Default"/>
              <w:rPr>
                <w:sz w:val="18"/>
                <w:szCs w:val="18"/>
                <w:lang w:val="en-GB"/>
              </w:rPr>
            </w:pPr>
            <w:r w:rsidRPr="000C6B3B">
              <w:rPr>
                <w:sz w:val="18"/>
                <w:szCs w:val="18"/>
                <w:lang w:val="en-GB"/>
              </w:rPr>
              <w:t xml:space="preserve">Automated updating of baseline data and documents </w:t>
            </w:r>
          </w:p>
        </w:tc>
        <w:tc>
          <w:tcPr>
            <w:tcW w:w="1276" w:type="dxa"/>
          </w:tcPr>
          <w:p w14:paraId="220248BC" w14:textId="77777777" w:rsidR="003F3692" w:rsidRPr="000C6B3B" w:rsidRDefault="003F3692" w:rsidP="00E90657">
            <w:pPr>
              <w:pStyle w:val="Default"/>
              <w:rPr>
                <w:sz w:val="18"/>
                <w:szCs w:val="18"/>
                <w:lang w:val="en-GB"/>
              </w:rPr>
            </w:pPr>
            <w:r w:rsidRPr="000C6B3B">
              <w:rPr>
                <w:sz w:val="18"/>
                <w:szCs w:val="18"/>
                <w:lang w:val="en-GB"/>
              </w:rPr>
              <w:t xml:space="preserve">Shipboard </w:t>
            </w:r>
            <w:r w:rsidRPr="006B0D18">
              <w:rPr>
                <w:color w:val="auto"/>
                <w:sz w:val="18"/>
                <w:szCs w:val="18"/>
                <w:lang w:val="en-GB"/>
              </w:rPr>
              <w:t>user</w:t>
            </w:r>
          </w:p>
        </w:tc>
        <w:tc>
          <w:tcPr>
            <w:tcW w:w="1417" w:type="dxa"/>
          </w:tcPr>
          <w:p w14:paraId="4CAD157C" w14:textId="77777777" w:rsidR="003F3692" w:rsidRPr="0068468A" w:rsidRDefault="003F3692" w:rsidP="00E90657">
            <w:pPr>
              <w:pStyle w:val="Default"/>
              <w:rPr>
                <w:color w:val="FF0000"/>
                <w:sz w:val="18"/>
                <w:szCs w:val="18"/>
                <w:lang w:val="en-GB"/>
              </w:rPr>
            </w:pPr>
            <w:r w:rsidRPr="0068468A">
              <w:rPr>
                <w:color w:val="FF0000"/>
                <w:sz w:val="18"/>
                <w:szCs w:val="18"/>
                <w:lang w:val="en-GB"/>
              </w:rPr>
              <w:t>Improved correctness and reliability</w:t>
            </w:r>
          </w:p>
        </w:tc>
        <w:tc>
          <w:tcPr>
            <w:tcW w:w="4253" w:type="dxa"/>
          </w:tcPr>
          <w:p w14:paraId="271E10F0" w14:textId="77777777" w:rsidR="003F3692" w:rsidRPr="000C6B3B" w:rsidRDefault="003F3692" w:rsidP="00E90657">
            <w:pPr>
              <w:pStyle w:val="Default"/>
              <w:rPr>
                <w:sz w:val="18"/>
                <w:szCs w:val="18"/>
                <w:lang w:val="en-GB"/>
              </w:rPr>
            </w:pPr>
            <w:r w:rsidRPr="000C6B3B">
              <w:rPr>
                <w:sz w:val="18"/>
                <w:szCs w:val="18"/>
                <w:lang w:val="en-GB"/>
              </w:rPr>
              <w:t>Suboptimal performance or accident due to overburdening</w:t>
            </w:r>
            <w:r>
              <w:rPr>
                <w:sz w:val="18"/>
                <w:szCs w:val="18"/>
                <w:lang w:val="en-GB"/>
              </w:rPr>
              <w:t xml:space="preserve"> </w:t>
            </w:r>
            <w:r w:rsidRPr="000C6B3B">
              <w:rPr>
                <w:sz w:val="18"/>
                <w:szCs w:val="18"/>
                <w:lang w:val="en-GB"/>
              </w:rPr>
              <w:t>/</w:t>
            </w:r>
            <w:r>
              <w:rPr>
                <w:sz w:val="18"/>
                <w:szCs w:val="18"/>
                <w:lang w:val="en-GB"/>
              </w:rPr>
              <w:t xml:space="preserve"> </w:t>
            </w:r>
            <w:r w:rsidRPr="000C6B3B">
              <w:rPr>
                <w:sz w:val="18"/>
                <w:szCs w:val="18"/>
                <w:lang w:val="en-GB"/>
              </w:rPr>
              <w:t xml:space="preserve">out of date navigational documentation </w:t>
            </w:r>
          </w:p>
        </w:tc>
        <w:tc>
          <w:tcPr>
            <w:tcW w:w="1559" w:type="dxa"/>
          </w:tcPr>
          <w:p w14:paraId="477C8753" w14:textId="77777777" w:rsidR="003F3692" w:rsidRPr="0063588D" w:rsidRDefault="003F3692" w:rsidP="00E90657">
            <w:pPr>
              <w:pStyle w:val="Default"/>
              <w:rPr>
                <w:sz w:val="14"/>
                <w:szCs w:val="14"/>
                <w:lang w:val="en-GB"/>
              </w:rPr>
            </w:pPr>
            <w:r w:rsidRPr="0063588D">
              <w:rPr>
                <w:sz w:val="14"/>
                <w:szCs w:val="14"/>
                <w:lang w:val="en-GB"/>
              </w:rPr>
              <w:t xml:space="preserve">136-Gte01 </w:t>
            </w:r>
          </w:p>
          <w:p w14:paraId="0F606794" w14:textId="77777777" w:rsidR="003F3692" w:rsidRPr="006B0D18" w:rsidRDefault="003F3692" w:rsidP="00E90657">
            <w:pPr>
              <w:pStyle w:val="Default"/>
              <w:rPr>
                <w:sz w:val="14"/>
                <w:szCs w:val="14"/>
                <w:lang w:val="en-GB"/>
              </w:rPr>
            </w:pPr>
            <w:r w:rsidRPr="0063588D">
              <w:rPr>
                <w:sz w:val="14"/>
                <w:szCs w:val="14"/>
                <w:lang w:val="en-GB"/>
              </w:rPr>
              <w:t xml:space="preserve">136-Gop01 </w:t>
            </w:r>
          </w:p>
        </w:tc>
      </w:tr>
      <w:tr w:rsidR="003F3692" w:rsidRPr="000C6B3B" w14:paraId="5814B749" w14:textId="77777777" w:rsidTr="00E90657">
        <w:trPr>
          <w:cantSplit/>
          <w:trHeight w:val="620"/>
        </w:trPr>
        <w:tc>
          <w:tcPr>
            <w:tcW w:w="710" w:type="dxa"/>
          </w:tcPr>
          <w:p w14:paraId="3AEF6330" w14:textId="77777777" w:rsidR="003F3692" w:rsidRPr="00B6608C" w:rsidRDefault="003F3692" w:rsidP="00E90657">
            <w:pPr>
              <w:pStyle w:val="Default"/>
              <w:rPr>
                <w:sz w:val="16"/>
                <w:szCs w:val="16"/>
                <w:lang w:val="en-GB"/>
              </w:rPr>
            </w:pPr>
            <w:r w:rsidRPr="00B6608C">
              <w:rPr>
                <w:sz w:val="16"/>
                <w:szCs w:val="16"/>
                <w:lang w:val="en-GB"/>
              </w:rPr>
              <w:t xml:space="preserve">S5.2 </w:t>
            </w:r>
          </w:p>
        </w:tc>
        <w:tc>
          <w:tcPr>
            <w:tcW w:w="3544" w:type="dxa"/>
          </w:tcPr>
          <w:p w14:paraId="0CBD06DA" w14:textId="77777777" w:rsidR="003F3692" w:rsidRPr="000C6B3B" w:rsidRDefault="003F3692">
            <w:pPr>
              <w:pStyle w:val="Default"/>
              <w:rPr>
                <w:rFonts w:eastAsia="Calibri" w:cs="Times New Roman"/>
                <w:sz w:val="18"/>
                <w:szCs w:val="18"/>
                <w:lang w:val="en-GB"/>
              </w:rPr>
              <w:pPrChange w:id="155" w:author="Alimchandani, Mahesh" w:date="2012-09-12T11:25:00Z">
                <w:pPr>
                  <w:pStyle w:val="Default"/>
                  <w:spacing w:after="200" w:line="276" w:lineRule="auto"/>
                </w:pPr>
              </w:pPrChange>
            </w:pPr>
            <w:r w:rsidRPr="000C6B3B">
              <w:rPr>
                <w:sz w:val="18"/>
                <w:szCs w:val="18"/>
                <w:lang w:val="en-GB"/>
              </w:rPr>
              <w:t xml:space="preserve">Automated and timely updating of Electronic </w:t>
            </w:r>
            <w:ins w:id="156" w:author="Alimchandani, Mahesh" w:date="2012-09-12T11:25:00Z">
              <w:r w:rsidR="00366CBB">
                <w:rPr>
                  <w:sz w:val="18"/>
                  <w:szCs w:val="18"/>
                  <w:lang w:val="en-GB"/>
                </w:rPr>
                <w:t>N</w:t>
              </w:r>
            </w:ins>
            <w:del w:id="157" w:author="Alimchandani, Mahesh" w:date="2012-09-12T11:25:00Z">
              <w:r w:rsidRPr="000C6B3B" w:rsidDel="00366CBB">
                <w:rPr>
                  <w:sz w:val="18"/>
                  <w:szCs w:val="18"/>
                  <w:lang w:val="en-GB"/>
                </w:rPr>
                <w:delText>n</w:delText>
              </w:r>
            </w:del>
            <w:r w:rsidRPr="000C6B3B">
              <w:rPr>
                <w:sz w:val="18"/>
                <w:szCs w:val="18"/>
                <w:lang w:val="en-GB"/>
              </w:rPr>
              <w:t xml:space="preserve">avigational </w:t>
            </w:r>
            <w:ins w:id="158" w:author="Alimchandani, Mahesh" w:date="2012-09-12T11:25:00Z">
              <w:r w:rsidR="00366CBB">
                <w:rPr>
                  <w:sz w:val="18"/>
                  <w:szCs w:val="18"/>
                  <w:lang w:val="en-GB"/>
                </w:rPr>
                <w:t>C</w:t>
              </w:r>
            </w:ins>
            <w:del w:id="159" w:author="Alimchandani, Mahesh" w:date="2012-09-12T11:25:00Z">
              <w:r w:rsidRPr="000C6B3B" w:rsidDel="00366CBB">
                <w:rPr>
                  <w:sz w:val="18"/>
                  <w:szCs w:val="18"/>
                  <w:lang w:val="en-GB"/>
                </w:rPr>
                <w:delText>c</w:delText>
              </w:r>
            </w:del>
            <w:r w:rsidRPr="000C6B3B">
              <w:rPr>
                <w:sz w:val="18"/>
                <w:szCs w:val="18"/>
                <w:lang w:val="en-GB"/>
              </w:rPr>
              <w:t xml:space="preserve">harts (ENCs), nautical publications and other documentation </w:t>
            </w:r>
          </w:p>
        </w:tc>
        <w:tc>
          <w:tcPr>
            <w:tcW w:w="1984" w:type="dxa"/>
          </w:tcPr>
          <w:p w14:paraId="4ABC930A" w14:textId="77777777" w:rsidR="003F3692" w:rsidRPr="000C6B3B" w:rsidRDefault="003F3692" w:rsidP="00E90657">
            <w:pPr>
              <w:pStyle w:val="Default"/>
              <w:rPr>
                <w:sz w:val="18"/>
                <w:szCs w:val="18"/>
                <w:lang w:val="en-GB"/>
              </w:rPr>
            </w:pPr>
            <w:r w:rsidRPr="000C6B3B">
              <w:rPr>
                <w:sz w:val="18"/>
                <w:szCs w:val="18"/>
                <w:lang w:val="en-GB"/>
              </w:rPr>
              <w:t xml:space="preserve">Automated updating of baseline data and documents </w:t>
            </w:r>
          </w:p>
        </w:tc>
        <w:tc>
          <w:tcPr>
            <w:tcW w:w="1276" w:type="dxa"/>
          </w:tcPr>
          <w:p w14:paraId="3F61C92A" w14:textId="77777777" w:rsidR="003F3692" w:rsidRPr="000C6B3B" w:rsidRDefault="003F3692" w:rsidP="00E90657">
            <w:pPr>
              <w:pStyle w:val="Default"/>
              <w:rPr>
                <w:sz w:val="18"/>
                <w:szCs w:val="18"/>
                <w:lang w:val="en-GB"/>
              </w:rPr>
            </w:pPr>
            <w:r w:rsidRPr="000C6B3B">
              <w:rPr>
                <w:sz w:val="18"/>
                <w:szCs w:val="18"/>
                <w:lang w:val="en-GB"/>
              </w:rPr>
              <w:t xml:space="preserve">Shipboard </w:t>
            </w:r>
            <w:r w:rsidRPr="006B0D18">
              <w:rPr>
                <w:color w:val="auto"/>
                <w:sz w:val="18"/>
                <w:szCs w:val="18"/>
                <w:lang w:val="en-GB"/>
              </w:rPr>
              <w:t>user</w:t>
            </w:r>
          </w:p>
        </w:tc>
        <w:tc>
          <w:tcPr>
            <w:tcW w:w="1417" w:type="dxa"/>
          </w:tcPr>
          <w:p w14:paraId="256F24A1" w14:textId="77777777" w:rsidR="003F3692" w:rsidRPr="000C6B3B" w:rsidRDefault="003F3692" w:rsidP="00E90657">
            <w:pPr>
              <w:pStyle w:val="Default"/>
              <w:rPr>
                <w:sz w:val="18"/>
                <w:szCs w:val="18"/>
                <w:lang w:val="en-GB"/>
              </w:rPr>
            </w:pPr>
            <w:r w:rsidRPr="000C6B3B">
              <w:rPr>
                <w:sz w:val="18"/>
                <w:szCs w:val="18"/>
                <w:lang w:val="en-GB"/>
              </w:rPr>
              <w:t xml:space="preserve">Provision of information to vessels </w:t>
            </w:r>
          </w:p>
        </w:tc>
        <w:tc>
          <w:tcPr>
            <w:tcW w:w="4253" w:type="dxa"/>
          </w:tcPr>
          <w:p w14:paraId="33DCFC32" w14:textId="77777777" w:rsidR="003F3692" w:rsidRPr="000C6B3B" w:rsidRDefault="003F3692" w:rsidP="00E90657">
            <w:pPr>
              <w:pStyle w:val="Default"/>
              <w:rPr>
                <w:sz w:val="18"/>
                <w:szCs w:val="18"/>
                <w:lang w:val="en-GB"/>
              </w:rPr>
            </w:pPr>
            <w:r w:rsidRPr="000C6B3B">
              <w:rPr>
                <w:sz w:val="18"/>
                <w:szCs w:val="18"/>
                <w:lang w:val="en-GB"/>
              </w:rPr>
              <w:t xml:space="preserve">Suboptimal performance or accident due to overburdening/out of date navigational documentation. </w:t>
            </w:r>
          </w:p>
        </w:tc>
        <w:tc>
          <w:tcPr>
            <w:tcW w:w="1559" w:type="dxa"/>
          </w:tcPr>
          <w:p w14:paraId="3FC3DD7C" w14:textId="77777777" w:rsidR="003F3692" w:rsidRPr="0063588D" w:rsidRDefault="003F3692" w:rsidP="00E90657">
            <w:pPr>
              <w:pStyle w:val="Default"/>
              <w:rPr>
                <w:sz w:val="14"/>
                <w:szCs w:val="14"/>
                <w:lang w:val="en-GB"/>
              </w:rPr>
            </w:pPr>
            <w:r w:rsidRPr="0063588D">
              <w:rPr>
                <w:sz w:val="14"/>
                <w:szCs w:val="14"/>
                <w:lang w:val="en-GB"/>
              </w:rPr>
              <w:t xml:space="preserve">136-Gte01 </w:t>
            </w:r>
          </w:p>
        </w:tc>
      </w:tr>
      <w:tr w:rsidR="003F3692" w:rsidRPr="000C6B3B" w14:paraId="7640A3AC" w14:textId="77777777" w:rsidTr="00E90657">
        <w:trPr>
          <w:cantSplit/>
          <w:trHeight w:val="762"/>
        </w:trPr>
        <w:tc>
          <w:tcPr>
            <w:tcW w:w="710" w:type="dxa"/>
          </w:tcPr>
          <w:p w14:paraId="2DC8522C" w14:textId="77777777" w:rsidR="003F3692" w:rsidRPr="00B6608C" w:rsidRDefault="003F3692" w:rsidP="00E90657">
            <w:pPr>
              <w:pStyle w:val="Default"/>
              <w:rPr>
                <w:sz w:val="16"/>
                <w:szCs w:val="16"/>
                <w:lang w:val="en-GB"/>
              </w:rPr>
            </w:pPr>
            <w:r w:rsidRPr="00B6608C">
              <w:rPr>
                <w:sz w:val="16"/>
                <w:szCs w:val="16"/>
                <w:lang w:val="en-GB"/>
              </w:rPr>
              <w:t xml:space="preserve">S5.3 </w:t>
            </w:r>
          </w:p>
        </w:tc>
        <w:tc>
          <w:tcPr>
            <w:tcW w:w="3544" w:type="dxa"/>
          </w:tcPr>
          <w:p w14:paraId="790535FA" w14:textId="77777777" w:rsidR="003F3692" w:rsidRPr="000C6B3B" w:rsidRDefault="003F3692">
            <w:pPr>
              <w:pStyle w:val="Default"/>
              <w:rPr>
                <w:rFonts w:eastAsia="Calibri" w:cs="Times New Roman"/>
                <w:sz w:val="18"/>
                <w:szCs w:val="18"/>
                <w:lang w:val="en-GB"/>
              </w:rPr>
              <w:pPrChange w:id="160" w:author="Alimchandani, Mahesh" w:date="2012-09-12T11:26:00Z">
                <w:pPr>
                  <w:pStyle w:val="Default"/>
                  <w:spacing w:after="200" w:line="276" w:lineRule="auto"/>
                </w:pPr>
              </w:pPrChange>
            </w:pPr>
            <w:r w:rsidRPr="000C6B3B">
              <w:rPr>
                <w:sz w:val="18"/>
                <w:szCs w:val="18"/>
                <w:lang w:val="en-GB"/>
              </w:rPr>
              <w:t xml:space="preserve">Electronic information to be searchable </w:t>
            </w:r>
            <w:del w:id="161" w:author="Alimchandani, Mahesh" w:date="2012-09-12T11:26:00Z">
              <w:r w:rsidRPr="000C6B3B" w:rsidDel="00366CBB">
                <w:rPr>
                  <w:sz w:val="18"/>
                  <w:szCs w:val="18"/>
                  <w:lang w:val="en-GB"/>
                </w:rPr>
                <w:delText xml:space="preserve">to </w:delText>
              </w:r>
            </w:del>
            <w:ins w:id="162" w:author="Alimchandani, Mahesh" w:date="2012-09-12T11:26:00Z">
              <w:r w:rsidR="00366CBB">
                <w:rPr>
                  <w:sz w:val="18"/>
                  <w:szCs w:val="18"/>
                  <w:lang w:val="en-GB"/>
                </w:rPr>
                <w:t>by</w:t>
              </w:r>
              <w:r w:rsidR="00366CBB" w:rsidRPr="000C6B3B">
                <w:rPr>
                  <w:sz w:val="18"/>
                  <w:szCs w:val="18"/>
                  <w:lang w:val="en-GB"/>
                </w:rPr>
                <w:t xml:space="preserve"> </w:t>
              </w:r>
            </w:ins>
            <w:r w:rsidRPr="000C6B3B">
              <w:rPr>
                <w:sz w:val="18"/>
                <w:szCs w:val="18"/>
                <w:lang w:val="en-GB"/>
              </w:rPr>
              <w:t>the appropriate shipboard</w:t>
            </w:r>
            <w:r>
              <w:rPr>
                <w:sz w:val="18"/>
                <w:szCs w:val="18"/>
                <w:lang w:val="en-GB"/>
              </w:rPr>
              <w:t xml:space="preserve"> </w:t>
            </w:r>
            <w:r w:rsidRPr="000C6B3B">
              <w:rPr>
                <w:sz w:val="18"/>
                <w:szCs w:val="18"/>
                <w:lang w:val="en-GB"/>
              </w:rPr>
              <w:t xml:space="preserve">user </w:t>
            </w:r>
          </w:p>
        </w:tc>
        <w:tc>
          <w:tcPr>
            <w:tcW w:w="1984" w:type="dxa"/>
          </w:tcPr>
          <w:p w14:paraId="57F4A969" w14:textId="77777777" w:rsidR="003F3692" w:rsidRPr="000C6B3B" w:rsidRDefault="003F3692" w:rsidP="00E90657">
            <w:pPr>
              <w:pStyle w:val="Default"/>
              <w:rPr>
                <w:sz w:val="18"/>
                <w:szCs w:val="18"/>
                <w:lang w:val="en-GB"/>
              </w:rPr>
            </w:pPr>
            <w:r w:rsidRPr="000C6B3B">
              <w:rPr>
                <w:sz w:val="18"/>
                <w:szCs w:val="18"/>
                <w:lang w:val="en-GB"/>
              </w:rPr>
              <w:t xml:space="preserve">Effective and robust communications </w:t>
            </w:r>
          </w:p>
        </w:tc>
        <w:tc>
          <w:tcPr>
            <w:tcW w:w="1276" w:type="dxa"/>
          </w:tcPr>
          <w:p w14:paraId="60140912" w14:textId="77777777" w:rsidR="003F3692" w:rsidRPr="000C6B3B" w:rsidRDefault="003F3692" w:rsidP="00E90657">
            <w:pPr>
              <w:pStyle w:val="Default"/>
              <w:rPr>
                <w:sz w:val="18"/>
                <w:szCs w:val="18"/>
                <w:lang w:val="en-GB"/>
              </w:rPr>
            </w:pPr>
            <w:r w:rsidRPr="000C6B3B">
              <w:rPr>
                <w:sz w:val="18"/>
                <w:szCs w:val="18"/>
                <w:lang w:val="en-GB"/>
              </w:rPr>
              <w:t xml:space="preserve">Shipboard </w:t>
            </w:r>
            <w:r w:rsidRPr="006B0D18">
              <w:rPr>
                <w:color w:val="auto"/>
                <w:sz w:val="18"/>
                <w:szCs w:val="18"/>
                <w:lang w:val="en-GB"/>
              </w:rPr>
              <w:t>user</w:t>
            </w:r>
          </w:p>
        </w:tc>
        <w:tc>
          <w:tcPr>
            <w:tcW w:w="1417" w:type="dxa"/>
          </w:tcPr>
          <w:p w14:paraId="7BACCEE7" w14:textId="77777777" w:rsidR="003F3692" w:rsidRPr="000C6B3B" w:rsidRDefault="003F3692" w:rsidP="00E90657">
            <w:pPr>
              <w:pStyle w:val="Default"/>
              <w:rPr>
                <w:sz w:val="18"/>
                <w:szCs w:val="18"/>
                <w:lang w:val="en-GB"/>
              </w:rPr>
            </w:pPr>
            <w:r w:rsidRPr="000C6B3B">
              <w:rPr>
                <w:sz w:val="18"/>
                <w:szCs w:val="18"/>
                <w:lang w:val="en-GB"/>
              </w:rPr>
              <w:t xml:space="preserve">Improved </w:t>
            </w:r>
            <w:r w:rsidRPr="00F61F94">
              <w:rPr>
                <w:strike/>
                <w:sz w:val="18"/>
                <w:szCs w:val="18"/>
                <w:highlight w:val="lightGray"/>
                <w:lang w:val="en-GB"/>
              </w:rPr>
              <w:t>ergonomics</w:t>
            </w:r>
            <w:r w:rsidRPr="00E31C05">
              <w:rPr>
                <w:color w:val="FF0000"/>
                <w:sz w:val="18"/>
                <w:szCs w:val="18"/>
                <w:lang w:val="en-GB"/>
              </w:rPr>
              <w:t>, a</w:t>
            </w:r>
            <w:r>
              <w:rPr>
                <w:color w:val="FF0000"/>
                <w:sz w:val="18"/>
                <w:szCs w:val="18"/>
                <w:lang w:val="en-GB"/>
              </w:rPr>
              <w:t xml:space="preserve">ccess to relevant </w:t>
            </w:r>
            <w:r w:rsidRPr="00E31C05">
              <w:rPr>
                <w:color w:val="FF0000"/>
                <w:sz w:val="18"/>
                <w:szCs w:val="18"/>
                <w:lang w:val="en-GB"/>
              </w:rPr>
              <w:t>information</w:t>
            </w:r>
          </w:p>
        </w:tc>
        <w:tc>
          <w:tcPr>
            <w:tcW w:w="4253" w:type="dxa"/>
          </w:tcPr>
          <w:p w14:paraId="2F8A6C2E" w14:textId="77777777" w:rsidR="003F3692" w:rsidRPr="000C6B3B" w:rsidRDefault="003F3692" w:rsidP="00E90657">
            <w:pPr>
              <w:pStyle w:val="Default"/>
              <w:rPr>
                <w:sz w:val="18"/>
                <w:szCs w:val="18"/>
                <w:lang w:val="en-GB"/>
              </w:rPr>
            </w:pPr>
            <w:r w:rsidRPr="000C6B3B">
              <w:rPr>
                <w:sz w:val="18"/>
                <w:szCs w:val="18"/>
                <w:lang w:val="en-GB"/>
              </w:rPr>
              <w:t xml:space="preserve">Suboptimal performance or accident due to not applying </w:t>
            </w:r>
            <w:r w:rsidRPr="00E31C05">
              <w:rPr>
                <w:color w:val="FF0000"/>
                <w:sz w:val="18"/>
                <w:szCs w:val="18"/>
                <w:lang w:val="en-GB"/>
              </w:rPr>
              <w:t xml:space="preserve">or providing </w:t>
            </w:r>
            <w:r w:rsidRPr="000C6B3B">
              <w:rPr>
                <w:sz w:val="18"/>
                <w:szCs w:val="18"/>
                <w:lang w:val="en-GB"/>
              </w:rPr>
              <w:t>available information</w:t>
            </w:r>
            <w:r>
              <w:rPr>
                <w:sz w:val="18"/>
                <w:szCs w:val="18"/>
                <w:lang w:val="en-GB"/>
              </w:rPr>
              <w:t xml:space="preserve"> </w:t>
            </w:r>
            <w:r w:rsidRPr="000C6B3B">
              <w:rPr>
                <w:sz w:val="18"/>
                <w:szCs w:val="18"/>
                <w:lang w:val="en-GB"/>
              </w:rPr>
              <w:t xml:space="preserve">/ overburdening. </w:t>
            </w:r>
          </w:p>
        </w:tc>
        <w:tc>
          <w:tcPr>
            <w:tcW w:w="1559" w:type="dxa"/>
          </w:tcPr>
          <w:p w14:paraId="6C64E8B7" w14:textId="77777777" w:rsidR="003F3692" w:rsidRPr="0063588D" w:rsidRDefault="003F3692" w:rsidP="00E90657">
            <w:pPr>
              <w:pStyle w:val="Default"/>
              <w:rPr>
                <w:sz w:val="14"/>
                <w:szCs w:val="14"/>
                <w:lang w:val="en-GB"/>
              </w:rPr>
            </w:pPr>
            <w:r w:rsidRPr="0063588D">
              <w:rPr>
                <w:sz w:val="14"/>
                <w:szCs w:val="14"/>
                <w:lang w:val="en-GB"/>
              </w:rPr>
              <w:t xml:space="preserve">136-Gte01 </w:t>
            </w:r>
          </w:p>
        </w:tc>
      </w:tr>
      <w:tr w:rsidR="003F3692" w:rsidRPr="000C6B3B" w14:paraId="13ECDEA2" w14:textId="77777777" w:rsidTr="00E90657">
        <w:trPr>
          <w:cantSplit/>
          <w:trHeight w:val="848"/>
        </w:trPr>
        <w:tc>
          <w:tcPr>
            <w:tcW w:w="710" w:type="dxa"/>
          </w:tcPr>
          <w:p w14:paraId="28D3EC9B" w14:textId="77777777" w:rsidR="003F3692" w:rsidRPr="00B6608C" w:rsidRDefault="003F3692" w:rsidP="00E90657">
            <w:pPr>
              <w:pStyle w:val="Default"/>
              <w:rPr>
                <w:sz w:val="16"/>
                <w:szCs w:val="16"/>
                <w:lang w:val="en-GB"/>
              </w:rPr>
            </w:pPr>
            <w:r w:rsidRPr="00B6608C">
              <w:rPr>
                <w:sz w:val="16"/>
                <w:szCs w:val="16"/>
                <w:lang w:val="en-GB"/>
              </w:rPr>
              <w:t xml:space="preserve">S5.4 </w:t>
            </w:r>
          </w:p>
        </w:tc>
        <w:tc>
          <w:tcPr>
            <w:tcW w:w="3544" w:type="dxa"/>
          </w:tcPr>
          <w:p w14:paraId="6528B82B" w14:textId="77777777" w:rsidR="003F3692" w:rsidRPr="000C6B3B" w:rsidRDefault="003F3692" w:rsidP="00E90657">
            <w:pPr>
              <w:pStyle w:val="Default"/>
              <w:rPr>
                <w:sz w:val="18"/>
                <w:szCs w:val="18"/>
                <w:lang w:val="en-GB"/>
              </w:rPr>
            </w:pPr>
            <w:r w:rsidRPr="000C6B3B">
              <w:rPr>
                <w:sz w:val="18"/>
                <w:szCs w:val="18"/>
                <w:lang w:val="en-GB"/>
              </w:rPr>
              <w:t xml:space="preserve">Task-based information management </w:t>
            </w:r>
          </w:p>
        </w:tc>
        <w:tc>
          <w:tcPr>
            <w:tcW w:w="1984" w:type="dxa"/>
          </w:tcPr>
          <w:p w14:paraId="662E3CDC" w14:textId="77777777" w:rsidR="003F3692" w:rsidRPr="000C6B3B" w:rsidRDefault="003F3692" w:rsidP="00E90657">
            <w:pPr>
              <w:pStyle w:val="Default"/>
              <w:rPr>
                <w:sz w:val="18"/>
                <w:szCs w:val="18"/>
                <w:lang w:val="en-GB"/>
              </w:rPr>
            </w:pPr>
            <w:r w:rsidRPr="000C6B3B">
              <w:rPr>
                <w:sz w:val="18"/>
                <w:szCs w:val="18"/>
                <w:lang w:val="en-GB"/>
              </w:rPr>
              <w:t xml:space="preserve">Effective and robust communications </w:t>
            </w:r>
          </w:p>
        </w:tc>
        <w:tc>
          <w:tcPr>
            <w:tcW w:w="1276" w:type="dxa"/>
          </w:tcPr>
          <w:p w14:paraId="16E1ABB3" w14:textId="77777777" w:rsidR="003F3692" w:rsidRPr="000C6B3B" w:rsidRDefault="003F3692" w:rsidP="00E90657">
            <w:pPr>
              <w:pStyle w:val="Default"/>
              <w:rPr>
                <w:sz w:val="18"/>
                <w:szCs w:val="18"/>
                <w:lang w:val="en-GB"/>
              </w:rPr>
            </w:pPr>
            <w:r w:rsidRPr="000C6B3B">
              <w:rPr>
                <w:sz w:val="18"/>
                <w:szCs w:val="18"/>
                <w:lang w:val="en-GB"/>
              </w:rPr>
              <w:t xml:space="preserve">Shipboard </w:t>
            </w:r>
            <w:r w:rsidRPr="006B0D18">
              <w:rPr>
                <w:color w:val="auto"/>
                <w:sz w:val="18"/>
                <w:szCs w:val="18"/>
                <w:lang w:val="en-GB"/>
              </w:rPr>
              <w:t>user</w:t>
            </w:r>
            <w:r>
              <w:rPr>
                <w:color w:val="auto"/>
                <w:sz w:val="18"/>
                <w:szCs w:val="18"/>
                <w:lang w:val="en-GB"/>
              </w:rPr>
              <w:t xml:space="preserve"> </w:t>
            </w:r>
          </w:p>
        </w:tc>
        <w:tc>
          <w:tcPr>
            <w:tcW w:w="1417" w:type="dxa"/>
          </w:tcPr>
          <w:p w14:paraId="6A84BB74" w14:textId="77777777" w:rsidR="003F3692" w:rsidRPr="000C6B3B" w:rsidRDefault="003F3692" w:rsidP="00E90657">
            <w:pPr>
              <w:pStyle w:val="Default"/>
              <w:rPr>
                <w:sz w:val="18"/>
                <w:szCs w:val="18"/>
                <w:lang w:val="en-GB"/>
              </w:rPr>
            </w:pPr>
            <w:r w:rsidRPr="000C6B3B">
              <w:rPr>
                <w:sz w:val="18"/>
                <w:szCs w:val="18"/>
                <w:lang w:val="en-GB"/>
              </w:rPr>
              <w:t xml:space="preserve">Improved </w:t>
            </w:r>
            <w:r w:rsidRPr="00F61F94">
              <w:rPr>
                <w:strike/>
                <w:sz w:val="18"/>
                <w:szCs w:val="18"/>
                <w:highlight w:val="lightGray"/>
                <w:lang w:val="en-GB"/>
              </w:rPr>
              <w:t>ergonomics</w:t>
            </w:r>
            <w:r>
              <w:rPr>
                <w:color w:val="FF0000"/>
                <w:sz w:val="18"/>
                <w:szCs w:val="18"/>
                <w:lang w:val="en-GB"/>
              </w:rPr>
              <w:t xml:space="preserve"> information </w:t>
            </w:r>
            <w:r w:rsidRPr="00C6715C">
              <w:rPr>
                <w:color w:val="FF0000"/>
                <w:sz w:val="18"/>
                <w:szCs w:val="18"/>
                <w:lang w:val="en-GB"/>
              </w:rPr>
              <w:t>reliability</w:t>
            </w:r>
          </w:p>
        </w:tc>
        <w:tc>
          <w:tcPr>
            <w:tcW w:w="4253" w:type="dxa"/>
          </w:tcPr>
          <w:p w14:paraId="011851A6" w14:textId="77777777" w:rsidR="003F3692" w:rsidRPr="000C6B3B" w:rsidRDefault="003F3692" w:rsidP="00E90657">
            <w:pPr>
              <w:pStyle w:val="Default"/>
              <w:rPr>
                <w:sz w:val="18"/>
                <w:szCs w:val="18"/>
                <w:lang w:val="en-GB"/>
              </w:rPr>
            </w:pPr>
            <w:r w:rsidRPr="000C6B3B">
              <w:rPr>
                <w:sz w:val="18"/>
                <w:szCs w:val="18"/>
                <w:lang w:val="en-GB"/>
              </w:rPr>
              <w:t xml:space="preserve">Suboptimal performance or accident due to not applying available information. </w:t>
            </w:r>
          </w:p>
        </w:tc>
        <w:tc>
          <w:tcPr>
            <w:tcW w:w="1559" w:type="dxa"/>
          </w:tcPr>
          <w:p w14:paraId="1D00EE20" w14:textId="77777777" w:rsidR="003F3692" w:rsidRPr="0063588D" w:rsidRDefault="003F3692" w:rsidP="00E90657">
            <w:pPr>
              <w:pStyle w:val="Default"/>
              <w:rPr>
                <w:sz w:val="14"/>
                <w:szCs w:val="14"/>
              </w:rPr>
            </w:pPr>
            <w:r w:rsidRPr="0063588D">
              <w:rPr>
                <w:sz w:val="14"/>
                <w:szCs w:val="14"/>
              </w:rPr>
              <w:t xml:space="preserve">136-Gte01 </w:t>
            </w:r>
          </w:p>
          <w:p w14:paraId="47BC0A88" w14:textId="77777777" w:rsidR="003F3692" w:rsidRPr="0063588D" w:rsidRDefault="003F3692" w:rsidP="00E90657">
            <w:pPr>
              <w:pStyle w:val="Default"/>
              <w:rPr>
                <w:color w:val="FF0000"/>
                <w:sz w:val="14"/>
                <w:szCs w:val="14"/>
              </w:rPr>
            </w:pPr>
            <w:r w:rsidRPr="0063588D">
              <w:rPr>
                <w:color w:val="FF0000"/>
                <w:sz w:val="14"/>
                <w:szCs w:val="14"/>
              </w:rPr>
              <w:t>150-Gop01</w:t>
            </w:r>
          </w:p>
        </w:tc>
      </w:tr>
      <w:tr w:rsidR="003F3692" w:rsidRPr="000C6B3B" w14:paraId="78FC2DD6" w14:textId="77777777" w:rsidTr="00E90657">
        <w:trPr>
          <w:cantSplit/>
          <w:trHeight w:val="848"/>
        </w:trPr>
        <w:tc>
          <w:tcPr>
            <w:tcW w:w="710" w:type="dxa"/>
          </w:tcPr>
          <w:p w14:paraId="0125B922" w14:textId="77777777" w:rsidR="003F3692" w:rsidRPr="00412BA1" w:rsidRDefault="003F3692" w:rsidP="00E90657">
            <w:pPr>
              <w:pStyle w:val="Default"/>
              <w:rPr>
                <w:color w:val="FF0000"/>
                <w:sz w:val="16"/>
                <w:szCs w:val="16"/>
                <w:lang w:val="en-GB"/>
              </w:rPr>
            </w:pPr>
            <w:r w:rsidRPr="00412BA1">
              <w:rPr>
                <w:color w:val="FF0000"/>
                <w:sz w:val="16"/>
                <w:szCs w:val="16"/>
                <w:lang w:val="en-GB"/>
              </w:rPr>
              <w:t xml:space="preserve">S5.5 </w:t>
            </w:r>
          </w:p>
        </w:tc>
        <w:tc>
          <w:tcPr>
            <w:tcW w:w="3544" w:type="dxa"/>
          </w:tcPr>
          <w:p w14:paraId="1F3BFD62" w14:textId="77777777" w:rsidR="003F3692" w:rsidRPr="008221DB" w:rsidRDefault="003F3692" w:rsidP="00E90657">
            <w:pPr>
              <w:pStyle w:val="Default"/>
              <w:rPr>
                <w:color w:val="FF0000"/>
                <w:sz w:val="18"/>
                <w:szCs w:val="18"/>
                <w:lang w:val="en-GB"/>
              </w:rPr>
            </w:pPr>
            <w:r w:rsidRPr="008221DB">
              <w:rPr>
                <w:color w:val="FF0000"/>
                <w:sz w:val="18"/>
                <w:szCs w:val="18"/>
                <w:lang w:val="en-GB"/>
              </w:rPr>
              <w:t>Integrated system for improved and harmonized presentation of ship domain awareness</w:t>
            </w:r>
          </w:p>
        </w:tc>
        <w:tc>
          <w:tcPr>
            <w:tcW w:w="1984" w:type="dxa"/>
          </w:tcPr>
          <w:p w14:paraId="5B745CA3" w14:textId="77777777" w:rsidR="003F3692" w:rsidRPr="00412BA1" w:rsidRDefault="003F3692" w:rsidP="00E90657">
            <w:pPr>
              <w:pStyle w:val="Default"/>
              <w:rPr>
                <w:color w:val="FF0000"/>
                <w:sz w:val="18"/>
                <w:szCs w:val="18"/>
                <w:lang w:val="en-GB"/>
              </w:rPr>
            </w:pPr>
            <w:r w:rsidRPr="00412BA1">
              <w:rPr>
                <w:color w:val="FF0000"/>
                <w:sz w:val="18"/>
                <w:szCs w:val="18"/>
                <w:lang w:val="en-GB"/>
              </w:rPr>
              <w:t>Improved visualization of target detection</w:t>
            </w:r>
            <w:r>
              <w:rPr>
                <w:color w:val="FF0000"/>
                <w:sz w:val="18"/>
                <w:szCs w:val="18"/>
                <w:lang w:val="en-GB"/>
              </w:rPr>
              <w:t>,</w:t>
            </w:r>
            <w:r w:rsidRPr="00412BA1">
              <w:rPr>
                <w:color w:val="FF0000"/>
                <w:sz w:val="18"/>
                <w:szCs w:val="18"/>
                <w:lang w:val="en-GB"/>
              </w:rPr>
              <w:t xml:space="preserve"> danger zone</w:t>
            </w:r>
            <w:r>
              <w:rPr>
                <w:color w:val="FF0000"/>
                <w:sz w:val="18"/>
                <w:szCs w:val="18"/>
                <w:lang w:val="en-GB"/>
              </w:rPr>
              <w:t xml:space="preserve"> and</w:t>
            </w:r>
            <w:r w:rsidRPr="00412BA1">
              <w:rPr>
                <w:color w:val="FF0000"/>
                <w:sz w:val="18"/>
                <w:szCs w:val="18"/>
                <w:lang w:val="en-GB"/>
              </w:rPr>
              <w:t xml:space="preserve"> risk</w:t>
            </w:r>
            <w:r>
              <w:rPr>
                <w:color w:val="FF0000"/>
                <w:sz w:val="18"/>
                <w:szCs w:val="18"/>
                <w:lang w:val="en-GB"/>
              </w:rPr>
              <w:t xml:space="preserve"> estimation</w:t>
            </w:r>
            <w:r w:rsidRPr="00412BA1">
              <w:rPr>
                <w:color w:val="FF0000"/>
                <w:sz w:val="18"/>
                <w:szCs w:val="18"/>
                <w:lang w:val="en-GB"/>
              </w:rPr>
              <w:t xml:space="preserve"> level</w:t>
            </w:r>
          </w:p>
        </w:tc>
        <w:tc>
          <w:tcPr>
            <w:tcW w:w="1276" w:type="dxa"/>
          </w:tcPr>
          <w:p w14:paraId="1A12BBDC" w14:textId="77777777" w:rsidR="003F3692" w:rsidRPr="00412BA1" w:rsidRDefault="003F3692" w:rsidP="00E90657">
            <w:pPr>
              <w:pStyle w:val="Default"/>
              <w:rPr>
                <w:color w:val="FF0000"/>
                <w:sz w:val="18"/>
                <w:szCs w:val="18"/>
                <w:lang w:val="en-GB"/>
              </w:rPr>
            </w:pPr>
            <w:r>
              <w:rPr>
                <w:color w:val="FF0000"/>
                <w:sz w:val="18"/>
                <w:szCs w:val="18"/>
                <w:lang w:val="en-GB"/>
              </w:rPr>
              <w:t>Shipboard</w:t>
            </w:r>
            <w:r w:rsidRPr="00412BA1">
              <w:rPr>
                <w:color w:val="FF0000"/>
                <w:sz w:val="18"/>
                <w:szCs w:val="18"/>
                <w:lang w:val="en-GB"/>
              </w:rPr>
              <w:t xml:space="preserve"> user</w:t>
            </w:r>
          </w:p>
        </w:tc>
        <w:tc>
          <w:tcPr>
            <w:tcW w:w="1417" w:type="dxa"/>
          </w:tcPr>
          <w:p w14:paraId="5BBDB299" w14:textId="77777777" w:rsidR="003F3692" w:rsidRPr="00412BA1" w:rsidRDefault="003F3692" w:rsidP="00E90657">
            <w:pPr>
              <w:pStyle w:val="Default"/>
              <w:rPr>
                <w:color w:val="FF0000"/>
                <w:sz w:val="18"/>
                <w:szCs w:val="18"/>
                <w:lang w:val="en-GB"/>
              </w:rPr>
            </w:pPr>
            <w:r>
              <w:rPr>
                <w:color w:val="FF0000"/>
                <w:sz w:val="18"/>
                <w:szCs w:val="18"/>
                <w:lang w:val="en-GB"/>
              </w:rPr>
              <w:t>Improved efficient and homogenous decision making</w:t>
            </w:r>
          </w:p>
          <w:p w14:paraId="177982F5" w14:textId="77777777" w:rsidR="003F3692" w:rsidRPr="00412BA1" w:rsidRDefault="003F3692" w:rsidP="00E90657">
            <w:pPr>
              <w:pStyle w:val="Default"/>
              <w:rPr>
                <w:color w:val="FF0000"/>
                <w:sz w:val="18"/>
                <w:szCs w:val="18"/>
                <w:lang w:val="en-GB"/>
              </w:rPr>
            </w:pPr>
          </w:p>
        </w:tc>
        <w:tc>
          <w:tcPr>
            <w:tcW w:w="4253" w:type="dxa"/>
          </w:tcPr>
          <w:p w14:paraId="2BA1AFA5" w14:textId="77777777" w:rsidR="003F3692" w:rsidRPr="00412BA1" w:rsidRDefault="003F3692" w:rsidP="00E90657">
            <w:pPr>
              <w:pStyle w:val="Default"/>
              <w:rPr>
                <w:color w:val="FF0000"/>
                <w:sz w:val="18"/>
                <w:szCs w:val="18"/>
                <w:lang w:val="en-GB"/>
              </w:rPr>
            </w:pPr>
            <w:r w:rsidRPr="00412BA1">
              <w:rPr>
                <w:color w:val="FF0000"/>
                <w:sz w:val="18"/>
                <w:szCs w:val="18"/>
                <w:lang w:val="en-GB"/>
              </w:rPr>
              <w:t>Suboptimal performance or accident caused by poor situation awareness</w:t>
            </w:r>
            <w:r>
              <w:rPr>
                <w:color w:val="FF0000"/>
                <w:sz w:val="18"/>
                <w:szCs w:val="18"/>
                <w:lang w:val="en-GB"/>
              </w:rPr>
              <w:t xml:space="preserve"> or lack of effective / early safe evasive manoeuvre. Mariners do not know the danger index value and the size of the ring remains the same regardless of the danger degree value.</w:t>
            </w:r>
          </w:p>
        </w:tc>
        <w:tc>
          <w:tcPr>
            <w:tcW w:w="1559" w:type="dxa"/>
          </w:tcPr>
          <w:p w14:paraId="74DC2115" w14:textId="77777777" w:rsidR="003F3692" w:rsidRDefault="003F3692" w:rsidP="00E90657">
            <w:pPr>
              <w:pStyle w:val="Default"/>
              <w:rPr>
                <w:color w:val="FF0000"/>
                <w:sz w:val="14"/>
                <w:szCs w:val="14"/>
                <w:lang w:val="en-GB"/>
              </w:rPr>
            </w:pPr>
            <w:r>
              <w:rPr>
                <w:color w:val="FF0000"/>
                <w:sz w:val="14"/>
                <w:szCs w:val="14"/>
                <w:lang w:val="en-GB"/>
              </w:rPr>
              <w:t>111-Gte01</w:t>
            </w:r>
          </w:p>
          <w:p w14:paraId="3BEE2228" w14:textId="77777777" w:rsidR="003F3692" w:rsidRDefault="003F3692" w:rsidP="00E90657">
            <w:pPr>
              <w:pStyle w:val="Default"/>
              <w:rPr>
                <w:color w:val="FF0000"/>
                <w:sz w:val="14"/>
                <w:szCs w:val="14"/>
                <w:lang w:val="en-GB"/>
              </w:rPr>
            </w:pPr>
            <w:r w:rsidRPr="0037668E">
              <w:rPr>
                <w:color w:val="FF0000"/>
                <w:sz w:val="14"/>
                <w:szCs w:val="14"/>
                <w:lang w:val="en-GB"/>
              </w:rPr>
              <w:t>112-Gte01</w:t>
            </w:r>
          </w:p>
          <w:p w14:paraId="39A1385E" w14:textId="77777777" w:rsidR="003F3692" w:rsidRPr="00412BA1" w:rsidRDefault="003F3692" w:rsidP="00E90657">
            <w:pPr>
              <w:pStyle w:val="Default"/>
              <w:rPr>
                <w:color w:val="FF0000"/>
                <w:sz w:val="14"/>
                <w:szCs w:val="14"/>
                <w:lang w:val="en-GB"/>
              </w:rPr>
            </w:pPr>
            <w:r w:rsidRPr="0037668E">
              <w:rPr>
                <w:color w:val="FF0000"/>
                <w:sz w:val="14"/>
                <w:szCs w:val="14"/>
                <w:lang w:val="en-GB"/>
              </w:rPr>
              <w:t>135-Gte01</w:t>
            </w:r>
          </w:p>
        </w:tc>
      </w:tr>
    </w:tbl>
    <w:p w14:paraId="7D7753B7" w14:textId="77777777" w:rsidR="003F3692" w:rsidRDefault="003F3692" w:rsidP="003F3692">
      <w:pPr>
        <w:pStyle w:val="NoSpacing"/>
        <w:rPr>
          <w:lang w:val="en-GB"/>
        </w:rPr>
      </w:pPr>
      <w:r>
        <w:rPr>
          <w:lang w:val="en-GB"/>
        </w:rPr>
        <w:t>..</w:t>
      </w:r>
    </w:p>
    <w:p w14:paraId="65D37FC0" w14:textId="77777777" w:rsidR="003F3692" w:rsidRDefault="003F3692" w:rsidP="003F3692">
      <w:pPr>
        <w:autoSpaceDE w:val="0"/>
        <w:autoSpaceDN w:val="0"/>
        <w:adjustRightInd w:val="0"/>
        <w:rPr>
          <w:rFonts w:ascii="Arial" w:hAnsi="Arial" w:cs="Arial"/>
          <w:b/>
          <w:sz w:val="24"/>
          <w:szCs w:val="24"/>
        </w:rPr>
      </w:pPr>
    </w:p>
    <w:p w14:paraId="7DD8D4B8" w14:textId="77777777" w:rsidR="003F3692" w:rsidRDefault="003F3692" w:rsidP="003F3692">
      <w:pPr>
        <w:autoSpaceDE w:val="0"/>
        <w:autoSpaceDN w:val="0"/>
        <w:adjustRightInd w:val="0"/>
        <w:rPr>
          <w:rFonts w:ascii="Arial" w:hAnsi="Arial" w:cs="Arial"/>
          <w:b/>
          <w:sz w:val="24"/>
          <w:szCs w:val="24"/>
        </w:rPr>
      </w:pPr>
    </w:p>
    <w:p w14:paraId="02658D3C" w14:textId="77777777" w:rsidR="003F3692" w:rsidRDefault="003F3692" w:rsidP="003F3692">
      <w:pPr>
        <w:autoSpaceDE w:val="0"/>
        <w:autoSpaceDN w:val="0"/>
        <w:adjustRightInd w:val="0"/>
        <w:rPr>
          <w:rFonts w:ascii="Arial" w:hAnsi="Arial" w:cs="Arial"/>
          <w:b/>
          <w:sz w:val="24"/>
          <w:szCs w:val="24"/>
        </w:rPr>
      </w:pPr>
    </w:p>
    <w:p w14:paraId="0CE7E9FA" w14:textId="77777777" w:rsidR="003F3692" w:rsidRDefault="003F3692" w:rsidP="003F3692">
      <w:pPr>
        <w:autoSpaceDE w:val="0"/>
        <w:autoSpaceDN w:val="0"/>
        <w:adjustRightInd w:val="0"/>
        <w:rPr>
          <w:rFonts w:ascii="Arial" w:hAnsi="Arial" w:cs="Arial"/>
          <w:b/>
          <w:sz w:val="24"/>
          <w:szCs w:val="24"/>
        </w:rPr>
      </w:pPr>
    </w:p>
    <w:p w14:paraId="3807D19F" w14:textId="77777777" w:rsidR="003F3692" w:rsidRDefault="003F3692" w:rsidP="003F3692">
      <w:pPr>
        <w:autoSpaceDE w:val="0"/>
        <w:autoSpaceDN w:val="0"/>
        <w:adjustRightInd w:val="0"/>
        <w:rPr>
          <w:rFonts w:ascii="Arial" w:hAnsi="Arial" w:cs="Arial"/>
          <w:b/>
          <w:sz w:val="24"/>
          <w:szCs w:val="24"/>
        </w:rPr>
      </w:pPr>
    </w:p>
    <w:p w14:paraId="1F019B45" w14:textId="77777777" w:rsidR="003F3692" w:rsidRDefault="003F3692" w:rsidP="003F3692">
      <w:pPr>
        <w:autoSpaceDE w:val="0"/>
        <w:autoSpaceDN w:val="0"/>
        <w:adjustRightInd w:val="0"/>
        <w:rPr>
          <w:rFonts w:ascii="Arial" w:hAnsi="Arial" w:cs="Arial"/>
          <w:b/>
          <w:sz w:val="24"/>
          <w:szCs w:val="24"/>
        </w:rPr>
      </w:pPr>
    </w:p>
    <w:tbl>
      <w:tblPr>
        <w:tblStyle w:val="TableGrid"/>
        <w:tblW w:w="14743" w:type="dxa"/>
        <w:tblInd w:w="-369" w:type="dxa"/>
        <w:tblLayout w:type="fixed"/>
        <w:tblCellMar>
          <w:top w:w="85" w:type="dxa"/>
          <w:left w:w="57" w:type="dxa"/>
          <w:bottom w:w="85" w:type="dxa"/>
          <w:right w:w="57" w:type="dxa"/>
        </w:tblCellMar>
        <w:tblLook w:val="04A0" w:firstRow="1" w:lastRow="0" w:firstColumn="1" w:lastColumn="0" w:noHBand="0" w:noVBand="1"/>
      </w:tblPr>
      <w:tblGrid>
        <w:gridCol w:w="710"/>
        <w:gridCol w:w="3544"/>
        <w:gridCol w:w="1984"/>
        <w:gridCol w:w="1276"/>
        <w:gridCol w:w="1417"/>
        <w:gridCol w:w="4253"/>
        <w:gridCol w:w="1559"/>
      </w:tblGrid>
      <w:tr w:rsidR="003F3692" w:rsidRPr="003B1D55" w14:paraId="7A1B85E2" w14:textId="77777777" w:rsidTr="00E90657">
        <w:tc>
          <w:tcPr>
            <w:tcW w:w="710" w:type="dxa"/>
            <w:shd w:val="clear" w:color="auto" w:fill="7030A0"/>
            <w:vAlign w:val="center"/>
          </w:tcPr>
          <w:p w14:paraId="1BAE5A72" w14:textId="77777777" w:rsidR="003F3692" w:rsidRPr="003B1D55" w:rsidRDefault="003F3692" w:rsidP="00E90657">
            <w:pPr>
              <w:pStyle w:val="NoSpacing"/>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color w:val="FFFFFF" w:themeColor="background1"/>
                <w:sz w:val="18"/>
                <w:szCs w:val="18"/>
                <w:lang w:val="en-GB"/>
              </w:rPr>
              <w:t>No.</w:t>
            </w:r>
          </w:p>
        </w:tc>
        <w:tc>
          <w:tcPr>
            <w:tcW w:w="3544" w:type="dxa"/>
            <w:shd w:val="clear" w:color="auto" w:fill="7030A0"/>
            <w:vAlign w:val="center"/>
          </w:tcPr>
          <w:p w14:paraId="0AD0799F"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Short description</w:t>
            </w:r>
          </w:p>
        </w:tc>
        <w:tc>
          <w:tcPr>
            <w:tcW w:w="1984" w:type="dxa"/>
            <w:shd w:val="clear" w:color="auto" w:fill="7030A0"/>
            <w:vAlign w:val="center"/>
          </w:tcPr>
          <w:p w14:paraId="7AD670B2"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Primary user need</w:t>
            </w:r>
          </w:p>
        </w:tc>
        <w:tc>
          <w:tcPr>
            <w:tcW w:w="1276" w:type="dxa"/>
            <w:shd w:val="clear" w:color="auto" w:fill="7030A0"/>
            <w:vAlign w:val="center"/>
          </w:tcPr>
          <w:p w14:paraId="0FAE55C0"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User type</w:t>
            </w:r>
          </w:p>
        </w:tc>
        <w:tc>
          <w:tcPr>
            <w:tcW w:w="1417" w:type="dxa"/>
            <w:shd w:val="clear" w:color="auto" w:fill="7030A0"/>
            <w:vAlign w:val="center"/>
          </w:tcPr>
          <w:p w14:paraId="2E1C6E9C"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Other user needs</w:t>
            </w:r>
          </w:p>
        </w:tc>
        <w:tc>
          <w:tcPr>
            <w:tcW w:w="4253" w:type="dxa"/>
            <w:shd w:val="clear" w:color="auto" w:fill="7030A0"/>
            <w:vAlign w:val="center"/>
          </w:tcPr>
          <w:p w14:paraId="13CC1192"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Hazard description</w:t>
            </w:r>
          </w:p>
        </w:tc>
        <w:tc>
          <w:tcPr>
            <w:tcW w:w="1559" w:type="dxa"/>
            <w:shd w:val="clear" w:color="auto" w:fill="7030A0"/>
            <w:vAlign w:val="center"/>
          </w:tcPr>
          <w:p w14:paraId="16CAB8AD"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Origin</w:t>
            </w:r>
          </w:p>
        </w:tc>
      </w:tr>
      <w:tr w:rsidR="003F3692" w:rsidRPr="00B555ED" w14:paraId="78099F23" w14:textId="77777777" w:rsidTr="00E90657">
        <w:trPr>
          <w:cantSplit/>
          <w:trHeight w:val="448"/>
        </w:trPr>
        <w:tc>
          <w:tcPr>
            <w:tcW w:w="710" w:type="dxa"/>
            <w:shd w:val="clear" w:color="auto" w:fill="D9D9D9" w:themeFill="background1" w:themeFillShade="D9"/>
          </w:tcPr>
          <w:p w14:paraId="0CEC226B" w14:textId="77777777" w:rsidR="003F3692" w:rsidRPr="000C6B3B" w:rsidRDefault="003F3692" w:rsidP="00E90657">
            <w:pPr>
              <w:pStyle w:val="NoSpacing"/>
              <w:rPr>
                <w:rFonts w:ascii="Arial" w:hAnsi="Arial" w:cs="Arial"/>
                <w:b/>
                <w:sz w:val="20"/>
                <w:szCs w:val="20"/>
                <w:lang w:val="en-GB"/>
              </w:rPr>
            </w:pPr>
            <w:r w:rsidRPr="000C6B3B">
              <w:rPr>
                <w:rFonts w:ascii="Arial" w:hAnsi="Arial" w:cs="Arial"/>
                <w:b/>
                <w:sz w:val="20"/>
                <w:szCs w:val="20"/>
                <w:lang w:val="en-GB"/>
              </w:rPr>
              <w:t>S6</w:t>
            </w:r>
          </w:p>
        </w:tc>
        <w:tc>
          <w:tcPr>
            <w:tcW w:w="14033" w:type="dxa"/>
            <w:gridSpan w:val="6"/>
            <w:shd w:val="clear" w:color="auto" w:fill="D9D9D9" w:themeFill="background1" w:themeFillShade="D9"/>
          </w:tcPr>
          <w:p w14:paraId="59F12B53" w14:textId="77777777" w:rsidR="003F3692" w:rsidRPr="000C6B3B" w:rsidRDefault="003F3692" w:rsidP="00E90657">
            <w:pPr>
              <w:pStyle w:val="Default"/>
              <w:rPr>
                <w:b/>
                <w:bCs/>
                <w:sz w:val="20"/>
                <w:szCs w:val="20"/>
                <w:lang w:val="en-GB"/>
              </w:rPr>
            </w:pPr>
            <w:r w:rsidRPr="000C6B3B">
              <w:rPr>
                <w:b/>
                <w:bCs/>
                <w:sz w:val="20"/>
                <w:szCs w:val="20"/>
                <w:lang w:val="en-GB"/>
              </w:rPr>
              <w:t xml:space="preserve">Improved access to relevant </w:t>
            </w:r>
          </w:p>
          <w:p w14:paraId="141801CC" w14:textId="77777777" w:rsidR="003F3692" w:rsidRPr="000C6B3B" w:rsidRDefault="003F3692" w:rsidP="00E90657">
            <w:pPr>
              <w:pStyle w:val="Default"/>
              <w:rPr>
                <w:b/>
                <w:sz w:val="20"/>
                <w:szCs w:val="20"/>
                <w:lang w:val="en-GB"/>
              </w:rPr>
            </w:pPr>
            <w:r w:rsidRPr="000C6B3B">
              <w:rPr>
                <w:b/>
                <w:bCs/>
                <w:sz w:val="20"/>
                <w:szCs w:val="20"/>
                <w:lang w:val="en-GB"/>
              </w:rPr>
              <w:t>information for Search and Rescue (SAR)</w:t>
            </w:r>
          </w:p>
        </w:tc>
      </w:tr>
      <w:tr w:rsidR="003F3692" w:rsidRPr="000C6B3B" w14:paraId="5CBD4A0F" w14:textId="77777777" w:rsidTr="00E90657">
        <w:trPr>
          <w:cantSplit/>
          <w:trHeight w:val="606"/>
        </w:trPr>
        <w:tc>
          <w:tcPr>
            <w:tcW w:w="710" w:type="dxa"/>
          </w:tcPr>
          <w:p w14:paraId="242AEC1D" w14:textId="77777777" w:rsidR="003F3692" w:rsidRPr="00B6608C" w:rsidRDefault="003F3692" w:rsidP="00E90657">
            <w:pPr>
              <w:pStyle w:val="Default"/>
              <w:rPr>
                <w:sz w:val="16"/>
                <w:szCs w:val="16"/>
                <w:lang w:val="en-GB"/>
              </w:rPr>
            </w:pPr>
            <w:r w:rsidRPr="00B6608C">
              <w:rPr>
                <w:sz w:val="16"/>
                <w:szCs w:val="16"/>
                <w:lang w:val="en-GB"/>
              </w:rPr>
              <w:t xml:space="preserve">S6.1 </w:t>
            </w:r>
          </w:p>
        </w:tc>
        <w:tc>
          <w:tcPr>
            <w:tcW w:w="3544" w:type="dxa"/>
          </w:tcPr>
          <w:p w14:paraId="1DB0EBAE" w14:textId="77777777" w:rsidR="003F3692" w:rsidRPr="000C6B3B" w:rsidRDefault="003F3692" w:rsidP="00E90657">
            <w:pPr>
              <w:pStyle w:val="Default"/>
              <w:rPr>
                <w:sz w:val="18"/>
                <w:szCs w:val="18"/>
                <w:lang w:val="en-GB"/>
              </w:rPr>
            </w:pPr>
            <w:r w:rsidRPr="000C6B3B">
              <w:rPr>
                <w:sz w:val="18"/>
                <w:szCs w:val="18"/>
                <w:lang w:val="en-GB"/>
              </w:rPr>
              <w:t>Automated network for communication and data coordination</w:t>
            </w:r>
            <w:r>
              <w:rPr>
                <w:sz w:val="18"/>
                <w:szCs w:val="18"/>
                <w:lang w:val="en-GB"/>
              </w:rPr>
              <w:t xml:space="preserve"> </w:t>
            </w:r>
            <w:r w:rsidRPr="000C6B3B">
              <w:rPr>
                <w:sz w:val="18"/>
                <w:szCs w:val="18"/>
                <w:lang w:val="en-GB"/>
              </w:rPr>
              <w:t>/</w:t>
            </w:r>
            <w:r>
              <w:rPr>
                <w:sz w:val="18"/>
                <w:szCs w:val="18"/>
                <w:lang w:val="en-GB"/>
              </w:rPr>
              <w:t xml:space="preserve"> </w:t>
            </w:r>
            <w:r w:rsidRPr="000C6B3B">
              <w:rPr>
                <w:sz w:val="18"/>
                <w:szCs w:val="18"/>
                <w:lang w:val="en-GB"/>
              </w:rPr>
              <w:t xml:space="preserve">distribution among SAR stakeholders </w:t>
            </w:r>
          </w:p>
        </w:tc>
        <w:tc>
          <w:tcPr>
            <w:tcW w:w="1984" w:type="dxa"/>
          </w:tcPr>
          <w:p w14:paraId="274E2F34" w14:textId="77777777" w:rsidR="003F3692" w:rsidRPr="000C6B3B" w:rsidRDefault="003F3692" w:rsidP="00E90657">
            <w:pPr>
              <w:pStyle w:val="Default"/>
              <w:rPr>
                <w:sz w:val="18"/>
                <w:szCs w:val="18"/>
                <w:lang w:val="en-GB"/>
              </w:rPr>
            </w:pPr>
            <w:r w:rsidRPr="000C6B3B">
              <w:rPr>
                <w:sz w:val="18"/>
                <w:szCs w:val="18"/>
                <w:lang w:val="en-GB"/>
              </w:rPr>
              <w:t xml:space="preserve">Effective communication and information sharing </w:t>
            </w:r>
          </w:p>
        </w:tc>
        <w:tc>
          <w:tcPr>
            <w:tcW w:w="1276" w:type="dxa"/>
          </w:tcPr>
          <w:p w14:paraId="7D75B22E" w14:textId="77777777" w:rsidR="003F3692" w:rsidRPr="000C6B3B" w:rsidRDefault="003F3692" w:rsidP="00E90657">
            <w:pPr>
              <w:pStyle w:val="Default"/>
              <w:rPr>
                <w:sz w:val="18"/>
                <w:szCs w:val="18"/>
                <w:lang w:val="en-GB"/>
              </w:rPr>
            </w:pPr>
            <w:r w:rsidRPr="000C6B3B">
              <w:rPr>
                <w:sz w:val="18"/>
                <w:szCs w:val="18"/>
                <w:lang w:val="en-GB"/>
              </w:rPr>
              <w:t xml:space="preserve">SAR user </w:t>
            </w:r>
          </w:p>
        </w:tc>
        <w:tc>
          <w:tcPr>
            <w:tcW w:w="1417" w:type="dxa"/>
          </w:tcPr>
          <w:p w14:paraId="27419C2D" w14:textId="77777777" w:rsidR="003F3692" w:rsidRPr="00C6715C" w:rsidRDefault="003F3692" w:rsidP="00E90657">
            <w:pPr>
              <w:pStyle w:val="Default"/>
              <w:rPr>
                <w:color w:val="FF0000"/>
                <w:sz w:val="18"/>
                <w:szCs w:val="18"/>
                <w:lang w:val="en-GB"/>
              </w:rPr>
            </w:pPr>
            <w:r w:rsidRPr="00C6715C">
              <w:rPr>
                <w:color w:val="FF0000"/>
                <w:sz w:val="18"/>
                <w:szCs w:val="18"/>
                <w:lang w:val="en-GB"/>
              </w:rPr>
              <w:t>Ensure interoperability and data integrity</w:t>
            </w:r>
          </w:p>
        </w:tc>
        <w:tc>
          <w:tcPr>
            <w:tcW w:w="4253" w:type="dxa"/>
          </w:tcPr>
          <w:p w14:paraId="1B1141CB" w14:textId="77777777" w:rsidR="003F3692" w:rsidRPr="000C6B3B" w:rsidRDefault="003F3692">
            <w:pPr>
              <w:pStyle w:val="Default"/>
              <w:rPr>
                <w:rFonts w:eastAsia="Calibri" w:cs="Times New Roman"/>
                <w:sz w:val="18"/>
                <w:szCs w:val="18"/>
                <w:lang w:val="en-GB"/>
              </w:rPr>
              <w:pPrChange w:id="163" w:author="Alimchandani, Mahesh" w:date="2012-09-12T11:34:00Z">
                <w:pPr>
                  <w:pStyle w:val="Default"/>
                  <w:spacing w:after="200" w:line="276" w:lineRule="auto"/>
                </w:pPr>
              </w:pPrChange>
            </w:pPr>
            <w:r w:rsidRPr="000C6B3B">
              <w:rPr>
                <w:sz w:val="18"/>
                <w:szCs w:val="18"/>
                <w:lang w:val="en-GB"/>
              </w:rPr>
              <w:t xml:space="preserve">Failure to mitigate </w:t>
            </w:r>
            <w:del w:id="164" w:author="Alimchandani, Mahesh" w:date="2012-09-12T11:30:00Z">
              <w:r w:rsidRPr="000C6B3B" w:rsidDel="00366CBB">
                <w:rPr>
                  <w:sz w:val="18"/>
                  <w:szCs w:val="18"/>
                  <w:lang w:val="en-GB"/>
                </w:rPr>
                <w:delText xml:space="preserve">accident </w:delText>
              </w:r>
            </w:del>
            <w:ins w:id="165" w:author="Alimchandani, Mahesh" w:date="2012-09-12T11:34:00Z">
              <w:r w:rsidR="0059685D">
                <w:rPr>
                  <w:sz w:val="18"/>
                  <w:szCs w:val="18"/>
                  <w:lang w:val="en-GB"/>
                </w:rPr>
                <w:t xml:space="preserve">SAR </w:t>
              </w:r>
            </w:ins>
            <w:ins w:id="166" w:author="Alimchandani, Mahesh" w:date="2012-09-12T11:30:00Z">
              <w:r w:rsidR="00366CBB">
                <w:rPr>
                  <w:sz w:val="18"/>
                  <w:szCs w:val="18"/>
                  <w:lang w:val="en-GB"/>
                </w:rPr>
                <w:t>incident</w:t>
              </w:r>
              <w:r w:rsidR="00366CBB" w:rsidRPr="000C6B3B">
                <w:rPr>
                  <w:sz w:val="18"/>
                  <w:szCs w:val="18"/>
                  <w:lang w:val="en-GB"/>
                </w:rPr>
                <w:t xml:space="preserve"> </w:t>
              </w:r>
            </w:ins>
            <w:r w:rsidRPr="000C6B3B">
              <w:rPr>
                <w:sz w:val="18"/>
                <w:szCs w:val="18"/>
                <w:lang w:val="en-GB"/>
              </w:rPr>
              <w:t xml:space="preserve">due to poor </w:t>
            </w:r>
            <w:del w:id="167" w:author="Alimchandani, Mahesh" w:date="2012-09-12T11:34:00Z">
              <w:r w:rsidRPr="000C6B3B" w:rsidDel="0059685D">
                <w:rPr>
                  <w:sz w:val="18"/>
                  <w:szCs w:val="18"/>
                  <w:lang w:val="en-GB"/>
                </w:rPr>
                <w:delText xml:space="preserve">SAR </w:delText>
              </w:r>
            </w:del>
            <w:r w:rsidRPr="000C6B3B">
              <w:rPr>
                <w:sz w:val="18"/>
                <w:szCs w:val="18"/>
                <w:lang w:val="en-GB"/>
              </w:rPr>
              <w:t xml:space="preserve">operation coordination. </w:t>
            </w:r>
          </w:p>
        </w:tc>
        <w:tc>
          <w:tcPr>
            <w:tcW w:w="1559" w:type="dxa"/>
          </w:tcPr>
          <w:p w14:paraId="0015BB41" w14:textId="77777777" w:rsidR="003F3692" w:rsidRPr="006B0D18" w:rsidRDefault="003F3692" w:rsidP="00E90657">
            <w:pPr>
              <w:pStyle w:val="Default"/>
              <w:rPr>
                <w:sz w:val="14"/>
                <w:szCs w:val="14"/>
                <w:lang w:val="en-GB"/>
              </w:rPr>
            </w:pPr>
            <w:r w:rsidRPr="0063588D">
              <w:rPr>
                <w:sz w:val="14"/>
                <w:szCs w:val="14"/>
                <w:lang w:val="en-GB"/>
              </w:rPr>
              <w:t xml:space="preserve">320-Gte01 </w:t>
            </w:r>
          </w:p>
        </w:tc>
      </w:tr>
      <w:tr w:rsidR="003F3692" w:rsidRPr="000C6B3B" w14:paraId="7440B0AB" w14:textId="77777777" w:rsidTr="00E90657">
        <w:trPr>
          <w:cantSplit/>
          <w:trHeight w:val="606"/>
        </w:trPr>
        <w:tc>
          <w:tcPr>
            <w:tcW w:w="710" w:type="dxa"/>
          </w:tcPr>
          <w:p w14:paraId="64CF0A0C" w14:textId="77777777" w:rsidR="003F3692" w:rsidRPr="00B6608C" w:rsidRDefault="003F3692" w:rsidP="00E90657">
            <w:pPr>
              <w:pStyle w:val="Default"/>
              <w:rPr>
                <w:sz w:val="16"/>
                <w:szCs w:val="16"/>
                <w:lang w:val="en-GB"/>
              </w:rPr>
            </w:pPr>
            <w:r w:rsidRPr="00B6608C">
              <w:rPr>
                <w:sz w:val="16"/>
                <w:szCs w:val="16"/>
                <w:lang w:val="en-GB"/>
              </w:rPr>
              <w:t xml:space="preserve">S6.2 </w:t>
            </w:r>
          </w:p>
        </w:tc>
        <w:tc>
          <w:tcPr>
            <w:tcW w:w="3544" w:type="dxa"/>
          </w:tcPr>
          <w:p w14:paraId="75C16BB6" w14:textId="77777777" w:rsidR="003F3692" w:rsidRPr="000C6B3B" w:rsidRDefault="003F3692" w:rsidP="00E90657">
            <w:pPr>
              <w:pStyle w:val="Default"/>
              <w:rPr>
                <w:sz w:val="18"/>
                <w:szCs w:val="18"/>
                <w:lang w:val="en-GB"/>
              </w:rPr>
            </w:pPr>
            <w:r w:rsidRPr="000C6B3B">
              <w:rPr>
                <w:sz w:val="18"/>
                <w:szCs w:val="18"/>
                <w:lang w:val="en-GB"/>
              </w:rPr>
              <w:t xml:space="preserve">Automated SAR information collection </w:t>
            </w:r>
          </w:p>
        </w:tc>
        <w:tc>
          <w:tcPr>
            <w:tcW w:w="1984" w:type="dxa"/>
          </w:tcPr>
          <w:p w14:paraId="184E20E7" w14:textId="77777777" w:rsidR="003F3692" w:rsidRPr="000C6B3B" w:rsidRDefault="003F3692" w:rsidP="00E90657">
            <w:pPr>
              <w:pStyle w:val="Default"/>
              <w:rPr>
                <w:sz w:val="18"/>
                <w:szCs w:val="18"/>
                <w:lang w:val="en-GB"/>
              </w:rPr>
            </w:pPr>
            <w:r w:rsidRPr="000C6B3B">
              <w:rPr>
                <w:sz w:val="18"/>
                <w:szCs w:val="18"/>
                <w:lang w:val="en-GB"/>
              </w:rPr>
              <w:t xml:space="preserve">Effective communication and information sharing </w:t>
            </w:r>
          </w:p>
        </w:tc>
        <w:tc>
          <w:tcPr>
            <w:tcW w:w="1276" w:type="dxa"/>
          </w:tcPr>
          <w:p w14:paraId="0850F418" w14:textId="77777777" w:rsidR="003F3692" w:rsidRPr="000C6B3B" w:rsidRDefault="003F3692" w:rsidP="00E90657">
            <w:pPr>
              <w:pStyle w:val="Default"/>
              <w:rPr>
                <w:sz w:val="18"/>
                <w:szCs w:val="18"/>
                <w:lang w:val="en-GB"/>
              </w:rPr>
            </w:pPr>
            <w:r w:rsidRPr="000C6B3B">
              <w:rPr>
                <w:sz w:val="18"/>
                <w:szCs w:val="18"/>
                <w:lang w:val="en-GB"/>
              </w:rPr>
              <w:t xml:space="preserve">SAR user </w:t>
            </w:r>
          </w:p>
        </w:tc>
        <w:tc>
          <w:tcPr>
            <w:tcW w:w="1417" w:type="dxa"/>
          </w:tcPr>
          <w:p w14:paraId="24B0FCB6" w14:textId="77777777" w:rsidR="003F3692" w:rsidRPr="000C6B3B" w:rsidRDefault="003F3692" w:rsidP="00E90657">
            <w:pPr>
              <w:pStyle w:val="Default"/>
              <w:rPr>
                <w:sz w:val="18"/>
                <w:szCs w:val="18"/>
                <w:lang w:val="en-GB"/>
              </w:rPr>
            </w:pPr>
            <w:r w:rsidRPr="000C6B3B">
              <w:rPr>
                <w:sz w:val="18"/>
                <w:szCs w:val="18"/>
                <w:lang w:val="en-GB"/>
              </w:rPr>
              <w:t>Access to relevant information within the e-nav domain</w:t>
            </w:r>
          </w:p>
        </w:tc>
        <w:tc>
          <w:tcPr>
            <w:tcW w:w="4253" w:type="dxa"/>
          </w:tcPr>
          <w:p w14:paraId="34DB8A3D" w14:textId="77777777" w:rsidR="003F3692" w:rsidRPr="000C6B3B" w:rsidRDefault="003F3692" w:rsidP="00E90657">
            <w:pPr>
              <w:pStyle w:val="Default"/>
              <w:rPr>
                <w:sz w:val="18"/>
                <w:szCs w:val="18"/>
                <w:lang w:val="en-GB"/>
              </w:rPr>
            </w:pPr>
            <w:r w:rsidRPr="000C6B3B">
              <w:rPr>
                <w:sz w:val="18"/>
                <w:szCs w:val="18"/>
                <w:lang w:val="en-GB"/>
              </w:rPr>
              <w:t xml:space="preserve">Failure to mitigate </w:t>
            </w:r>
            <w:del w:id="168" w:author="Alimchandani, Mahesh" w:date="2012-09-12T11:31:00Z">
              <w:r w:rsidRPr="000C6B3B" w:rsidDel="00366CBB">
                <w:rPr>
                  <w:sz w:val="18"/>
                  <w:szCs w:val="18"/>
                  <w:lang w:val="en-GB"/>
                </w:rPr>
                <w:delText>accid</w:delText>
              </w:r>
            </w:del>
            <w:del w:id="169" w:author="Alimchandani, Mahesh" w:date="2012-09-12T11:30:00Z">
              <w:r w:rsidRPr="000C6B3B" w:rsidDel="00366CBB">
                <w:rPr>
                  <w:sz w:val="18"/>
                  <w:szCs w:val="18"/>
                  <w:lang w:val="en-GB"/>
                </w:rPr>
                <w:delText>en</w:delText>
              </w:r>
            </w:del>
            <w:del w:id="170" w:author="Alimchandani, Mahesh" w:date="2012-09-12T11:31:00Z">
              <w:r w:rsidRPr="000C6B3B" w:rsidDel="00366CBB">
                <w:rPr>
                  <w:sz w:val="18"/>
                  <w:szCs w:val="18"/>
                  <w:lang w:val="en-GB"/>
                </w:rPr>
                <w:delText>t</w:delText>
              </w:r>
            </w:del>
            <w:ins w:id="171" w:author="Alimchandani, Mahesh" w:date="2012-09-12T11:34:00Z">
              <w:r w:rsidR="0059685D">
                <w:rPr>
                  <w:sz w:val="18"/>
                  <w:szCs w:val="18"/>
                  <w:lang w:val="en-GB"/>
                </w:rPr>
                <w:t xml:space="preserve"> SAR</w:t>
              </w:r>
            </w:ins>
            <w:r w:rsidRPr="000C6B3B">
              <w:rPr>
                <w:sz w:val="18"/>
                <w:szCs w:val="18"/>
                <w:lang w:val="en-GB"/>
              </w:rPr>
              <w:t xml:space="preserve"> </w:t>
            </w:r>
            <w:ins w:id="172" w:author="Alimchandani, Mahesh" w:date="2012-09-12T11:31:00Z">
              <w:r w:rsidR="00366CBB">
                <w:rPr>
                  <w:sz w:val="18"/>
                  <w:szCs w:val="18"/>
                  <w:lang w:val="en-GB"/>
                </w:rPr>
                <w:t xml:space="preserve">incident </w:t>
              </w:r>
            </w:ins>
            <w:r w:rsidRPr="000C6B3B">
              <w:rPr>
                <w:sz w:val="18"/>
                <w:szCs w:val="18"/>
                <w:lang w:val="en-GB"/>
              </w:rPr>
              <w:t>due to poor situation awareness</w:t>
            </w:r>
            <w:r>
              <w:rPr>
                <w:sz w:val="18"/>
                <w:szCs w:val="18"/>
                <w:lang w:val="en-GB"/>
              </w:rPr>
              <w:t xml:space="preserve"> </w:t>
            </w:r>
            <w:r w:rsidRPr="000C6B3B">
              <w:rPr>
                <w:sz w:val="18"/>
                <w:szCs w:val="18"/>
                <w:lang w:val="en-GB"/>
              </w:rPr>
              <w:t>/</w:t>
            </w:r>
            <w:r>
              <w:rPr>
                <w:sz w:val="18"/>
                <w:szCs w:val="18"/>
                <w:lang w:val="en-GB"/>
              </w:rPr>
              <w:t xml:space="preserve"> </w:t>
            </w:r>
            <w:r w:rsidRPr="000C6B3B">
              <w:rPr>
                <w:sz w:val="18"/>
                <w:szCs w:val="18"/>
                <w:lang w:val="en-GB"/>
              </w:rPr>
              <w:t xml:space="preserve">lack of information. </w:t>
            </w:r>
          </w:p>
        </w:tc>
        <w:tc>
          <w:tcPr>
            <w:tcW w:w="1559" w:type="dxa"/>
          </w:tcPr>
          <w:p w14:paraId="655321DF" w14:textId="77777777" w:rsidR="003F3692" w:rsidRPr="0063588D" w:rsidRDefault="003F3692" w:rsidP="00E90657">
            <w:pPr>
              <w:pStyle w:val="Default"/>
              <w:rPr>
                <w:sz w:val="14"/>
                <w:szCs w:val="14"/>
                <w:lang w:val="en-GB"/>
              </w:rPr>
            </w:pPr>
            <w:r w:rsidRPr="0063588D">
              <w:rPr>
                <w:sz w:val="14"/>
                <w:szCs w:val="14"/>
                <w:lang w:val="en-GB"/>
              </w:rPr>
              <w:t xml:space="preserve">310-Gte01 </w:t>
            </w:r>
          </w:p>
          <w:p w14:paraId="41474E70" w14:textId="77777777" w:rsidR="003F3692" w:rsidRPr="0063588D" w:rsidRDefault="003F3692" w:rsidP="00E90657">
            <w:pPr>
              <w:pStyle w:val="Default"/>
              <w:rPr>
                <w:sz w:val="14"/>
                <w:szCs w:val="14"/>
                <w:lang w:val="en-GB"/>
              </w:rPr>
            </w:pPr>
            <w:r w:rsidRPr="0063588D">
              <w:rPr>
                <w:sz w:val="14"/>
                <w:szCs w:val="14"/>
                <w:lang w:val="en-GB"/>
              </w:rPr>
              <w:t xml:space="preserve">310-Gop01 </w:t>
            </w:r>
          </w:p>
          <w:p w14:paraId="67990423" w14:textId="77777777" w:rsidR="003F3692" w:rsidRPr="0063588D" w:rsidRDefault="003F3692" w:rsidP="00E90657">
            <w:pPr>
              <w:pStyle w:val="Default"/>
              <w:rPr>
                <w:sz w:val="14"/>
                <w:szCs w:val="14"/>
                <w:lang w:val="en-GB"/>
              </w:rPr>
            </w:pPr>
            <w:r w:rsidRPr="0063588D">
              <w:rPr>
                <w:sz w:val="14"/>
                <w:szCs w:val="14"/>
                <w:lang w:val="en-GB"/>
              </w:rPr>
              <w:t xml:space="preserve">310-Gop02 </w:t>
            </w:r>
          </w:p>
        </w:tc>
      </w:tr>
      <w:tr w:rsidR="003F3692" w:rsidRPr="00FD2F60" w14:paraId="37E7E731" w14:textId="77777777" w:rsidTr="00E90657">
        <w:trPr>
          <w:cantSplit/>
          <w:trHeight w:val="606"/>
        </w:trPr>
        <w:tc>
          <w:tcPr>
            <w:tcW w:w="710" w:type="dxa"/>
          </w:tcPr>
          <w:p w14:paraId="70C676EC" w14:textId="77777777" w:rsidR="003F3692" w:rsidRPr="007D4939" w:rsidRDefault="003F3692" w:rsidP="00E90657">
            <w:pPr>
              <w:pStyle w:val="Default"/>
              <w:rPr>
                <w:color w:val="FF0000"/>
                <w:sz w:val="16"/>
                <w:szCs w:val="16"/>
                <w:lang w:val="en-GB"/>
              </w:rPr>
            </w:pPr>
            <w:r w:rsidRPr="007D4939">
              <w:rPr>
                <w:color w:val="FF0000"/>
                <w:sz w:val="16"/>
                <w:szCs w:val="16"/>
                <w:lang w:val="en-GB"/>
              </w:rPr>
              <w:t>S</w:t>
            </w:r>
            <w:r>
              <w:rPr>
                <w:color w:val="FF0000"/>
                <w:sz w:val="16"/>
                <w:szCs w:val="16"/>
                <w:lang w:val="en-GB"/>
              </w:rPr>
              <w:t>6</w:t>
            </w:r>
            <w:r w:rsidRPr="007D4939">
              <w:rPr>
                <w:color w:val="FF0000"/>
                <w:sz w:val="16"/>
                <w:szCs w:val="16"/>
                <w:lang w:val="en-GB"/>
              </w:rPr>
              <w:t>.</w:t>
            </w:r>
            <w:r>
              <w:rPr>
                <w:color w:val="FF0000"/>
                <w:sz w:val="16"/>
                <w:szCs w:val="16"/>
                <w:lang w:val="en-GB"/>
              </w:rPr>
              <w:t>3</w:t>
            </w:r>
            <w:r w:rsidRPr="007D4939">
              <w:rPr>
                <w:color w:val="FF0000"/>
                <w:sz w:val="16"/>
                <w:szCs w:val="16"/>
                <w:lang w:val="en-GB"/>
              </w:rPr>
              <w:t xml:space="preserve"> </w:t>
            </w:r>
          </w:p>
        </w:tc>
        <w:tc>
          <w:tcPr>
            <w:tcW w:w="3544" w:type="dxa"/>
          </w:tcPr>
          <w:p w14:paraId="08CD1DAB" w14:textId="77777777" w:rsidR="003F3692" w:rsidRPr="007D4939" w:rsidRDefault="003F3692" w:rsidP="00E90657">
            <w:pPr>
              <w:pStyle w:val="Default"/>
              <w:rPr>
                <w:color w:val="FF0000"/>
                <w:sz w:val="18"/>
                <w:szCs w:val="18"/>
                <w:lang w:val="en-GB"/>
              </w:rPr>
            </w:pPr>
            <w:r w:rsidRPr="007D4939">
              <w:rPr>
                <w:color w:val="FF0000"/>
                <w:sz w:val="18"/>
                <w:szCs w:val="18"/>
                <w:lang w:val="en-GB"/>
              </w:rPr>
              <w:t>Electronic information to be searcha</w:t>
            </w:r>
            <w:r>
              <w:rPr>
                <w:color w:val="FF0000"/>
                <w:sz w:val="18"/>
                <w:szCs w:val="18"/>
                <w:lang w:val="en-GB"/>
              </w:rPr>
              <w:t>ble to the appropriate SAR user.</w:t>
            </w:r>
          </w:p>
        </w:tc>
        <w:tc>
          <w:tcPr>
            <w:tcW w:w="1984" w:type="dxa"/>
          </w:tcPr>
          <w:p w14:paraId="3FF7EC2F" w14:textId="77777777" w:rsidR="003F3692" w:rsidRPr="007D4939" w:rsidRDefault="003F3692" w:rsidP="00E90657">
            <w:pPr>
              <w:pStyle w:val="Default"/>
              <w:rPr>
                <w:color w:val="FF0000"/>
                <w:sz w:val="18"/>
                <w:szCs w:val="18"/>
                <w:lang w:val="en-GB"/>
              </w:rPr>
            </w:pPr>
            <w:r w:rsidRPr="007D4939">
              <w:rPr>
                <w:color w:val="FF0000"/>
                <w:sz w:val="18"/>
                <w:szCs w:val="18"/>
                <w:lang w:val="en-GB"/>
              </w:rPr>
              <w:t xml:space="preserve">Effective and robust communications </w:t>
            </w:r>
          </w:p>
        </w:tc>
        <w:tc>
          <w:tcPr>
            <w:tcW w:w="1276" w:type="dxa"/>
          </w:tcPr>
          <w:p w14:paraId="252C905B" w14:textId="77777777" w:rsidR="003F3692" w:rsidRPr="007D4939" w:rsidRDefault="003F3692" w:rsidP="00E90657">
            <w:pPr>
              <w:pStyle w:val="Default"/>
              <w:rPr>
                <w:color w:val="FF0000"/>
                <w:sz w:val="18"/>
                <w:szCs w:val="18"/>
                <w:lang w:val="en-GB"/>
              </w:rPr>
            </w:pPr>
            <w:r w:rsidRPr="00FD2F60">
              <w:rPr>
                <w:color w:val="FF0000"/>
                <w:sz w:val="18"/>
                <w:szCs w:val="18"/>
                <w:lang w:val="en-GB"/>
              </w:rPr>
              <w:t>SAR user</w:t>
            </w:r>
          </w:p>
        </w:tc>
        <w:tc>
          <w:tcPr>
            <w:tcW w:w="1417" w:type="dxa"/>
          </w:tcPr>
          <w:p w14:paraId="39AABF43" w14:textId="77777777" w:rsidR="003F3692" w:rsidRPr="007D4939" w:rsidRDefault="003F3692" w:rsidP="00E90657">
            <w:pPr>
              <w:pStyle w:val="Default"/>
              <w:rPr>
                <w:color w:val="FF0000"/>
                <w:sz w:val="18"/>
                <w:szCs w:val="18"/>
                <w:lang w:val="en-GB"/>
              </w:rPr>
            </w:pPr>
            <w:r>
              <w:rPr>
                <w:color w:val="FF0000"/>
                <w:sz w:val="18"/>
                <w:szCs w:val="18"/>
                <w:lang w:val="en-GB"/>
              </w:rPr>
              <w:t xml:space="preserve">Improved access to relevant </w:t>
            </w:r>
            <w:r w:rsidRPr="007D4939">
              <w:rPr>
                <w:color w:val="FF0000"/>
                <w:sz w:val="18"/>
                <w:szCs w:val="18"/>
                <w:lang w:val="en-GB"/>
              </w:rPr>
              <w:t>information</w:t>
            </w:r>
          </w:p>
        </w:tc>
        <w:tc>
          <w:tcPr>
            <w:tcW w:w="4253" w:type="dxa"/>
          </w:tcPr>
          <w:p w14:paraId="66783CC3" w14:textId="77777777" w:rsidR="003F3692" w:rsidRPr="007D4939" w:rsidRDefault="003F3692">
            <w:pPr>
              <w:pStyle w:val="Default"/>
              <w:rPr>
                <w:rFonts w:eastAsia="Calibri" w:cs="Times New Roman"/>
                <w:color w:val="FF0000"/>
                <w:sz w:val="14"/>
                <w:szCs w:val="14"/>
                <w:lang w:val="en-GB"/>
              </w:rPr>
              <w:pPrChange w:id="173" w:author="Alimchandani, Mahesh" w:date="2012-09-12T11:33:00Z">
                <w:pPr>
                  <w:pStyle w:val="Default"/>
                  <w:spacing w:after="200" w:line="276" w:lineRule="auto"/>
                </w:pPr>
              </w:pPrChange>
            </w:pPr>
            <w:r w:rsidRPr="007D4939">
              <w:rPr>
                <w:color w:val="FF0000"/>
                <w:sz w:val="18"/>
                <w:szCs w:val="18"/>
                <w:lang w:val="en-GB"/>
              </w:rPr>
              <w:t xml:space="preserve">Suboptimal performance or </w:t>
            </w:r>
            <w:ins w:id="174" w:author="Alimchandani, Mahesh" w:date="2012-09-12T11:34:00Z">
              <w:r w:rsidR="0059685D">
                <w:rPr>
                  <w:color w:val="FF0000"/>
                  <w:sz w:val="18"/>
                  <w:szCs w:val="18"/>
                  <w:lang w:val="en-GB"/>
                </w:rPr>
                <w:t xml:space="preserve">SAR </w:t>
              </w:r>
            </w:ins>
            <w:ins w:id="175" w:author="Alimchandani, Mahesh" w:date="2012-09-12T11:33:00Z">
              <w:r w:rsidR="0059685D">
                <w:rPr>
                  <w:color w:val="FF0000"/>
                  <w:sz w:val="18"/>
                  <w:szCs w:val="18"/>
                  <w:lang w:val="en-GB"/>
                </w:rPr>
                <w:t>incident</w:t>
              </w:r>
            </w:ins>
            <w:del w:id="176" w:author="Alimchandani, Mahesh" w:date="2012-09-12T11:33:00Z">
              <w:r w:rsidRPr="007D4939" w:rsidDel="0059685D">
                <w:rPr>
                  <w:color w:val="FF0000"/>
                  <w:sz w:val="18"/>
                  <w:szCs w:val="18"/>
                  <w:lang w:val="en-GB"/>
                </w:rPr>
                <w:delText>accident</w:delText>
              </w:r>
            </w:del>
            <w:r w:rsidRPr="007D4939">
              <w:rPr>
                <w:color w:val="FF0000"/>
                <w:sz w:val="18"/>
                <w:szCs w:val="18"/>
                <w:lang w:val="en-GB"/>
              </w:rPr>
              <w:t xml:space="preserve"> due to not applying or providing available information / overburdening.</w:t>
            </w:r>
          </w:p>
        </w:tc>
        <w:tc>
          <w:tcPr>
            <w:tcW w:w="1559" w:type="dxa"/>
          </w:tcPr>
          <w:p w14:paraId="2DBFF35C" w14:textId="77777777" w:rsidR="003F3692" w:rsidRPr="007D4939" w:rsidRDefault="003F3692" w:rsidP="00E90657">
            <w:pPr>
              <w:pStyle w:val="Default"/>
              <w:rPr>
                <w:color w:val="FF0000"/>
                <w:sz w:val="16"/>
                <w:szCs w:val="16"/>
                <w:lang w:val="en-GB"/>
              </w:rPr>
            </w:pPr>
            <w:r w:rsidRPr="007D4939">
              <w:rPr>
                <w:color w:val="FF0000"/>
                <w:sz w:val="14"/>
                <w:szCs w:val="14"/>
                <w:lang w:val="en-GB"/>
              </w:rPr>
              <w:t>310-Gop01</w:t>
            </w:r>
          </w:p>
        </w:tc>
      </w:tr>
      <w:tr w:rsidR="003F3692" w:rsidRPr="00F40BE6" w14:paraId="6BF7D2EC" w14:textId="77777777" w:rsidTr="00E90657">
        <w:trPr>
          <w:cantSplit/>
          <w:trHeight w:val="606"/>
        </w:trPr>
        <w:tc>
          <w:tcPr>
            <w:tcW w:w="710" w:type="dxa"/>
          </w:tcPr>
          <w:p w14:paraId="569D0350" w14:textId="77777777" w:rsidR="003F3692" w:rsidRPr="00F40BE6" w:rsidRDefault="003F3692" w:rsidP="00E90657">
            <w:pPr>
              <w:pStyle w:val="Default"/>
              <w:rPr>
                <w:color w:val="FF0000"/>
                <w:sz w:val="16"/>
                <w:szCs w:val="16"/>
                <w:lang w:val="en-GB"/>
              </w:rPr>
            </w:pPr>
            <w:r w:rsidRPr="00F40BE6">
              <w:rPr>
                <w:color w:val="FF0000"/>
                <w:sz w:val="16"/>
                <w:szCs w:val="16"/>
                <w:lang w:val="en-GB"/>
              </w:rPr>
              <w:t>S</w:t>
            </w:r>
            <w:r>
              <w:rPr>
                <w:color w:val="FF0000"/>
                <w:sz w:val="16"/>
                <w:szCs w:val="16"/>
                <w:lang w:val="en-GB"/>
              </w:rPr>
              <w:t>6</w:t>
            </w:r>
            <w:r w:rsidRPr="00F40BE6">
              <w:rPr>
                <w:color w:val="FF0000"/>
                <w:sz w:val="16"/>
                <w:szCs w:val="16"/>
                <w:lang w:val="en-GB"/>
              </w:rPr>
              <w:t>.</w:t>
            </w:r>
            <w:r>
              <w:rPr>
                <w:color w:val="FF0000"/>
                <w:sz w:val="16"/>
                <w:szCs w:val="16"/>
                <w:lang w:val="en-GB"/>
              </w:rPr>
              <w:t>4</w:t>
            </w:r>
          </w:p>
        </w:tc>
        <w:tc>
          <w:tcPr>
            <w:tcW w:w="3544" w:type="dxa"/>
          </w:tcPr>
          <w:p w14:paraId="6094FCF6" w14:textId="77777777" w:rsidR="003F3692" w:rsidRPr="00F40BE6" w:rsidRDefault="003F3692" w:rsidP="00E90657">
            <w:pPr>
              <w:pStyle w:val="Default"/>
              <w:rPr>
                <w:color w:val="FF0000"/>
                <w:sz w:val="18"/>
                <w:szCs w:val="18"/>
                <w:lang w:val="en-GB"/>
              </w:rPr>
            </w:pPr>
            <w:r w:rsidRPr="00F40BE6">
              <w:rPr>
                <w:color w:val="FF0000"/>
                <w:sz w:val="18"/>
                <w:szCs w:val="18"/>
                <w:lang w:val="en-GB"/>
              </w:rPr>
              <w:t xml:space="preserve">Automated collection of internal ship data for </w:t>
            </w:r>
            <w:ins w:id="177" w:author="Alimchandani, Mahesh" w:date="2012-09-12T11:33:00Z">
              <w:r w:rsidR="0059685D">
                <w:rPr>
                  <w:color w:val="FF0000"/>
                  <w:sz w:val="18"/>
                  <w:szCs w:val="18"/>
                  <w:lang w:val="en-GB"/>
                </w:rPr>
                <w:t xml:space="preserve">SAR incident </w:t>
              </w:r>
            </w:ins>
            <w:r w:rsidRPr="00F40BE6">
              <w:rPr>
                <w:color w:val="FF0000"/>
                <w:sz w:val="18"/>
                <w:szCs w:val="18"/>
                <w:lang w:val="en-GB"/>
              </w:rPr>
              <w:t>reporting.</w:t>
            </w:r>
          </w:p>
        </w:tc>
        <w:tc>
          <w:tcPr>
            <w:tcW w:w="1984" w:type="dxa"/>
          </w:tcPr>
          <w:p w14:paraId="4EB94E98" w14:textId="77777777" w:rsidR="003F3692" w:rsidRPr="00F40BE6" w:rsidRDefault="003F3692" w:rsidP="00E90657">
            <w:pPr>
              <w:pStyle w:val="Default"/>
              <w:rPr>
                <w:color w:val="FF0000"/>
                <w:sz w:val="18"/>
                <w:szCs w:val="18"/>
                <w:lang w:val="en-GB"/>
              </w:rPr>
            </w:pPr>
            <w:r w:rsidRPr="00F40BE6">
              <w:rPr>
                <w:color w:val="FF0000"/>
                <w:sz w:val="18"/>
                <w:szCs w:val="18"/>
                <w:lang w:val="en-GB"/>
              </w:rPr>
              <w:t xml:space="preserve">Standardized and automated reporting, </w:t>
            </w:r>
            <w:r>
              <w:rPr>
                <w:color w:val="FF0000"/>
                <w:sz w:val="18"/>
                <w:szCs w:val="18"/>
                <w:lang w:val="en-GB"/>
              </w:rPr>
              <w:t>r</w:t>
            </w:r>
            <w:r w:rsidRPr="00F40BE6">
              <w:rPr>
                <w:color w:val="FF0000"/>
                <w:sz w:val="18"/>
                <w:szCs w:val="18"/>
                <w:lang w:val="en-GB"/>
              </w:rPr>
              <w:t xml:space="preserve">eliability </w:t>
            </w:r>
          </w:p>
        </w:tc>
        <w:tc>
          <w:tcPr>
            <w:tcW w:w="1276" w:type="dxa"/>
          </w:tcPr>
          <w:p w14:paraId="36090645" w14:textId="77777777" w:rsidR="003F3692" w:rsidRPr="00F40BE6" w:rsidRDefault="003F3692" w:rsidP="00E90657">
            <w:pPr>
              <w:pStyle w:val="Default"/>
              <w:rPr>
                <w:color w:val="FF0000"/>
                <w:sz w:val="18"/>
                <w:szCs w:val="18"/>
                <w:lang w:val="en-GB"/>
              </w:rPr>
            </w:pPr>
            <w:r w:rsidRPr="00FD2F60">
              <w:rPr>
                <w:color w:val="FF0000"/>
                <w:sz w:val="18"/>
                <w:szCs w:val="18"/>
                <w:lang w:val="en-GB"/>
              </w:rPr>
              <w:t>SAR user</w:t>
            </w:r>
          </w:p>
        </w:tc>
        <w:tc>
          <w:tcPr>
            <w:tcW w:w="1417" w:type="dxa"/>
          </w:tcPr>
          <w:p w14:paraId="134251DF" w14:textId="77777777" w:rsidR="003F3692" w:rsidRPr="00F40BE6" w:rsidRDefault="003F3692" w:rsidP="00E90657">
            <w:pPr>
              <w:pStyle w:val="Default"/>
              <w:rPr>
                <w:color w:val="FF0000"/>
                <w:sz w:val="18"/>
                <w:szCs w:val="18"/>
                <w:lang w:val="en-GB"/>
              </w:rPr>
            </w:pPr>
            <w:r>
              <w:rPr>
                <w:color w:val="FF0000"/>
                <w:sz w:val="18"/>
                <w:szCs w:val="18"/>
                <w:lang w:val="en-GB"/>
              </w:rPr>
              <w:t>Improved e</w:t>
            </w:r>
            <w:r w:rsidRPr="00F40BE6">
              <w:rPr>
                <w:color w:val="FF0000"/>
                <w:sz w:val="18"/>
                <w:szCs w:val="18"/>
                <w:lang w:val="en-GB"/>
              </w:rPr>
              <w:t>fficiency</w:t>
            </w:r>
          </w:p>
        </w:tc>
        <w:tc>
          <w:tcPr>
            <w:tcW w:w="4253" w:type="dxa"/>
          </w:tcPr>
          <w:p w14:paraId="724B9274" w14:textId="77777777" w:rsidR="003F3692" w:rsidRPr="00F40BE6" w:rsidRDefault="003F3692">
            <w:pPr>
              <w:pStyle w:val="Default"/>
              <w:rPr>
                <w:rFonts w:eastAsia="Calibri" w:cs="Times New Roman"/>
                <w:color w:val="FF0000"/>
                <w:sz w:val="14"/>
                <w:szCs w:val="14"/>
                <w:lang w:val="en-GB"/>
              </w:rPr>
              <w:pPrChange w:id="178" w:author="Alimchandani, Mahesh" w:date="2012-09-12T11:33:00Z">
                <w:pPr>
                  <w:pStyle w:val="Default"/>
                  <w:spacing w:after="200" w:line="276" w:lineRule="auto"/>
                </w:pPr>
              </w:pPrChange>
            </w:pPr>
            <w:r w:rsidRPr="00F40BE6">
              <w:rPr>
                <w:color w:val="FF0000"/>
                <w:sz w:val="18"/>
                <w:szCs w:val="18"/>
                <w:lang w:val="en-GB"/>
              </w:rPr>
              <w:t xml:space="preserve">Suboptimal performance or </w:t>
            </w:r>
            <w:ins w:id="179" w:author="Alimchandani, Mahesh" w:date="2012-09-12T11:34:00Z">
              <w:r w:rsidR="0059685D">
                <w:rPr>
                  <w:color w:val="FF0000"/>
                  <w:sz w:val="18"/>
                  <w:szCs w:val="18"/>
                  <w:lang w:val="en-GB"/>
                </w:rPr>
                <w:t xml:space="preserve">SAR </w:t>
              </w:r>
            </w:ins>
            <w:ins w:id="180" w:author="Alimchandani, Mahesh" w:date="2012-09-12T11:33:00Z">
              <w:r w:rsidR="0059685D">
                <w:rPr>
                  <w:color w:val="FF0000"/>
                  <w:sz w:val="18"/>
                  <w:szCs w:val="18"/>
                  <w:lang w:val="en-GB"/>
                </w:rPr>
                <w:t>incident</w:t>
              </w:r>
            </w:ins>
            <w:del w:id="181" w:author="Alimchandani, Mahesh" w:date="2012-09-12T11:33:00Z">
              <w:r w:rsidRPr="00F40BE6" w:rsidDel="0059685D">
                <w:rPr>
                  <w:color w:val="FF0000"/>
                  <w:sz w:val="18"/>
                  <w:szCs w:val="18"/>
                  <w:lang w:val="en-GB"/>
                </w:rPr>
                <w:delText>accident</w:delText>
              </w:r>
            </w:del>
            <w:r w:rsidRPr="00F40BE6">
              <w:rPr>
                <w:color w:val="FF0000"/>
                <w:sz w:val="18"/>
                <w:szCs w:val="18"/>
                <w:lang w:val="en-GB"/>
              </w:rPr>
              <w:t xml:space="preserve"> due to distraction / high workload. Lack of automated data network connecting all stakeholders in SAR intervention.</w:t>
            </w:r>
          </w:p>
        </w:tc>
        <w:tc>
          <w:tcPr>
            <w:tcW w:w="1559" w:type="dxa"/>
          </w:tcPr>
          <w:p w14:paraId="583E600E" w14:textId="77777777" w:rsidR="003F3692" w:rsidRPr="00F40BE6" w:rsidRDefault="003F3692" w:rsidP="00E90657">
            <w:pPr>
              <w:pStyle w:val="Default"/>
              <w:rPr>
                <w:color w:val="FF0000"/>
                <w:sz w:val="16"/>
                <w:szCs w:val="16"/>
                <w:lang w:val="en-GB"/>
              </w:rPr>
            </w:pPr>
            <w:r w:rsidRPr="00F40BE6">
              <w:rPr>
                <w:color w:val="FF0000"/>
                <w:sz w:val="14"/>
                <w:szCs w:val="14"/>
                <w:lang w:val="en-GB"/>
              </w:rPr>
              <w:t>320-Gte01</w:t>
            </w:r>
          </w:p>
        </w:tc>
      </w:tr>
    </w:tbl>
    <w:p w14:paraId="1D639FC6" w14:textId="77777777" w:rsidR="003F3692" w:rsidRDefault="003F3692" w:rsidP="003F3692">
      <w:pPr>
        <w:pStyle w:val="NoSpacing"/>
        <w:rPr>
          <w:lang w:val="en-GB"/>
        </w:rPr>
      </w:pPr>
      <w:r>
        <w:rPr>
          <w:lang w:val="en-GB"/>
        </w:rPr>
        <w:t>..</w:t>
      </w:r>
    </w:p>
    <w:p w14:paraId="11F5221C" w14:textId="77777777" w:rsidR="003F3692" w:rsidRDefault="003F3692" w:rsidP="003F3692">
      <w:pPr>
        <w:autoSpaceDE w:val="0"/>
        <w:autoSpaceDN w:val="0"/>
        <w:adjustRightInd w:val="0"/>
        <w:rPr>
          <w:rFonts w:ascii="Arial" w:hAnsi="Arial" w:cs="Arial"/>
          <w:b/>
          <w:sz w:val="24"/>
          <w:szCs w:val="24"/>
        </w:rPr>
      </w:pPr>
    </w:p>
    <w:p w14:paraId="042A41F9" w14:textId="77777777" w:rsidR="003F3692" w:rsidRDefault="003F3692" w:rsidP="003F3692">
      <w:pPr>
        <w:autoSpaceDE w:val="0"/>
        <w:autoSpaceDN w:val="0"/>
        <w:adjustRightInd w:val="0"/>
        <w:rPr>
          <w:rFonts w:ascii="Arial" w:hAnsi="Arial" w:cs="Arial"/>
          <w:b/>
          <w:sz w:val="24"/>
          <w:szCs w:val="24"/>
        </w:rPr>
      </w:pPr>
    </w:p>
    <w:p w14:paraId="6431B0F7" w14:textId="77777777" w:rsidR="003F3692" w:rsidRDefault="003F3692" w:rsidP="003F3692">
      <w:pPr>
        <w:autoSpaceDE w:val="0"/>
        <w:autoSpaceDN w:val="0"/>
        <w:adjustRightInd w:val="0"/>
        <w:rPr>
          <w:rFonts w:ascii="Arial" w:hAnsi="Arial" w:cs="Arial"/>
          <w:b/>
          <w:sz w:val="24"/>
          <w:szCs w:val="24"/>
        </w:rPr>
      </w:pPr>
    </w:p>
    <w:p w14:paraId="615EE6D2" w14:textId="77777777" w:rsidR="003F3692" w:rsidRDefault="003F3692" w:rsidP="003F3692">
      <w:pPr>
        <w:autoSpaceDE w:val="0"/>
        <w:autoSpaceDN w:val="0"/>
        <w:adjustRightInd w:val="0"/>
        <w:rPr>
          <w:rFonts w:ascii="Arial" w:hAnsi="Arial" w:cs="Arial"/>
          <w:b/>
          <w:sz w:val="24"/>
          <w:szCs w:val="24"/>
        </w:rPr>
      </w:pPr>
    </w:p>
    <w:p w14:paraId="10C9E022" w14:textId="77777777" w:rsidR="003F3692" w:rsidRDefault="003F3692" w:rsidP="003F3692">
      <w:pPr>
        <w:autoSpaceDE w:val="0"/>
        <w:autoSpaceDN w:val="0"/>
        <w:adjustRightInd w:val="0"/>
        <w:rPr>
          <w:rFonts w:ascii="Arial" w:hAnsi="Arial" w:cs="Arial"/>
          <w:b/>
          <w:sz w:val="24"/>
          <w:szCs w:val="24"/>
        </w:rPr>
      </w:pPr>
    </w:p>
    <w:p w14:paraId="2BA823A9" w14:textId="77777777" w:rsidR="003F3692" w:rsidRDefault="003F3692" w:rsidP="003F3692">
      <w:pPr>
        <w:autoSpaceDE w:val="0"/>
        <w:autoSpaceDN w:val="0"/>
        <w:adjustRightInd w:val="0"/>
        <w:rPr>
          <w:rFonts w:ascii="Arial" w:hAnsi="Arial" w:cs="Arial"/>
          <w:b/>
          <w:sz w:val="24"/>
          <w:szCs w:val="24"/>
        </w:rPr>
      </w:pPr>
    </w:p>
    <w:p w14:paraId="6C6CE3C8" w14:textId="77777777" w:rsidR="003F3692" w:rsidRDefault="003F3692" w:rsidP="003F3692">
      <w:pPr>
        <w:autoSpaceDE w:val="0"/>
        <w:autoSpaceDN w:val="0"/>
        <w:adjustRightInd w:val="0"/>
        <w:rPr>
          <w:rFonts w:ascii="Arial" w:hAnsi="Arial" w:cs="Arial"/>
          <w:b/>
          <w:sz w:val="24"/>
          <w:szCs w:val="24"/>
        </w:rPr>
      </w:pPr>
    </w:p>
    <w:p w14:paraId="286B643F" w14:textId="77777777" w:rsidR="003F3692" w:rsidRDefault="003F3692" w:rsidP="003F3692">
      <w:pPr>
        <w:autoSpaceDE w:val="0"/>
        <w:autoSpaceDN w:val="0"/>
        <w:adjustRightInd w:val="0"/>
        <w:rPr>
          <w:rFonts w:ascii="Arial" w:hAnsi="Arial" w:cs="Arial"/>
          <w:b/>
          <w:sz w:val="24"/>
          <w:szCs w:val="24"/>
        </w:rPr>
      </w:pPr>
    </w:p>
    <w:tbl>
      <w:tblPr>
        <w:tblStyle w:val="TableGrid"/>
        <w:tblW w:w="14743" w:type="dxa"/>
        <w:tblInd w:w="-369" w:type="dxa"/>
        <w:tblLayout w:type="fixed"/>
        <w:tblCellMar>
          <w:top w:w="85" w:type="dxa"/>
          <w:left w:w="57" w:type="dxa"/>
          <w:bottom w:w="85" w:type="dxa"/>
          <w:right w:w="57" w:type="dxa"/>
        </w:tblCellMar>
        <w:tblLook w:val="04A0" w:firstRow="1" w:lastRow="0" w:firstColumn="1" w:lastColumn="0" w:noHBand="0" w:noVBand="1"/>
      </w:tblPr>
      <w:tblGrid>
        <w:gridCol w:w="710"/>
        <w:gridCol w:w="3544"/>
        <w:gridCol w:w="1984"/>
        <w:gridCol w:w="1276"/>
        <w:gridCol w:w="1417"/>
        <w:gridCol w:w="4253"/>
        <w:gridCol w:w="1559"/>
      </w:tblGrid>
      <w:tr w:rsidR="003F3692" w:rsidRPr="003B1D55" w14:paraId="473A9B1F" w14:textId="77777777" w:rsidTr="00E90657">
        <w:tc>
          <w:tcPr>
            <w:tcW w:w="710" w:type="dxa"/>
            <w:shd w:val="clear" w:color="auto" w:fill="00B050"/>
            <w:vAlign w:val="center"/>
          </w:tcPr>
          <w:p w14:paraId="3AF190A4" w14:textId="77777777" w:rsidR="003F3692" w:rsidRPr="003B1D55" w:rsidRDefault="003F3692" w:rsidP="00E90657">
            <w:pPr>
              <w:pStyle w:val="NoSpacing"/>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color w:val="FFFFFF" w:themeColor="background1"/>
                <w:sz w:val="18"/>
                <w:szCs w:val="18"/>
                <w:lang w:val="en-GB"/>
              </w:rPr>
              <w:t>No.</w:t>
            </w:r>
          </w:p>
        </w:tc>
        <w:tc>
          <w:tcPr>
            <w:tcW w:w="3544" w:type="dxa"/>
            <w:shd w:val="clear" w:color="auto" w:fill="00B050"/>
            <w:vAlign w:val="center"/>
          </w:tcPr>
          <w:p w14:paraId="6046AF8E"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Short description</w:t>
            </w:r>
          </w:p>
        </w:tc>
        <w:tc>
          <w:tcPr>
            <w:tcW w:w="1984" w:type="dxa"/>
            <w:shd w:val="clear" w:color="auto" w:fill="00B050"/>
            <w:vAlign w:val="center"/>
          </w:tcPr>
          <w:p w14:paraId="12C9BB79"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Primary user need</w:t>
            </w:r>
          </w:p>
        </w:tc>
        <w:tc>
          <w:tcPr>
            <w:tcW w:w="1276" w:type="dxa"/>
            <w:shd w:val="clear" w:color="auto" w:fill="00B050"/>
            <w:vAlign w:val="center"/>
          </w:tcPr>
          <w:p w14:paraId="6029BF1C"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User type</w:t>
            </w:r>
          </w:p>
        </w:tc>
        <w:tc>
          <w:tcPr>
            <w:tcW w:w="1417" w:type="dxa"/>
            <w:shd w:val="clear" w:color="auto" w:fill="00B050"/>
            <w:vAlign w:val="center"/>
          </w:tcPr>
          <w:p w14:paraId="3C95912E"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Other user needs</w:t>
            </w:r>
          </w:p>
        </w:tc>
        <w:tc>
          <w:tcPr>
            <w:tcW w:w="4253" w:type="dxa"/>
            <w:shd w:val="clear" w:color="auto" w:fill="00B050"/>
            <w:vAlign w:val="center"/>
          </w:tcPr>
          <w:p w14:paraId="50EF5CCA"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Hazard description</w:t>
            </w:r>
          </w:p>
        </w:tc>
        <w:tc>
          <w:tcPr>
            <w:tcW w:w="1559" w:type="dxa"/>
            <w:shd w:val="clear" w:color="auto" w:fill="00B050"/>
            <w:vAlign w:val="center"/>
          </w:tcPr>
          <w:p w14:paraId="09C78B60"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Origin</w:t>
            </w:r>
          </w:p>
        </w:tc>
      </w:tr>
      <w:tr w:rsidR="003F3692" w:rsidRPr="00B555ED" w14:paraId="7834711E" w14:textId="77777777" w:rsidTr="00E90657">
        <w:trPr>
          <w:cantSplit/>
          <w:trHeight w:val="606"/>
        </w:trPr>
        <w:tc>
          <w:tcPr>
            <w:tcW w:w="710" w:type="dxa"/>
            <w:shd w:val="clear" w:color="auto" w:fill="D9D9D9" w:themeFill="background1" w:themeFillShade="D9"/>
          </w:tcPr>
          <w:p w14:paraId="2E5DC569" w14:textId="77777777" w:rsidR="003F3692" w:rsidRPr="000C6B3B" w:rsidRDefault="003F3692" w:rsidP="00E90657">
            <w:pPr>
              <w:pStyle w:val="NoSpacing"/>
              <w:rPr>
                <w:rFonts w:ascii="Arial" w:hAnsi="Arial" w:cs="Arial"/>
                <w:b/>
                <w:sz w:val="20"/>
                <w:szCs w:val="20"/>
                <w:lang w:val="en-GB"/>
              </w:rPr>
            </w:pPr>
            <w:r w:rsidRPr="000C6B3B">
              <w:rPr>
                <w:rFonts w:ascii="Arial" w:hAnsi="Arial" w:cs="Arial"/>
                <w:b/>
                <w:sz w:val="20"/>
                <w:szCs w:val="20"/>
                <w:lang w:val="en-GB"/>
              </w:rPr>
              <w:t>S7</w:t>
            </w:r>
          </w:p>
        </w:tc>
        <w:tc>
          <w:tcPr>
            <w:tcW w:w="14033" w:type="dxa"/>
            <w:gridSpan w:val="6"/>
            <w:shd w:val="clear" w:color="auto" w:fill="D9D9D9" w:themeFill="background1" w:themeFillShade="D9"/>
          </w:tcPr>
          <w:p w14:paraId="5E6B1C1E" w14:textId="77777777" w:rsidR="003F3692" w:rsidRPr="000C6B3B" w:rsidRDefault="003F3692" w:rsidP="00E90657">
            <w:pPr>
              <w:pStyle w:val="Default"/>
              <w:rPr>
                <w:b/>
                <w:bCs/>
                <w:sz w:val="20"/>
                <w:szCs w:val="20"/>
                <w:lang w:val="en-GB"/>
              </w:rPr>
            </w:pPr>
            <w:r w:rsidRPr="000C6B3B">
              <w:rPr>
                <w:b/>
                <w:bCs/>
                <w:sz w:val="20"/>
                <w:szCs w:val="20"/>
                <w:lang w:val="en-GB"/>
              </w:rPr>
              <w:t xml:space="preserve">Improved reliability, resilience and </w:t>
            </w:r>
          </w:p>
          <w:p w14:paraId="4E2295F8" w14:textId="77777777" w:rsidR="003F3692" w:rsidRPr="000C6B3B" w:rsidRDefault="003F3692" w:rsidP="00E90657">
            <w:pPr>
              <w:pStyle w:val="Default"/>
              <w:rPr>
                <w:b/>
                <w:bCs/>
                <w:sz w:val="20"/>
                <w:szCs w:val="20"/>
                <w:lang w:val="en-GB"/>
              </w:rPr>
            </w:pPr>
            <w:r w:rsidRPr="000C6B3B">
              <w:rPr>
                <w:b/>
                <w:bCs/>
                <w:sz w:val="20"/>
                <w:szCs w:val="20"/>
                <w:lang w:val="en-GB"/>
              </w:rPr>
              <w:t xml:space="preserve">integrity of bridge equipment and </w:t>
            </w:r>
          </w:p>
          <w:p w14:paraId="1FE03A97" w14:textId="77777777" w:rsidR="003F3692" w:rsidRPr="000C6B3B" w:rsidRDefault="003F3692">
            <w:pPr>
              <w:pStyle w:val="Default"/>
              <w:rPr>
                <w:rFonts w:eastAsia="Calibri" w:cs="Times New Roman"/>
                <w:b/>
                <w:sz w:val="20"/>
                <w:szCs w:val="20"/>
                <w:lang w:val="en-GB"/>
              </w:rPr>
              <w:pPrChange w:id="182" w:author="Alimchandani, Mahesh" w:date="2012-09-12T11:36:00Z">
                <w:pPr>
                  <w:pStyle w:val="Default"/>
                  <w:spacing w:after="200" w:line="276" w:lineRule="auto"/>
                </w:pPr>
              </w:pPrChange>
            </w:pPr>
            <w:r w:rsidRPr="000C6B3B">
              <w:rPr>
                <w:b/>
                <w:bCs/>
                <w:sz w:val="20"/>
                <w:szCs w:val="20"/>
                <w:lang w:val="en-GB"/>
              </w:rPr>
              <w:t xml:space="preserve">navigation information </w:t>
            </w:r>
            <w:ins w:id="183" w:author="Alimchandani, Mahesh" w:date="2012-09-12T11:36:00Z">
              <w:r w:rsidR="0034034D">
                <w:rPr>
                  <w:b/>
                  <w:bCs/>
                  <w:sz w:val="20"/>
                  <w:szCs w:val="20"/>
                  <w:lang w:val="en-GB"/>
                </w:rPr>
                <w:t xml:space="preserve">provided to </w:t>
              </w:r>
            </w:ins>
            <w:del w:id="184" w:author="Alimchandani, Mahesh" w:date="2012-09-12T11:35:00Z">
              <w:r w:rsidRPr="000C6B3B" w:rsidDel="0034034D">
                <w:rPr>
                  <w:b/>
                  <w:bCs/>
                  <w:sz w:val="20"/>
                  <w:szCs w:val="20"/>
                  <w:lang w:val="en-GB"/>
                </w:rPr>
                <w:delText xml:space="preserve">for </w:delText>
              </w:r>
            </w:del>
            <w:ins w:id="185" w:author="Alimchandani, Mahesh" w:date="2012-09-12T11:35:00Z">
              <w:r w:rsidR="0034034D" w:rsidRPr="000C6B3B">
                <w:rPr>
                  <w:b/>
                  <w:bCs/>
                  <w:sz w:val="20"/>
                  <w:szCs w:val="20"/>
                  <w:lang w:val="en-GB"/>
                </w:rPr>
                <w:t xml:space="preserve"> </w:t>
              </w:r>
            </w:ins>
            <w:r w:rsidRPr="000C6B3B">
              <w:rPr>
                <w:b/>
                <w:bCs/>
                <w:sz w:val="20"/>
                <w:szCs w:val="20"/>
                <w:lang w:val="en-GB"/>
              </w:rPr>
              <w:t>shore-based users</w:t>
            </w:r>
          </w:p>
        </w:tc>
      </w:tr>
      <w:tr w:rsidR="003F3692" w:rsidRPr="000C6B3B" w14:paraId="616CA85F" w14:textId="77777777" w:rsidTr="00E90657">
        <w:trPr>
          <w:cantSplit/>
          <w:trHeight w:val="606"/>
        </w:trPr>
        <w:tc>
          <w:tcPr>
            <w:tcW w:w="710" w:type="dxa"/>
          </w:tcPr>
          <w:p w14:paraId="0EE489EE" w14:textId="77777777" w:rsidR="003F3692" w:rsidRPr="00B6608C" w:rsidRDefault="003F3692" w:rsidP="00E90657">
            <w:pPr>
              <w:pStyle w:val="Default"/>
              <w:rPr>
                <w:sz w:val="16"/>
                <w:szCs w:val="16"/>
                <w:lang w:val="en-GB"/>
              </w:rPr>
            </w:pPr>
            <w:r w:rsidRPr="00B6608C">
              <w:rPr>
                <w:sz w:val="16"/>
                <w:szCs w:val="16"/>
                <w:lang w:val="en-GB"/>
              </w:rPr>
              <w:t xml:space="preserve">S7.1 </w:t>
            </w:r>
          </w:p>
        </w:tc>
        <w:tc>
          <w:tcPr>
            <w:tcW w:w="3544" w:type="dxa"/>
          </w:tcPr>
          <w:p w14:paraId="708C3704" w14:textId="77777777" w:rsidR="003F3692" w:rsidRPr="000C6B3B" w:rsidRDefault="003F3692" w:rsidP="00E90657">
            <w:pPr>
              <w:pStyle w:val="Default"/>
              <w:rPr>
                <w:sz w:val="18"/>
                <w:szCs w:val="18"/>
                <w:lang w:val="en-GB"/>
              </w:rPr>
            </w:pPr>
            <w:r w:rsidRPr="000C6B3B">
              <w:rPr>
                <w:sz w:val="18"/>
                <w:szCs w:val="18"/>
                <w:lang w:val="en-GB"/>
              </w:rPr>
              <w:t>Shore monitoring of quality</w:t>
            </w:r>
            <w:r>
              <w:rPr>
                <w:sz w:val="18"/>
                <w:szCs w:val="18"/>
                <w:lang w:val="en-GB"/>
              </w:rPr>
              <w:t xml:space="preserve"> </w:t>
            </w:r>
            <w:r w:rsidRPr="000C6B3B">
              <w:rPr>
                <w:sz w:val="18"/>
                <w:szCs w:val="18"/>
                <w:lang w:val="en-GB"/>
              </w:rPr>
              <w:t>/</w:t>
            </w:r>
            <w:r>
              <w:rPr>
                <w:sz w:val="18"/>
                <w:szCs w:val="18"/>
                <w:lang w:val="en-GB"/>
              </w:rPr>
              <w:t xml:space="preserve"> </w:t>
            </w:r>
            <w:r w:rsidRPr="000C6B3B">
              <w:rPr>
                <w:sz w:val="18"/>
                <w:szCs w:val="18"/>
                <w:lang w:val="en-GB"/>
              </w:rPr>
              <w:t xml:space="preserve">integrity of navigation systems, quality of onboard information and effectiveness of communications. </w:t>
            </w:r>
          </w:p>
        </w:tc>
        <w:tc>
          <w:tcPr>
            <w:tcW w:w="1984" w:type="dxa"/>
          </w:tcPr>
          <w:p w14:paraId="4E278033" w14:textId="77777777" w:rsidR="003F3692" w:rsidRPr="000C6B3B" w:rsidRDefault="003F3692" w:rsidP="00E90657">
            <w:pPr>
              <w:pStyle w:val="Default"/>
              <w:rPr>
                <w:sz w:val="18"/>
                <w:szCs w:val="18"/>
                <w:lang w:val="en-GB"/>
              </w:rPr>
            </w:pPr>
            <w:r w:rsidRPr="000C6B3B">
              <w:rPr>
                <w:sz w:val="18"/>
                <w:szCs w:val="18"/>
                <w:lang w:val="en-GB"/>
              </w:rPr>
              <w:t xml:space="preserve">Quality assurance </w:t>
            </w:r>
          </w:p>
        </w:tc>
        <w:tc>
          <w:tcPr>
            <w:tcW w:w="1276" w:type="dxa"/>
          </w:tcPr>
          <w:p w14:paraId="5C6E0628" w14:textId="77777777" w:rsidR="003F3692" w:rsidRPr="000C6B3B" w:rsidRDefault="003F3692" w:rsidP="00E90657">
            <w:pPr>
              <w:pStyle w:val="Default"/>
              <w:rPr>
                <w:sz w:val="18"/>
                <w:szCs w:val="18"/>
                <w:lang w:val="en-GB"/>
              </w:rPr>
            </w:pPr>
            <w:r w:rsidRPr="000C6B3B">
              <w:rPr>
                <w:sz w:val="18"/>
                <w:szCs w:val="18"/>
                <w:lang w:val="en-GB"/>
              </w:rPr>
              <w:t xml:space="preserve">Shore-based </w:t>
            </w:r>
            <w:r w:rsidRPr="006B0D18">
              <w:rPr>
                <w:color w:val="auto"/>
                <w:sz w:val="18"/>
                <w:szCs w:val="18"/>
                <w:lang w:val="en-GB"/>
              </w:rPr>
              <w:t>user</w:t>
            </w:r>
          </w:p>
        </w:tc>
        <w:tc>
          <w:tcPr>
            <w:tcW w:w="1417" w:type="dxa"/>
          </w:tcPr>
          <w:p w14:paraId="03EF2060" w14:textId="77777777" w:rsidR="003F3692" w:rsidRPr="000C6B3B" w:rsidRDefault="003F3692" w:rsidP="00E90657">
            <w:pPr>
              <w:pStyle w:val="Default"/>
              <w:rPr>
                <w:sz w:val="18"/>
                <w:szCs w:val="18"/>
                <w:lang w:val="en-GB"/>
              </w:rPr>
            </w:pPr>
            <w:r w:rsidRPr="000C6B3B">
              <w:rPr>
                <w:sz w:val="18"/>
                <w:szCs w:val="18"/>
                <w:lang w:val="en-GB"/>
              </w:rPr>
              <w:t xml:space="preserve">Improved reliability </w:t>
            </w:r>
          </w:p>
        </w:tc>
        <w:tc>
          <w:tcPr>
            <w:tcW w:w="4253" w:type="dxa"/>
          </w:tcPr>
          <w:p w14:paraId="07B9AF50" w14:textId="77777777" w:rsidR="003F3692" w:rsidRPr="000C6B3B" w:rsidRDefault="003F3692" w:rsidP="00E90657">
            <w:pPr>
              <w:pStyle w:val="Default"/>
              <w:rPr>
                <w:sz w:val="18"/>
                <w:szCs w:val="18"/>
                <w:lang w:val="en-GB"/>
              </w:rPr>
            </w:pPr>
            <w:r w:rsidRPr="000C6B3B">
              <w:rPr>
                <w:sz w:val="18"/>
                <w:szCs w:val="18"/>
                <w:lang w:val="en-GB"/>
              </w:rPr>
              <w:t xml:space="preserve">Suboptimal performance or accident due to navigation or communication equipment failure/poor onboard navigation documentation. </w:t>
            </w:r>
          </w:p>
        </w:tc>
        <w:tc>
          <w:tcPr>
            <w:tcW w:w="1559" w:type="dxa"/>
          </w:tcPr>
          <w:p w14:paraId="79873885" w14:textId="77777777" w:rsidR="003F3692" w:rsidRPr="0063588D" w:rsidRDefault="003F3692" w:rsidP="00E90657">
            <w:pPr>
              <w:pStyle w:val="Default"/>
              <w:rPr>
                <w:sz w:val="14"/>
                <w:szCs w:val="14"/>
                <w:lang w:val="en-GB"/>
              </w:rPr>
            </w:pPr>
            <w:r w:rsidRPr="0063588D">
              <w:rPr>
                <w:sz w:val="14"/>
                <w:szCs w:val="14"/>
                <w:lang w:val="en-GB"/>
              </w:rPr>
              <w:t xml:space="preserve">260-Gte03 </w:t>
            </w:r>
          </w:p>
          <w:p w14:paraId="539049D1" w14:textId="77777777" w:rsidR="003F3692" w:rsidRPr="000C6B3B" w:rsidRDefault="003F3692" w:rsidP="00E90657">
            <w:pPr>
              <w:pStyle w:val="Default"/>
              <w:rPr>
                <w:sz w:val="18"/>
                <w:szCs w:val="18"/>
                <w:lang w:val="en-GB"/>
              </w:rPr>
            </w:pPr>
            <w:r w:rsidRPr="0063588D">
              <w:rPr>
                <w:sz w:val="14"/>
                <w:szCs w:val="14"/>
                <w:lang w:val="en-GB"/>
              </w:rPr>
              <w:t>260-Gte07</w:t>
            </w:r>
            <w:r w:rsidRPr="000C6B3B">
              <w:rPr>
                <w:sz w:val="18"/>
                <w:szCs w:val="18"/>
                <w:lang w:val="en-GB"/>
              </w:rPr>
              <w:t xml:space="preserve"> </w:t>
            </w:r>
          </w:p>
        </w:tc>
      </w:tr>
      <w:tr w:rsidR="003F3692" w:rsidRPr="005E3862" w14:paraId="67EAE6B0" w14:textId="77777777" w:rsidTr="00E90657">
        <w:trPr>
          <w:cantSplit/>
          <w:trHeight w:val="606"/>
        </w:trPr>
        <w:tc>
          <w:tcPr>
            <w:tcW w:w="710" w:type="dxa"/>
          </w:tcPr>
          <w:p w14:paraId="20842F5D" w14:textId="77777777" w:rsidR="003F3692" w:rsidRPr="005E3862" w:rsidRDefault="003F3692" w:rsidP="00E90657">
            <w:pPr>
              <w:pStyle w:val="Default"/>
              <w:rPr>
                <w:color w:val="FF0000"/>
                <w:sz w:val="16"/>
                <w:szCs w:val="16"/>
                <w:lang w:val="en-GB"/>
              </w:rPr>
            </w:pPr>
            <w:r w:rsidRPr="005E3862">
              <w:rPr>
                <w:color w:val="FF0000"/>
                <w:sz w:val="16"/>
                <w:szCs w:val="16"/>
                <w:lang w:val="en-GB"/>
              </w:rPr>
              <w:t>S7.2</w:t>
            </w:r>
          </w:p>
        </w:tc>
        <w:tc>
          <w:tcPr>
            <w:tcW w:w="3544" w:type="dxa"/>
          </w:tcPr>
          <w:p w14:paraId="0A19B704" w14:textId="77777777" w:rsidR="003F3692" w:rsidRPr="005E3862" w:rsidRDefault="003F3692">
            <w:pPr>
              <w:pStyle w:val="Default"/>
              <w:rPr>
                <w:rFonts w:eastAsia="Calibri" w:cs="Times New Roman"/>
                <w:color w:val="FF0000"/>
                <w:sz w:val="18"/>
                <w:szCs w:val="18"/>
                <w:lang w:val="en-GB"/>
              </w:rPr>
              <w:pPrChange w:id="186" w:author="Alimchandani, Mahesh" w:date="2012-09-12T11:39:00Z">
                <w:pPr>
                  <w:pStyle w:val="Default"/>
                  <w:spacing w:after="200" w:line="276" w:lineRule="auto"/>
                </w:pPr>
              </w:pPrChange>
            </w:pPr>
            <w:r w:rsidRPr="005E3862">
              <w:rPr>
                <w:color w:val="FF0000"/>
                <w:sz w:val="18"/>
                <w:szCs w:val="18"/>
                <w:lang w:val="en-GB"/>
              </w:rPr>
              <w:t>Perform</w:t>
            </w:r>
            <w:ins w:id="187" w:author="Alimchandani, Mahesh" w:date="2012-09-12T11:39:00Z">
              <w:r w:rsidR="0034034D">
                <w:rPr>
                  <w:color w:val="FF0000"/>
                  <w:sz w:val="18"/>
                  <w:szCs w:val="18"/>
                  <w:lang w:val="en-GB"/>
                </w:rPr>
                <w:t xml:space="preserve"> system </w:t>
              </w:r>
            </w:ins>
            <w:del w:id="188" w:author="Alimchandani, Mahesh" w:date="2012-09-12T11:39:00Z">
              <w:r w:rsidRPr="005E3862" w:rsidDel="0034034D">
                <w:rPr>
                  <w:color w:val="FF0000"/>
                  <w:sz w:val="18"/>
                  <w:szCs w:val="18"/>
                  <w:lang w:val="en-GB"/>
                </w:rPr>
                <w:delText xml:space="preserve"> information </w:delText>
              </w:r>
            </w:del>
            <w:r w:rsidRPr="005E3862">
              <w:rPr>
                <w:color w:val="FF0000"/>
                <w:sz w:val="18"/>
                <w:szCs w:val="18"/>
                <w:lang w:val="en-GB"/>
              </w:rPr>
              <w:t xml:space="preserve">integrity tests </w:t>
            </w:r>
            <w:del w:id="189" w:author="Alimchandani, Mahesh" w:date="2012-09-12T11:39:00Z">
              <w:r w:rsidRPr="005E3862" w:rsidDel="0034034D">
                <w:rPr>
                  <w:color w:val="FF0000"/>
                  <w:sz w:val="18"/>
                  <w:szCs w:val="18"/>
                  <w:lang w:val="en-GB"/>
                </w:rPr>
                <w:delText xml:space="preserve">based on integration </w:delText>
              </w:r>
            </w:del>
            <w:r w:rsidRPr="005E3862">
              <w:rPr>
                <w:color w:val="FF0000"/>
                <w:sz w:val="18"/>
                <w:szCs w:val="18"/>
                <w:lang w:val="en-GB"/>
              </w:rPr>
              <w:t xml:space="preserve">of </w:t>
            </w:r>
            <w:ins w:id="190" w:author="Alimchandani, Mahesh" w:date="2012-09-12T11:40:00Z">
              <w:r w:rsidR="0034034D">
                <w:rPr>
                  <w:color w:val="FF0000"/>
                  <w:sz w:val="18"/>
                  <w:szCs w:val="18"/>
                  <w:lang w:val="en-GB"/>
                </w:rPr>
                <w:t xml:space="preserve">integrated </w:t>
              </w:r>
            </w:ins>
            <w:r w:rsidRPr="005E3862">
              <w:rPr>
                <w:color w:val="FF0000"/>
                <w:sz w:val="18"/>
                <w:szCs w:val="18"/>
                <w:lang w:val="en-GB"/>
              </w:rPr>
              <w:t>equipment.</w:t>
            </w:r>
          </w:p>
        </w:tc>
        <w:tc>
          <w:tcPr>
            <w:tcW w:w="1984" w:type="dxa"/>
          </w:tcPr>
          <w:p w14:paraId="178EB8B9" w14:textId="77777777" w:rsidR="003F3692" w:rsidRPr="005E3862" w:rsidRDefault="003F3692" w:rsidP="00E90657">
            <w:pPr>
              <w:pStyle w:val="Default"/>
              <w:rPr>
                <w:color w:val="FF0000"/>
                <w:sz w:val="18"/>
                <w:szCs w:val="18"/>
                <w:lang w:val="en-GB"/>
              </w:rPr>
            </w:pPr>
            <w:r w:rsidRPr="005E3862">
              <w:rPr>
                <w:color w:val="FF0000"/>
                <w:sz w:val="18"/>
                <w:szCs w:val="18"/>
                <w:lang w:val="en-GB"/>
              </w:rPr>
              <w:t>Improved reliability,</w:t>
            </w:r>
          </w:p>
          <w:p w14:paraId="59514162" w14:textId="77777777" w:rsidR="003F3692" w:rsidRPr="005E3862" w:rsidRDefault="003F3692" w:rsidP="00E90657">
            <w:pPr>
              <w:pStyle w:val="Default"/>
              <w:rPr>
                <w:color w:val="FF0000"/>
                <w:sz w:val="18"/>
                <w:szCs w:val="18"/>
                <w:lang w:val="en-GB"/>
              </w:rPr>
            </w:pPr>
            <w:r>
              <w:rPr>
                <w:color w:val="FF0000"/>
                <w:sz w:val="18"/>
                <w:szCs w:val="18"/>
                <w:lang w:val="en-GB"/>
              </w:rPr>
              <w:t>a</w:t>
            </w:r>
            <w:r w:rsidRPr="005E3862">
              <w:rPr>
                <w:color w:val="FF0000"/>
                <w:sz w:val="18"/>
                <w:szCs w:val="18"/>
                <w:lang w:val="en-GB"/>
              </w:rPr>
              <w:t>ccess audit</w:t>
            </w:r>
          </w:p>
        </w:tc>
        <w:tc>
          <w:tcPr>
            <w:tcW w:w="1276" w:type="dxa"/>
          </w:tcPr>
          <w:p w14:paraId="1D4644F0" w14:textId="77777777" w:rsidR="003F3692" w:rsidRPr="009158EA" w:rsidRDefault="003F3692" w:rsidP="00E90657">
            <w:pPr>
              <w:pStyle w:val="Default"/>
              <w:rPr>
                <w:color w:val="FF0000"/>
                <w:sz w:val="18"/>
                <w:szCs w:val="18"/>
                <w:lang w:val="en-GB"/>
              </w:rPr>
            </w:pPr>
            <w:r w:rsidRPr="009158EA">
              <w:rPr>
                <w:color w:val="FF0000"/>
                <w:sz w:val="18"/>
                <w:szCs w:val="18"/>
                <w:lang w:val="en-GB"/>
              </w:rPr>
              <w:t>Shore-based user</w:t>
            </w:r>
          </w:p>
        </w:tc>
        <w:tc>
          <w:tcPr>
            <w:tcW w:w="1417" w:type="dxa"/>
          </w:tcPr>
          <w:p w14:paraId="2BCF7A17" w14:textId="77777777" w:rsidR="003F3692" w:rsidRPr="005E3862" w:rsidRDefault="003F3692" w:rsidP="00E90657">
            <w:pPr>
              <w:pStyle w:val="Default"/>
              <w:rPr>
                <w:color w:val="FF0000"/>
                <w:sz w:val="18"/>
                <w:szCs w:val="18"/>
                <w:lang w:val="en-GB"/>
              </w:rPr>
            </w:pPr>
            <w:r>
              <w:rPr>
                <w:color w:val="FF0000"/>
                <w:sz w:val="18"/>
                <w:szCs w:val="18"/>
                <w:lang w:val="en-GB"/>
              </w:rPr>
              <w:t>Improved c</w:t>
            </w:r>
            <w:r w:rsidRPr="005E3862">
              <w:rPr>
                <w:color w:val="FF0000"/>
                <w:sz w:val="18"/>
                <w:szCs w:val="18"/>
                <w:lang w:val="en-GB"/>
              </w:rPr>
              <w:t xml:space="preserve">orrectness, </w:t>
            </w:r>
            <w:r>
              <w:rPr>
                <w:color w:val="FF0000"/>
                <w:sz w:val="18"/>
                <w:szCs w:val="18"/>
                <w:lang w:val="en-GB"/>
              </w:rPr>
              <w:t>a</w:t>
            </w:r>
            <w:r w:rsidRPr="005E3862">
              <w:rPr>
                <w:color w:val="FF0000"/>
                <w:sz w:val="18"/>
                <w:szCs w:val="18"/>
                <w:lang w:val="en-GB"/>
              </w:rPr>
              <w:t>ccuracy</w:t>
            </w:r>
          </w:p>
        </w:tc>
        <w:tc>
          <w:tcPr>
            <w:tcW w:w="4253" w:type="dxa"/>
          </w:tcPr>
          <w:p w14:paraId="518B8218" w14:textId="77777777" w:rsidR="003F3692" w:rsidRPr="003B1D55" w:rsidRDefault="003F3692" w:rsidP="00E90657">
            <w:pPr>
              <w:pStyle w:val="Default"/>
              <w:rPr>
                <w:bCs/>
                <w:color w:val="FF0000"/>
                <w:sz w:val="14"/>
                <w:szCs w:val="14"/>
                <w:lang w:val="en-US"/>
              </w:rPr>
            </w:pPr>
            <w:r w:rsidRPr="005E3862">
              <w:rPr>
                <w:color w:val="FF0000"/>
                <w:sz w:val="18"/>
                <w:szCs w:val="18"/>
                <w:lang w:val="en-GB"/>
              </w:rPr>
              <w:t>Suboptimal performance or accident due to actions taken based on inaccurate / insufficient information.</w:t>
            </w:r>
          </w:p>
        </w:tc>
        <w:tc>
          <w:tcPr>
            <w:tcW w:w="1559" w:type="dxa"/>
          </w:tcPr>
          <w:p w14:paraId="700AC655" w14:textId="77777777" w:rsidR="003F3692" w:rsidRPr="005E3862" w:rsidRDefault="003F3692" w:rsidP="00E90657">
            <w:pPr>
              <w:pStyle w:val="Default"/>
              <w:rPr>
                <w:color w:val="FF0000"/>
                <w:sz w:val="14"/>
                <w:szCs w:val="14"/>
              </w:rPr>
            </w:pPr>
            <w:r w:rsidRPr="005E3862">
              <w:rPr>
                <w:color w:val="FF0000"/>
                <w:sz w:val="14"/>
                <w:szCs w:val="14"/>
              </w:rPr>
              <w:t>260-Gte02</w:t>
            </w:r>
          </w:p>
          <w:p w14:paraId="68678F21" w14:textId="77777777" w:rsidR="003F3692" w:rsidRPr="005E3862" w:rsidRDefault="003F3692" w:rsidP="00E90657">
            <w:pPr>
              <w:pStyle w:val="Default"/>
              <w:rPr>
                <w:color w:val="FF0000"/>
                <w:sz w:val="18"/>
                <w:szCs w:val="18"/>
                <w:lang w:val="en-GB"/>
              </w:rPr>
            </w:pPr>
            <w:r w:rsidRPr="005E3862">
              <w:rPr>
                <w:bCs/>
                <w:color w:val="FF0000"/>
                <w:sz w:val="14"/>
                <w:szCs w:val="14"/>
              </w:rPr>
              <w:t>260-Gte04</w:t>
            </w:r>
          </w:p>
        </w:tc>
      </w:tr>
      <w:tr w:rsidR="003F3692" w:rsidRPr="005E3862" w14:paraId="22F01356" w14:textId="77777777" w:rsidTr="00E90657">
        <w:trPr>
          <w:cantSplit/>
          <w:trHeight w:val="606"/>
        </w:trPr>
        <w:tc>
          <w:tcPr>
            <w:tcW w:w="710" w:type="dxa"/>
          </w:tcPr>
          <w:p w14:paraId="39A0D7E3" w14:textId="77777777" w:rsidR="003F3692" w:rsidRPr="005E3862" w:rsidRDefault="003F3692" w:rsidP="00E90657">
            <w:pPr>
              <w:pStyle w:val="Default"/>
              <w:rPr>
                <w:color w:val="FF0000"/>
                <w:sz w:val="16"/>
                <w:szCs w:val="16"/>
                <w:lang w:val="en-GB"/>
              </w:rPr>
            </w:pPr>
            <w:r w:rsidRPr="005E3862">
              <w:rPr>
                <w:color w:val="FF0000"/>
                <w:sz w:val="16"/>
                <w:szCs w:val="16"/>
                <w:lang w:val="en-GB"/>
              </w:rPr>
              <w:t>S7.</w:t>
            </w:r>
            <w:r>
              <w:rPr>
                <w:color w:val="FF0000"/>
                <w:sz w:val="16"/>
                <w:szCs w:val="16"/>
                <w:lang w:val="en-GB"/>
              </w:rPr>
              <w:t>3</w:t>
            </w:r>
          </w:p>
        </w:tc>
        <w:tc>
          <w:tcPr>
            <w:tcW w:w="3544" w:type="dxa"/>
          </w:tcPr>
          <w:p w14:paraId="6A86F328" w14:textId="77777777" w:rsidR="003F3692" w:rsidRPr="005E3862" w:rsidRDefault="003F3692" w:rsidP="00E90657">
            <w:pPr>
              <w:pStyle w:val="Default"/>
              <w:rPr>
                <w:color w:val="FF0000"/>
                <w:sz w:val="18"/>
                <w:szCs w:val="18"/>
                <w:lang w:val="en-GB"/>
              </w:rPr>
            </w:pPr>
            <w:r w:rsidRPr="00035A58">
              <w:rPr>
                <w:color w:val="FF0000"/>
                <w:sz w:val="18"/>
                <w:szCs w:val="18"/>
                <w:lang w:val="en-GB"/>
              </w:rPr>
              <w:t xml:space="preserve">Improved reliability and resilience of shore-based PNT systems </w:t>
            </w:r>
            <w:r>
              <w:rPr>
                <w:color w:val="FF0000"/>
                <w:sz w:val="18"/>
                <w:szCs w:val="18"/>
                <w:lang w:val="en-GB"/>
              </w:rPr>
              <w:t>to support ship-based PNT systems.</w:t>
            </w:r>
          </w:p>
        </w:tc>
        <w:tc>
          <w:tcPr>
            <w:tcW w:w="1984" w:type="dxa"/>
          </w:tcPr>
          <w:p w14:paraId="562B419D" w14:textId="77777777" w:rsidR="003F3692" w:rsidRPr="005E3862" w:rsidRDefault="003F3692" w:rsidP="00E90657">
            <w:pPr>
              <w:pStyle w:val="Default"/>
              <w:rPr>
                <w:color w:val="FF0000"/>
                <w:sz w:val="18"/>
                <w:szCs w:val="18"/>
                <w:lang w:val="en-GB"/>
              </w:rPr>
            </w:pPr>
            <w:r w:rsidRPr="005E3862">
              <w:rPr>
                <w:color w:val="FF0000"/>
                <w:sz w:val="18"/>
                <w:szCs w:val="18"/>
                <w:lang w:val="en-GB"/>
              </w:rPr>
              <w:t>Improved reliability</w:t>
            </w:r>
            <w:r>
              <w:rPr>
                <w:color w:val="FF0000"/>
                <w:sz w:val="18"/>
                <w:szCs w:val="18"/>
                <w:lang w:val="en-GB"/>
              </w:rPr>
              <w:t xml:space="preserve">, </w:t>
            </w:r>
            <w:r w:rsidRPr="0010235B">
              <w:rPr>
                <w:color w:val="FF0000"/>
                <w:sz w:val="18"/>
                <w:szCs w:val="18"/>
                <w:lang w:val="en-GB"/>
              </w:rPr>
              <w:t xml:space="preserve">Interoperability, </w:t>
            </w:r>
            <w:r>
              <w:rPr>
                <w:color w:val="FF0000"/>
                <w:sz w:val="18"/>
                <w:szCs w:val="18"/>
                <w:lang w:val="en-GB"/>
              </w:rPr>
              <w:t>efficiency,</w:t>
            </w:r>
          </w:p>
        </w:tc>
        <w:tc>
          <w:tcPr>
            <w:tcW w:w="1276" w:type="dxa"/>
          </w:tcPr>
          <w:p w14:paraId="5480F615" w14:textId="77777777" w:rsidR="003F3692" w:rsidRPr="009158EA" w:rsidRDefault="003F3692" w:rsidP="00E90657">
            <w:pPr>
              <w:pStyle w:val="Default"/>
              <w:rPr>
                <w:color w:val="FF0000"/>
                <w:sz w:val="18"/>
                <w:szCs w:val="18"/>
                <w:lang w:val="en-GB"/>
              </w:rPr>
            </w:pPr>
            <w:r w:rsidRPr="009158EA">
              <w:rPr>
                <w:color w:val="FF0000"/>
                <w:sz w:val="18"/>
                <w:szCs w:val="18"/>
                <w:lang w:val="en-GB"/>
              </w:rPr>
              <w:t>Shore-based user</w:t>
            </w:r>
          </w:p>
        </w:tc>
        <w:tc>
          <w:tcPr>
            <w:tcW w:w="1417" w:type="dxa"/>
          </w:tcPr>
          <w:p w14:paraId="726D597E" w14:textId="77777777" w:rsidR="003F3692" w:rsidRPr="005E3862" w:rsidRDefault="003F3692" w:rsidP="00E90657">
            <w:pPr>
              <w:pStyle w:val="Default"/>
              <w:rPr>
                <w:color w:val="FF0000"/>
                <w:sz w:val="18"/>
                <w:szCs w:val="18"/>
                <w:lang w:val="en-GB"/>
              </w:rPr>
            </w:pPr>
            <w:r>
              <w:rPr>
                <w:color w:val="FF0000"/>
                <w:sz w:val="18"/>
                <w:szCs w:val="18"/>
                <w:lang w:val="en-GB"/>
              </w:rPr>
              <w:t>Improved robustness, operability</w:t>
            </w:r>
          </w:p>
        </w:tc>
        <w:tc>
          <w:tcPr>
            <w:tcW w:w="4253" w:type="dxa"/>
          </w:tcPr>
          <w:p w14:paraId="680F3D1E" w14:textId="77777777" w:rsidR="003F3692" w:rsidRPr="004C4A4B" w:rsidRDefault="003F3692" w:rsidP="00E90657">
            <w:pPr>
              <w:pStyle w:val="Default"/>
              <w:rPr>
                <w:bCs/>
                <w:color w:val="FF0000"/>
                <w:sz w:val="14"/>
                <w:szCs w:val="14"/>
                <w:lang w:val="en-US"/>
              </w:rPr>
            </w:pPr>
            <w:r w:rsidRPr="004C4A4B">
              <w:rPr>
                <w:color w:val="FF0000"/>
                <w:sz w:val="18"/>
                <w:szCs w:val="18"/>
                <w:lang w:val="en-GB"/>
              </w:rPr>
              <w:t>Suboptimal performance or accident due to poor information from PNT systems.</w:t>
            </w:r>
          </w:p>
        </w:tc>
        <w:tc>
          <w:tcPr>
            <w:tcW w:w="1559" w:type="dxa"/>
          </w:tcPr>
          <w:p w14:paraId="2BA89BF7" w14:textId="77777777" w:rsidR="003F3692" w:rsidRDefault="003F3692" w:rsidP="00E90657">
            <w:pPr>
              <w:pStyle w:val="Default"/>
              <w:rPr>
                <w:color w:val="FF0000"/>
                <w:sz w:val="14"/>
                <w:szCs w:val="14"/>
                <w:lang w:val="en-GB"/>
              </w:rPr>
            </w:pPr>
            <w:r w:rsidRPr="0063588D">
              <w:rPr>
                <w:color w:val="FF0000"/>
                <w:sz w:val="14"/>
                <w:szCs w:val="14"/>
                <w:lang w:val="en-GB"/>
              </w:rPr>
              <w:t>260-Gte05</w:t>
            </w:r>
          </w:p>
          <w:p w14:paraId="7E741411" w14:textId="77777777" w:rsidR="003F3692" w:rsidRPr="00F007D1" w:rsidRDefault="003F3692" w:rsidP="00E90657">
            <w:pPr>
              <w:pStyle w:val="Default"/>
              <w:rPr>
                <w:color w:val="FF0000"/>
                <w:sz w:val="14"/>
                <w:szCs w:val="14"/>
                <w:lang w:val="en-GB"/>
              </w:rPr>
            </w:pPr>
            <w:r w:rsidRPr="00F007D1">
              <w:rPr>
                <w:color w:val="FF0000"/>
                <w:sz w:val="14"/>
                <w:szCs w:val="14"/>
                <w:lang w:val="en-GB"/>
              </w:rPr>
              <w:t xml:space="preserve">132-Gte01 </w:t>
            </w:r>
          </w:p>
          <w:p w14:paraId="4632B900" w14:textId="77777777" w:rsidR="003F3692" w:rsidRPr="005E3862" w:rsidRDefault="003F3692" w:rsidP="00E90657">
            <w:pPr>
              <w:pStyle w:val="Default"/>
              <w:rPr>
                <w:color w:val="FF0000"/>
                <w:sz w:val="18"/>
                <w:szCs w:val="18"/>
                <w:lang w:val="en-GB"/>
              </w:rPr>
            </w:pPr>
            <w:r w:rsidRPr="0063588D">
              <w:rPr>
                <w:color w:val="FF0000"/>
                <w:sz w:val="14"/>
                <w:szCs w:val="14"/>
                <w:lang w:val="en-GB"/>
              </w:rPr>
              <w:t>132-Gre01</w:t>
            </w:r>
          </w:p>
        </w:tc>
      </w:tr>
      <w:tr w:rsidR="003F3692" w:rsidRPr="00B555ED" w14:paraId="385E473D" w14:textId="77777777" w:rsidTr="00E90657">
        <w:trPr>
          <w:cantSplit/>
          <w:trHeight w:val="436"/>
        </w:trPr>
        <w:tc>
          <w:tcPr>
            <w:tcW w:w="710" w:type="dxa"/>
            <w:shd w:val="clear" w:color="auto" w:fill="D9D9D9" w:themeFill="background1" w:themeFillShade="D9"/>
          </w:tcPr>
          <w:p w14:paraId="6F229804" w14:textId="77777777" w:rsidR="003F3692" w:rsidRPr="000C6B3B" w:rsidRDefault="003F3692" w:rsidP="00E90657">
            <w:pPr>
              <w:pStyle w:val="NoSpacing"/>
              <w:rPr>
                <w:rFonts w:ascii="Arial" w:hAnsi="Arial" w:cs="Arial"/>
                <w:b/>
                <w:sz w:val="20"/>
                <w:szCs w:val="20"/>
                <w:lang w:val="en-GB"/>
              </w:rPr>
            </w:pPr>
            <w:r w:rsidRPr="000C6B3B">
              <w:rPr>
                <w:rFonts w:ascii="Arial" w:hAnsi="Arial" w:cs="Arial"/>
                <w:b/>
                <w:sz w:val="20"/>
                <w:szCs w:val="20"/>
                <w:lang w:val="en-GB"/>
              </w:rPr>
              <w:t>S8</w:t>
            </w:r>
          </w:p>
        </w:tc>
        <w:tc>
          <w:tcPr>
            <w:tcW w:w="14033" w:type="dxa"/>
            <w:gridSpan w:val="6"/>
            <w:shd w:val="clear" w:color="auto" w:fill="D9D9D9" w:themeFill="background1" w:themeFillShade="D9"/>
          </w:tcPr>
          <w:p w14:paraId="1D2EC020" w14:textId="77777777" w:rsidR="003F3692" w:rsidRPr="000C6B3B" w:rsidRDefault="003F3692" w:rsidP="00E90657">
            <w:pPr>
              <w:pStyle w:val="Default"/>
              <w:rPr>
                <w:b/>
                <w:bCs/>
                <w:sz w:val="20"/>
                <w:szCs w:val="20"/>
                <w:lang w:val="en-GB"/>
              </w:rPr>
            </w:pPr>
            <w:r w:rsidRPr="000C6B3B">
              <w:rPr>
                <w:b/>
                <w:bCs/>
                <w:sz w:val="20"/>
                <w:szCs w:val="20"/>
                <w:lang w:val="en-GB"/>
              </w:rPr>
              <w:t xml:space="preserve">Improved and harmonized </w:t>
            </w:r>
          </w:p>
          <w:p w14:paraId="258D4A0B" w14:textId="77777777" w:rsidR="003F3692" w:rsidRPr="000C6B3B" w:rsidRDefault="003F3692" w:rsidP="00E90657">
            <w:pPr>
              <w:pStyle w:val="Default"/>
              <w:rPr>
                <w:b/>
                <w:sz w:val="20"/>
                <w:szCs w:val="20"/>
                <w:lang w:val="en-GB"/>
              </w:rPr>
            </w:pPr>
            <w:r w:rsidRPr="000C6B3B">
              <w:rPr>
                <w:b/>
                <w:bCs/>
                <w:sz w:val="20"/>
                <w:szCs w:val="20"/>
                <w:lang w:val="en-GB"/>
              </w:rPr>
              <w:t>shore-based systems and services</w:t>
            </w:r>
          </w:p>
        </w:tc>
      </w:tr>
      <w:tr w:rsidR="003F3692" w:rsidRPr="000C6B3B" w14:paraId="43CFF5A6" w14:textId="77777777" w:rsidTr="00E90657">
        <w:trPr>
          <w:cantSplit/>
          <w:trHeight w:val="606"/>
        </w:trPr>
        <w:tc>
          <w:tcPr>
            <w:tcW w:w="710" w:type="dxa"/>
          </w:tcPr>
          <w:p w14:paraId="13DFAE54" w14:textId="77777777" w:rsidR="003F3692" w:rsidRPr="00B6608C" w:rsidRDefault="003F3692" w:rsidP="00E90657">
            <w:pPr>
              <w:pStyle w:val="Default"/>
              <w:rPr>
                <w:sz w:val="16"/>
                <w:szCs w:val="16"/>
                <w:lang w:val="en-GB"/>
              </w:rPr>
            </w:pPr>
            <w:r w:rsidRPr="00B6608C">
              <w:rPr>
                <w:sz w:val="16"/>
                <w:szCs w:val="16"/>
                <w:lang w:val="en-GB"/>
              </w:rPr>
              <w:t xml:space="preserve">S8.1 </w:t>
            </w:r>
          </w:p>
        </w:tc>
        <w:tc>
          <w:tcPr>
            <w:tcW w:w="3544" w:type="dxa"/>
          </w:tcPr>
          <w:p w14:paraId="072F84B7" w14:textId="77777777" w:rsidR="003F3692" w:rsidRPr="000C6B3B" w:rsidRDefault="003F3692" w:rsidP="00E90657">
            <w:pPr>
              <w:pStyle w:val="Default"/>
              <w:rPr>
                <w:sz w:val="18"/>
                <w:szCs w:val="18"/>
                <w:lang w:val="en-GB"/>
              </w:rPr>
            </w:pPr>
            <w:r w:rsidRPr="000C6B3B">
              <w:rPr>
                <w:sz w:val="18"/>
                <w:szCs w:val="18"/>
                <w:lang w:val="en-GB"/>
              </w:rPr>
              <w:t xml:space="preserve">Integrated system for improved and harmonized presentation of domain awareness </w:t>
            </w:r>
          </w:p>
        </w:tc>
        <w:tc>
          <w:tcPr>
            <w:tcW w:w="1984" w:type="dxa"/>
          </w:tcPr>
          <w:p w14:paraId="45031CCC" w14:textId="77777777" w:rsidR="003F3692" w:rsidRPr="00531B79" w:rsidRDefault="003F3692" w:rsidP="00E90657">
            <w:pPr>
              <w:pStyle w:val="Default"/>
              <w:rPr>
                <w:strike/>
                <w:sz w:val="18"/>
                <w:szCs w:val="18"/>
                <w:lang w:val="en-GB"/>
              </w:rPr>
            </w:pPr>
            <w:r w:rsidRPr="00531B79">
              <w:rPr>
                <w:strike/>
                <w:sz w:val="18"/>
                <w:szCs w:val="18"/>
                <w:highlight w:val="lightGray"/>
                <w:lang w:val="en-GB"/>
              </w:rPr>
              <w:t>Management of information</w:t>
            </w:r>
            <w:r w:rsidRPr="00531B79">
              <w:rPr>
                <w:strike/>
                <w:sz w:val="18"/>
                <w:szCs w:val="18"/>
                <w:lang w:val="en-GB"/>
              </w:rPr>
              <w:t xml:space="preserve"> </w:t>
            </w:r>
          </w:p>
          <w:p w14:paraId="2374A06B" w14:textId="77777777" w:rsidR="003F3692" w:rsidRPr="00531B79" w:rsidRDefault="003F3692" w:rsidP="00E90657">
            <w:pPr>
              <w:pStyle w:val="Default"/>
              <w:rPr>
                <w:color w:val="FF0000"/>
                <w:sz w:val="18"/>
                <w:szCs w:val="18"/>
                <w:lang w:val="en-GB"/>
              </w:rPr>
            </w:pPr>
            <w:r w:rsidRPr="00412BA1">
              <w:rPr>
                <w:color w:val="FF0000"/>
                <w:sz w:val="18"/>
                <w:szCs w:val="18"/>
                <w:lang w:val="en-GB"/>
              </w:rPr>
              <w:t>Improved visualization of target detection</w:t>
            </w:r>
            <w:r>
              <w:rPr>
                <w:color w:val="FF0000"/>
                <w:sz w:val="18"/>
                <w:szCs w:val="18"/>
                <w:lang w:val="en-GB"/>
              </w:rPr>
              <w:t>,</w:t>
            </w:r>
            <w:r w:rsidRPr="00412BA1">
              <w:rPr>
                <w:color w:val="FF0000"/>
                <w:sz w:val="18"/>
                <w:szCs w:val="18"/>
                <w:lang w:val="en-GB"/>
              </w:rPr>
              <w:t xml:space="preserve"> danger zone</w:t>
            </w:r>
            <w:r>
              <w:rPr>
                <w:color w:val="FF0000"/>
                <w:sz w:val="18"/>
                <w:szCs w:val="18"/>
                <w:lang w:val="en-GB"/>
              </w:rPr>
              <w:t xml:space="preserve"> and</w:t>
            </w:r>
            <w:r w:rsidRPr="00412BA1">
              <w:rPr>
                <w:color w:val="FF0000"/>
                <w:sz w:val="18"/>
                <w:szCs w:val="18"/>
                <w:lang w:val="en-GB"/>
              </w:rPr>
              <w:t xml:space="preserve"> risk</w:t>
            </w:r>
            <w:r>
              <w:rPr>
                <w:color w:val="FF0000"/>
                <w:sz w:val="18"/>
                <w:szCs w:val="18"/>
                <w:lang w:val="en-GB"/>
              </w:rPr>
              <w:t xml:space="preserve"> estimation</w:t>
            </w:r>
            <w:r w:rsidRPr="00412BA1">
              <w:rPr>
                <w:color w:val="FF0000"/>
                <w:sz w:val="18"/>
                <w:szCs w:val="18"/>
                <w:lang w:val="en-GB"/>
              </w:rPr>
              <w:t xml:space="preserve"> level</w:t>
            </w:r>
          </w:p>
        </w:tc>
        <w:tc>
          <w:tcPr>
            <w:tcW w:w="1276" w:type="dxa"/>
          </w:tcPr>
          <w:p w14:paraId="4C3AE856" w14:textId="77777777" w:rsidR="003F3692" w:rsidRPr="000C6B3B" w:rsidRDefault="003F3692" w:rsidP="00E90657">
            <w:pPr>
              <w:pStyle w:val="Default"/>
              <w:rPr>
                <w:sz w:val="18"/>
                <w:szCs w:val="18"/>
                <w:lang w:val="en-GB"/>
              </w:rPr>
            </w:pPr>
            <w:r w:rsidRPr="000C6B3B">
              <w:rPr>
                <w:sz w:val="18"/>
                <w:szCs w:val="18"/>
                <w:lang w:val="en-GB"/>
              </w:rPr>
              <w:t xml:space="preserve">Shore-based </w:t>
            </w:r>
            <w:r w:rsidRPr="006B0D18">
              <w:rPr>
                <w:color w:val="auto"/>
                <w:sz w:val="18"/>
                <w:szCs w:val="18"/>
                <w:lang w:val="en-GB"/>
              </w:rPr>
              <w:t>user</w:t>
            </w:r>
          </w:p>
        </w:tc>
        <w:tc>
          <w:tcPr>
            <w:tcW w:w="1417" w:type="dxa"/>
          </w:tcPr>
          <w:p w14:paraId="0AEFFF51" w14:textId="77777777" w:rsidR="003F3692" w:rsidRPr="00531B79" w:rsidRDefault="003F3692" w:rsidP="00E90657">
            <w:pPr>
              <w:pStyle w:val="Default"/>
              <w:rPr>
                <w:strike/>
                <w:sz w:val="18"/>
                <w:szCs w:val="18"/>
                <w:lang w:val="en-GB"/>
              </w:rPr>
            </w:pPr>
            <w:r w:rsidRPr="00531B79">
              <w:rPr>
                <w:strike/>
                <w:sz w:val="18"/>
                <w:szCs w:val="18"/>
                <w:highlight w:val="lightGray"/>
                <w:lang w:val="en-GB"/>
              </w:rPr>
              <w:t>Improved target detection</w:t>
            </w:r>
          </w:p>
          <w:p w14:paraId="34227243" w14:textId="77777777" w:rsidR="003F3692" w:rsidRPr="00531B79" w:rsidRDefault="003F3692" w:rsidP="00E90657">
            <w:pPr>
              <w:pStyle w:val="Default"/>
              <w:rPr>
                <w:color w:val="FF0000"/>
                <w:sz w:val="18"/>
                <w:szCs w:val="18"/>
                <w:lang w:val="en-GB"/>
              </w:rPr>
            </w:pPr>
            <w:r>
              <w:rPr>
                <w:color w:val="FF0000"/>
                <w:sz w:val="18"/>
                <w:szCs w:val="18"/>
                <w:lang w:val="en-GB"/>
              </w:rPr>
              <w:t xml:space="preserve">Improved </w:t>
            </w:r>
            <w:r w:rsidRPr="00531B79">
              <w:rPr>
                <w:color w:val="FF0000"/>
                <w:sz w:val="18"/>
                <w:szCs w:val="18"/>
                <w:lang w:val="en-GB"/>
              </w:rPr>
              <w:t xml:space="preserve">Management of information </w:t>
            </w:r>
          </w:p>
          <w:p w14:paraId="288631C8" w14:textId="77777777" w:rsidR="003F3692" w:rsidRPr="000C6B3B" w:rsidRDefault="003F3692" w:rsidP="00E90657">
            <w:pPr>
              <w:pStyle w:val="Default"/>
              <w:rPr>
                <w:sz w:val="18"/>
                <w:szCs w:val="18"/>
                <w:lang w:val="en-GB"/>
              </w:rPr>
            </w:pPr>
          </w:p>
        </w:tc>
        <w:tc>
          <w:tcPr>
            <w:tcW w:w="4253" w:type="dxa"/>
          </w:tcPr>
          <w:p w14:paraId="3F309D66" w14:textId="77777777" w:rsidR="003F3692" w:rsidRPr="000C6B3B" w:rsidRDefault="003F3692" w:rsidP="00E90657">
            <w:pPr>
              <w:pStyle w:val="Default"/>
              <w:rPr>
                <w:sz w:val="18"/>
                <w:szCs w:val="18"/>
                <w:lang w:val="en-GB"/>
              </w:rPr>
            </w:pPr>
            <w:r w:rsidRPr="000C6B3B">
              <w:rPr>
                <w:sz w:val="18"/>
                <w:szCs w:val="18"/>
                <w:lang w:val="en-GB"/>
              </w:rPr>
              <w:t>Suboptimal performance or accident caused by poor situation awareness</w:t>
            </w:r>
            <w:r>
              <w:rPr>
                <w:sz w:val="18"/>
                <w:szCs w:val="18"/>
                <w:lang w:val="en-GB"/>
              </w:rPr>
              <w:t xml:space="preserve"> </w:t>
            </w:r>
            <w:r>
              <w:rPr>
                <w:color w:val="FF0000"/>
                <w:sz w:val="18"/>
                <w:szCs w:val="18"/>
                <w:lang w:val="en-GB"/>
              </w:rPr>
              <w:t>or lack of effective indication of collision avoidance manoeuvre.</w:t>
            </w:r>
          </w:p>
        </w:tc>
        <w:tc>
          <w:tcPr>
            <w:tcW w:w="1559" w:type="dxa"/>
          </w:tcPr>
          <w:p w14:paraId="4713206E" w14:textId="77777777" w:rsidR="003F3692" w:rsidRPr="0063588D" w:rsidRDefault="003F3692" w:rsidP="00E90657">
            <w:pPr>
              <w:pStyle w:val="Default"/>
              <w:rPr>
                <w:sz w:val="14"/>
                <w:szCs w:val="14"/>
                <w:lang w:val="en-GB"/>
              </w:rPr>
            </w:pPr>
            <w:r w:rsidRPr="0063588D">
              <w:rPr>
                <w:sz w:val="14"/>
                <w:szCs w:val="14"/>
                <w:lang w:val="en-GB"/>
              </w:rPr>
              <w:t xml:space="preserve">235-Gop01 </w:t>
            </w:r>
          </w:p>
        </w:tc>
      </w:tr>
      <w:tr w:rsidR="003F3692" w:rsidRPr="000C6B3B" w14:paraId="21C766A1" w14:textId="77777777" w:rsidTr="00E90657">
        <w:trPr>
          <w:cantSplit/>
          <w:trHeight w:val="481"/>
        </w:trPr>
        <w:tc>
          <w:tcPr>
            <w:tcW w:w="710" w:type="dxa"/>
          </w:tcPr>
          <w:p w14:paraId="1C0FCB68" w14:textId="77777777" w:rsidR="003F3692" w:rsidRPr="00B6608C" w:rsidRDefault="003F3692" w:rsidP="00E90657">
            <w:pPr>
              <w:pStyle w:val="Default"/>
              <w:rPr>
                <w:sz w:val="16"/>
                <w:szCs w:val="16"/>
                <w:lang w:val="en-GB"/>
              </w:rPr>
            </w:pPr>
            <w:r w:rsidRPr="00B6608C">
              <w:rPr>
                <w:sz w:val="16"/>
                <w:szCs w:val="16"/>
                <w:lang w:val="en-GB"/>
              </w:rPr>
              <w:t xml:space="preserve">S8.2 </w:t>
            </w:r>
          </w:p>
        </w:tc>
        <w:tc>
          <w:tcPr>
            <w:tcW w:w="3544" w:type="dxa"/>
          </w:tcPr>
          <w:p w14:paraId="24FB100D" w14:textId="77777777" w:rsidR="003F3692" w:rsidRPr="000C6B3B" w:rsidRDefault="003F3692" w:rsidP="00E90657">
            <w:pPr>
              <w:pStyle w:val="Default"/>
              <w:rPr>
                <w:sz w:val="18"/>
                <w:szCs w:val="18"/>
                <w:lang w:val="en-GB"/>
              </w:rPr>
            </w:pPr>
            <w:r w:rsidRPr="000C6B3B">
              <w:rPr>
                <w:sz w:val="18"/>
                <w:szCs w:val="18"/>
                <w:lang w:val="en-GB"/>
              </w:rPr>
              <w:t xml:space="preserve">Standardized and unified symbology for relevant shore equipment </w:t>
            </w:r>
          </w:p>
        </w:tc>
        <w:tc>
          <w:tcPr>
            <w:tcW w:w="1984" w:type="dxa"/>
          </w:tcPr>
          <w:p w14:paraId="4EA39033" w14:textId="77777777" w:rsidR="003F3692" w:rsidRPr="000C6B3B" w:rsidRDefault="003F3692" w:rsidP="00E90657">
            <w:pPr>
              <w:pStyle w:val="Default"/>
              <w:rPr>
                <w:sz w:val="18"/>
                <w:szCs w:val="18"/>
                <w:lang w:val="en-GB"/>
              </w:rPr>
            </w:pPr>
            <w:r w:rsidRPr="000C6B3B">
              <w:rPr>
                <w:sz w:val="18"/>
                <w:szCs w:val="18"/>
                <w:lang w:val="en-GB"/>
              </w:rPr>
              <w:t xml:space="preserve">Management of information </w:t>
            </w:r>
          </w:p>
        </w:tc>
        <w:tc>
          <w:tcPr>
            <w:tcW w:w="1276" w:type="dxa"/>
          </w:tcPr>
          <w:p w14:paraId="73DFC752" w14:textId="77777777" w:rsidR="003F3692" w:rsidRPr="000C6B3B" w:rsidRDefault="003F3692" w:rsidP="00E90657">
            <w:pPr>
              <w:pStyle w:val="Default"/>
              <w:rPr>
                <w:sz w:val="18"/>
                <w:szCs w:val="18"/>
                <w:lang w:val="en-GB"/>
              </w:rPr>
            </w:pPr>
            <w:r w:rsidRPr="000C6B3B">
              <w:rPr>
                <w:sz w:val="18"/>
                <w:szCs w:val="18"/>
                <w:lang w:val="en-GB"/>
              </w:rPr>
              <w:t xml:space="preserve">Shore-based </w:t>
            </w:r>
            <w:r w:rsidRPr="006B0D18">
              <w:rPr>
                <w:color w:val="auto"/>
                <w:sz w:val="18"/>
                <w:szCs w:val="18"/>
                <w:lang w:val="en-GB"/>
              </w:rPr>
              <w:t>user</w:t>
            </w:r>
          </w:p>
        </w:tc>
        <w:tc>
          <w:tcPr>
            <w:tcW w:w="1417" w:type="dxa"/>
          </w:tcPr>
          <w:p w14:paraId="6AEE89FA" w14:textId="77777777" w:rsidR="003F3692" w:rsidRPr="00D04D8F" w:rsidRDefault="003F3692" w:rsidP="00E90657">
            <w:pPr>
              <w:pStyle w:val="Default"/>
              <w:rPr>
                <w:color w:val="FF0000"/>
                <w:sz w:val="18"/>
                <w:szCs w:val="18"/>
                <w:lang w:val="en-GB"/>
              </w:rPr>
            </w:pPr>
            <w:r w:rsidRPr="00D04D8F">
              <w:rPr>
                <w:color w:val="FF0000"/>
                <w:sz w:val="18"/>
                <w:szCs w:val="18"/>
                <w:lang w:val="en-GB"/>
              </w:rPr>
              <w:t>Improved usability</w:t>
            </w:r>
          </w:p>
        </w:tc>
        <w:tc>
          <w:tcPr>
            <w:tcW w:w="4253" w:type="dxa"/>
          </w:tcPr>
          <w:p w14:paraId="5C3018F4" w14:textId="77777777" w:rsidR="003F3692" w:rsidRPr="000C6B3B" w:rsidRDefault="003F3692" w:rsidP="00E90657">
            <w:pPr>
              <w:pStyle w:val="Default"/>
              <w:rPr>
                <w:sz w:val="18"/>
                <w:szCs w:val="18"/>
                <w:lang w:val="en-GB"/>
              </w:rPr>
            </w:pPr>
            <w:r w:rsidRPr="000C6B3B">
              <w:rPr>
                <w:sz w:val="18"/>
                <w:szCs w:val="18"/>
                <w:lang w:val="en-GB"/>
              </w:rPr>
              <w:t xml:space="preserve">Suboptimal performance or accident due to equipment symbol misinterpretation. </w:t>
            </w:r>
          </w:p>
        </w:tc>
        <w:tc>
          <w:tcPr>
            <w:tcW w:w="1559" w:type="dxa"/>
          </w:tcPr>
          <w:p w14:paraId="3C3A4074" w14:textId="77777777" w:rsidR="003F3692" w:rsidRPr="0063588D" w:rsidRDefault="003F3692" w:rsidP="00E90657">
            <w:pPr>
              <w:pStyle w:val="Default"/>
              <w:rPr>
                <w:sz w:val="14"/>
                <w:szCs w:val="14"/>
                <w:lang w:val="en-GB"/>
              </w:rPr>
            </w:pPr>
            <w:r w:rsidRPr="0063588D">
              <w:rPr>
                <w:sz w:val="14"/>
                <w:szCs w:val="14"/>
                <w:lang w:val="en-GB"/>
              </w:rPr>
              <w:t xml:space="preserve">235-Gop01 </w:t>
            </w:r>
          </w:p>
        </w:tc>
      </w:tr>
      <w:tr w:rsidR="003F3692" w:rsidRPr="00B555ED" w14:paraId="1AE2BF74" w14:textId="77777777" w:rsidTr="00E90657">
        <w:trPr>
          <w:cantSplit/>
          <w:trHeight w:val="393"/>
        </w:trPr>
        <w:tc>
          <w:tcPr>
            <w:tcW w:w="710" w:type="dxa"/>
            <w:shd w:val="clear" w:color="auto" w:fill="D9D9D9" w:themeFill="background1" w:themeFillShade="D9"/>
          </w:tcPr>
          <w:p w14:paraId="79B8E2B6" w14:textId="77777777" w:rsidR="003F3692" w:rsidRPr="000C6B3B" w:rsidRDefault="003F3692" w:rsidP="00E90657">
            <w:pPr>
              <w:pStyle w:val="NoSpacing"/>
              <w:rPr>
                <w:rFonts w:ascii="Arial" w:hAnsi="Arial" w:cs="Arial"/>
                <w:b/>
                <w:sz w:val="20"/>
                <w:szCs w:val="20"/>
                <w:lang w:val="en-GB"/>
              </w:rPr>
            </w:pPr>
            <w:r w:rsidRPr="000C6B3B">
              <w:rPr>
                <w:rFonts w:ascii="Arial" w:hAnsi="Arial" w:cs="Arial"/>
                <w:b/>
                <w:sz w:val="20"/>
                <w:szCs w:val="20"/>
                <w:lang w:val="en-GB"/>
              </w:rPr>
              <w:lastRenderedPageBreak/>
              <w:t>S9</w:t>
            </w:r>
          </w:p>
        </w:tc>
        <w:tc>
          <w:tcPr>
            <w:tcW w:w="14033" w:type="dxa"/>
            <w:gridSpan w:val="6"/>
            <w:shd w:val="clear" w:color="auto" w:fill="D9D9D9" w:themeFill="background1" w:themeFillShade="D9"/>
          </w:tcPr>
          <w:p w14:paraId="44DE511C" w14:textId="77777777" w:rsidR="003F3692" w:rsidRPr="000C6B3B" w:rsidRDefault="003F3692" w:rsidP="00E90657">
            <w:pPr>
              <w:pStyle w:val="Default"/>
              <w:rPr>
                <w:b/>
                <w:bCs/>
                <w:sz w:val="20"/>
                <w:szCs w:val="20"/>
                <w:lang w:val="en-GB"/>
              </w:rPr>
            </w:pPr>
            <w:r w:rsidRPr="000C6B3B">
              <w:rPr>
                <w:b/>
                <w:bCs/>
                <w:sz w:val="20"/>
                <w:szCs w:val="20"/>
                <w:lang w:val="en-GB"/>
              </w:rPr>
              <w:t xml:space="preserve">Improved communication of </w:t>
            </w:r>
          </w:p>
          <w:p w14:paraId="1FDA75B7" w14:textId="77777777" w:rsidR="003F3692" w:rsidRPr="000C6B3B" w:rsidRDefault="003F3692" w:rsidP="00E90657">
            <w:pPr>
              <w:pStyle w:val="Default"/>
              <w:rPr>
                <w:b/>
                <w:sz w:val="20"/>
                <w:szCs w:val="20"/>
                <w:lang w:val="en-GB"/>
              </w:rPr>
            </w:pPr>
            <w:r w:rsidRPr="000C6B3B">
              <w:rPr>
                <w:b/>
                <w:bCs/>
                <w:sz w:val="20"/>
                <w:szCs w:val="20"/>
                <w:lang w:val="en-GB"/>
              </w:rPr>
              <w:t>VTS service portfolio</w:t>
            </w:r>
          </w:p>
        </w:tc>
      </w:tr>
      <w:tr w:rsidR="003F3692" w:rsidRPr="000C6B3B" w14:paraId="01D06A8F" w14:textId="77777777" w:rsidTr="00E90657">
        <w:trPr>
          <w:cantSplit/>
          <w:trHeight w:val="459"/>
        </w:trPr>
        <w:tc>
          <w:tcPr>
            <w:tcW w:w="710" w:type="dxa"/>
          </w:tcPr>
          <w:p w14:paraId="07D7940B" w14:textId="77777777" w:rsidR="003F3692" w:rsidRPr="00B6608C" w:rsidRDefault="003F3692" w:rsidP="00E90657">
            <w:pPr>
              <w:pStyle w:val="Default"/>
              <w:rPr>
                <w:sz w:val="16"/>
                <w:szCs w:val="16"/>
                <w:lang w:val="en-GB"/>
              </w:rPr>
            </w:pPr>
            <w:r w:rsidRPr="00B6608C">
              <w:rPr>
                <w:sz w:val="16"/>
                <w:szCs w:val="16"/>
                <w:lang w:val="en-GB"/>
              </w:rPr>
              <w:t xml:space="preserve">S9.1 </w:t>
            </w:r>
          </w:p>
        </w:tc>
        <w:tc>
          <w:tcPr>
            <w:tcW w:w="3544" w:type="dxa"/>
          </w:tcPr>
          <w:p w14:paraId="745727BC" w14:textId="77777777" w:rsidR="003F3692" w:rsidRPr="000C6B3B" w:rsidRDefault="003F3692" w:rsidP="00E90657">
            <w:pPr>
              <w:pStyle w:val="Default"/>
              <w:rPr>
                <w:sz w:val="18"/>
                <w:szCs w:val="18"/>
                <w:lang w:val="en-GB"/>
              </w:rPr>
            </w:pPr>
            <w:r w:rsidRPr="000C6B3B">
              <w:rPr>
                <w:sz w:val="18"/>
                <w:szCs w:val="18"/>
                <w:lang w:val="en-GB"/>
              </w:rPr>
              <w:t xml:space="preserve">Improved communication of VTS service portfolio </w:t>
            </w:r>
          </w:p>
        </w:tc>
        <w:tc>
          <w:tcPr>
            <w:tcW w:w="1984" w:type="dxa"/>
          </w:tcPr>
          <w:p w14:paraId="4E9C4AE9" w14:textId="77777777" w:rsidR="003F3692" w:rsidRPr="000C6B3B" w:rsidRDefault="003F3692" w:rsidP="00E90657">
            <w:pPr>
              <w:pStyle w:val="Default"/>
              <w:rPr>
                <w:sz w:val="18"/>
                <w:szCs w:val="18"/>
                <w:lang w:val="en-GB"/>
              </w:rPr>
            </w:pPr>
            <w:r w:rsidRPr="000C6B3B">
              <w:rPr>
                <w:sz w:val="18"/>
                <w:szCs w:val="18"/>
                <w:lang w:val="en-GB"/>
              </w:rPr>
              <w:t xml:space="preserve">Provision of information to vessels </w:t>
            </w:r>
          </w:p>
        </w:tc>
        <w:tc>
          <w:tcPr>
            <w:tcW w:w="1276" w:type="dxa"/>
          </w:tcPr>
          <w:p w14:paraId="5CF2B0F9" w14:textId="77777777" w:rsidR="003F3692" w:rsidRPr="000C6B3B" w:rsidRDefault="003F3692" w:rsidP="00E90657">
            <w:pPr>
              <w:pStyle w:val="Default"/>
              <w:rPr>
                <w:sz w:val="18"/>
                <w:szCs w:val="18"/>
                <w:lang w:val="en-GB"/>
              </w:rPr>
            </w:pPr>
            <w:r w:rsidRPr="000C6B3B">
              <w:rPr>
                <w:sz w:val="18"/>
                <w:szCs w:val="18"/>
                <w:lang w:val="en-GB"/>
              </w:rPr>
              <w:t xml:space="preserve">Shore-based </w:t>
            </w:r>
            <w:r w:rsidRPr="006B0D18">
              <w:rPr>
                <w:color w:val="auto"/>
                <w:sz w:val="18"/>
                <w:szCs w:val="18"/>
                <w:lang w:val="en-GB"/>
              </w:rPr>
              <w:t>user</w:t>
            </w:r>
          </w:p>
        </w:tc>
        <w:tc>
          <w:tcPr>
            <w:tcW w:w="1417" w:type="dxa"/>
          </w:tcPr>
          <w:p w14:paraId="657C229C" w14:textId="77777777" w:rsidR="003F3692" w:rsidRPr="00057F65" w:rsidRDefault="003F3692" w:rsidP="00E90657">
            <w:pPr>
              <w:pStyle w:val="Default"/>
              <w:rPr>
                <w:color w:val="FF0000"/>
                <w:sz w:val="18"/>
                <w:szCs w:val="18"/>
                <w:lang w:val="en-GB"/>
              </w:rPr>
            </w:pPr>
            <w:r w:rsidRPr="00057F65">
              <w:rPr>
                <w:color w:val="FF0000"/>
                <w:sz w:val="18"/>
                <w:szCs w:val="18"/>
                <w:lang w:val="en-GB"/>
              </w:rPr>
              <w:t xml:space="preserve">Improved completeness </w:t>
            </w:r>
            <w:r>
              <w:rPr>
                <w:color w:val="FF0000"/>
                <w:sz w:val="18"/>
                <w:szCs w:val="18"/>
                <w:lang w:val="en-GB"/>
              </w:rPr>
              <w:t>of information</w:t>
            </w:r>
          </w:p>
        </w:tc>
        <w:tc>
          <w:tcPr>
            <w:tcW w:w="4253" w:type="dxa"/>
          </w:tcPr>
          <w:p w14:paraId="6648B8ED" w14:textId="77777777" w:rsidR="003F3692" w:rsidRPr="000C6B3B" w:rsidRDefault="003F3692" w:rsidP="00E90657">
            <w:pPr>
              <w:pStyle w:val="Default"/>
              <w:rPr>
                <w:sz w:val="18"/>
                <w:szCs w:val="18"/>
                <w:lang w:val="en-GB"/>
              </w:rPr>
            </w:pPr>
            <w:r w:rsidRPr="000C6B3B">
              <w:rPr>
                <w:sz w:val="18"/>
                <w:szCs w:val="18"/>
                <w:lang w:val="en-GB"/>
              </w:rPr>
              <w:t xml:space="preserve">Suboptimal performance or accident due to not applying available information. </w:t>
            </w:r>
          </w:p>
        </w:tc>
        <w:tc>
          <w:tcPr>
            <w:tcW w:w="1559" w:type="dxa"/>
          </w:tcPr>
          <w:p w14:paraId="0EEB386A" w14:textId="77777777" w:rsidR="003F3692" w:rsidRPr="0063588D" w:rsidRDefault="003F3692" w:rsidP="00E90657">
            <w:pPr>
              <w:pStyle w:val="Default"/>
              <w:rPr>
                <w:sz w:val="14"/>
                <w:szCs w:val="14"/>
                <w:lang w:val="en-GB"/>
              </w:rPr>
            </w:pPr>
            <w:r w:rsidRPr="0063588D">
              <w:rPr>
                <w:sz w:val="14"/>
                <w:szCs w:val="14"/>
                <w:lang w:val="en-GB"/>
              </w:rPr>
              <w:t xml:space="preserve">260-Gtr02 </w:t>
            </w:r>
          </w:p>
          <w:p w14:paraId="70DFE597" w14:textId="77777777" w:rsidR="003F3692" w:rsidRPr="0063588D" w:rsidRDefault="003F3692" w:rsidP="00E90657">
            <w:pPr>
              <w:pStyle w:val="Default"/>
              <w:rPr>
                <w:color w:val="FF0000"/>
                <w:sz w:val="14"/>
                <w:szCs w:val="14"/>
                <w:lang w:val="en-GB"/>
              </w:rPr>
            </w:pPr>
            <w:r w:rsidRPr="0063588D">
              <w:rPr>
                <w:color w:val="FF0000"/>
                <w:sz w:val="14"/>
                <w:szCs w:val="14"/>
                <w:lang w:val="en-GB"/>
              </w:rPr>
              <w:t>260-Gtr01</w:t>
            </w:r>
          </w:p>
          <w:p w14:paraId="5877BCB4" w14:textId="77777777" w:rsidR="003F3692" w:rsidRPr="0063588D" w:rsidRDefault="003F3692" w:rsidP="00E90657">
            <w:pPr>
              <w:pStyle w:val="Default"/>
              <w:rPr>
                <w:color w:val="FF0000"/>
                <w:sz w:val="14"/>
                <w:szCs w:val="14"/>
                <w:lang w:val="en-GB"/>
              </w:rPr>
            </w:pPr>
            <w:r w:rsidRPr="0063588D">
              <w:rPr>
                <w:color w:val="FF0000"/>
                <w:sz w:val="14"/>
                <w:szCs w:val="14"/>
                <w:lang w:val="en-GB"/>
              </w:rPr>
              <w:t>260-Gte04</w:t>
            </w:r>
          </w:p>
          <w:p w14:paraId="048F2022" w14:textId="77777777" w:rsidR="003F3692" w:rsidRPr="000C6B3B" w:rsidRDefault="003F3692" w:rsidP="00E90657">
            <w:pPr>
              <w:pStyle w:val="Default"/>
              <w:rPr>
                <w:sz w:val="16"/>
                <w:szCs w:val="16"/>
                <w:lang w:val="en-GB"/>
              </w:rPr>
            </w:pPr>
            <w:r w:rsidRPr="0063588D">
              <w:rPr>
                <w:color w:val="FF0000"/>
                <w:sz w:val="14"/>
                <w:szCs w:val="14"/>
                <w:lang w:val="en-GB"/>
              </w:rPr>
              <w:t>235-Gte01</w:t>
            </w:r>
          </w:p>
        </w:tc>
      </w:tr>
    </w:tbl>
    <w:p w14:paraId="339497E3" w14:textId="77777777" w:rsidR="003F3692" w:rsidRDefault="003F3692" w:rsidP="003F3692">
      <w:r>
        <w:t>..</w:t>
      </w:r>
    </w:p>
    <w:p w14:paraId="6693B230" w14:textId="77777777" w:rsidR="003F3692" w:rsidRDefault="003F3692" w:rsidP="003F3692">
      <w:pPr>
        <w:autoSpaceDE w:val="0"/>
        <w:autoSpaceDN w:val="0"/>
        <w:adjustRightInd w:val="0"/>
        <w:rPr>
          <w:rFonts w:ascii="Arial" w:hAnsi="Arial" w:cs="Arial"/>
          <w:b/>
          <w:sz w:val="24"/>
          <w:szCs w:val="24"/>
        </w:rPr>
      </w:pPr>
    </w:p>
    <w:tbl>
      <w:tblPr>
        <w:tblStyle w:val="TableGrid"/>
        <w:tblW w:w="14743" w:type="dxa"/>
        <w:tblInd w:w="-369" w:type="dxa"/>
        <w:tblLayout w:type="fixed"/>
        <w:tblCellMar>
          <w:top w:w="85" w:type="dxa"/>
          <w:left w:w="57" w:type="dxa"/>
          <w:bottom w:w="85" w:type="dxa"/>
          <w:right w:w="57" w:type="dxa"/>
        </w:tblCellMar>
        <w:tblLook w:val="04A0" w:firstRow="1" w:lastRow="0" w:firstColumn="1" w:lastColumn="0" w:noHBand="0" w:noVBand="1"/>
      </w:tblPr>
      <w:tblGrid>
        <w:gridCol w:w="710"/>
        <w:gridCol w:w="3544"/>
        <w:gridCol w:w="1984"/>
        <w:gridCol w:w="1276"/>
        <w:gridCol w:w="1417"/>
        <w:gridCol w:w="4253"/>
        <w:gridCol w:w="1559"/>
      </w:tblGrid>
      <w:tr w:rsidR="003F3692" w:rsidRPr="003B1D55" w14:paraId="494A0ADC" w14:textId="77777777" w:rsidTr="00E90657">
        <w:tc>
          <w:tcPr>
            <w:tcW w:w="710" w:type="dxa"/>
            <w:shd w:val="clear" w:color="auto" w:fill="00B050"/>
            <w:vAlign w:val="center"/>
          </w:tcPr>
          <w:p w14:paraId="4B27BA4C" w14:textId="77777777" w:rsidR="003F3692" w:rsidRPr="003B1D55" w:rsidRDefault="003F3692" w:rsidP="00E90657">
            <w:pPr>
              <w:pStyle w:val="NoSpacing"/>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color w:val="FFFFFF" w:themeColor="background1"/>
                <w:sz w:val="18"/>
                <w:szCs w:val="18"/>
                <w:lang w:val="en-GB"/>
              </w:rPr>
              <w:t>No.</w:t>
            </w:r>
          </w:p>
        </w:tc>
        <w:tc>
          <w:tcPr>
            <w:tcW w:w="3544" w:type="dxa"/>
            <w:shd w:val="clear" w:color="auto" w:fill="00B050"/>
            <w:vAlign w:val="center"/>
          </w:tcPr>
          <w:p w14:paraId="4E22CDCD"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Short description</w:t>
            </w:r>
          </w:p>
        </w:tc>
        <w:tc>
          <w:tcPr>
            <w:tcW w:w="1984" w:type="dxa"/>
            <w:shd w:val="clear" w:color="auto" w:fill="00B050"/>
            <w:vAlign w:val="center"/>
          </w:tcPr>
          <w:p w14:paraId="283E034C"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Primary user need</w:t>
            </w:r>
          </w:p>
        </w:tc>
        <w:tc>
          <w:tcPr>
            <w:tcW w:w="1276" w:type="dxa"/>
            <w:shd w:val="clear" w:color="auto" w:fill="00B050"/>
            <w:vAlign w:val="center"/>
          </w:tcPr>
          <w:p w14:paraId="6E113B92"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User type</w:t>
            </w:r>
          </w:p>
        </w:tc>
        <w:tc>
          <w:tcPr>
            <w:tcW w:w="1417" w:type="dxa"/>
            <w:shd w:val="clear" w:color="auto" w:fill="00B050"/>
            <w:vAlign w:val="center"/>
          </w:tcPr>
          <w:p w14:paraId="26273C63"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Other user needs</w:t>
            </w:r>
          </w:p>
        </w:tc>
        <w:tc>
          <w:tcPr>
            <w:tcW w:w="4253" w:type="dxa"/>
            <w:shd w:val="clear" w:color="auto" w:fill="00B050"/>
            <w:vAlign w:val="center"/>
          </w:tcPr>
          <w:p w14:paraId="4A446E9E"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Hazard description</w:t>
            </w:r>
          </w:p>
        </w:tc>
        <w:tc>
          <w:tcPr>
            <w:tcW w:w="1559" w:type="dxa"/>
            <w:shd w:val="clear" w:color="auto" w:fill="00B050"/>
            <w:vAlign w:val="center"/>
          </w:tcPr>
          <w:p w14:paraId="3E547645"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Origin</w:t>
            </w:r>
          </w:p>
        </w:tc>
      </w:tr>
      <w:tr w:rsidR="003F3692" w:rsidRPr="00B555ED" w14:paraId="6CDC6453" w14:textId="77777777" w:rsidTr="00E90657">
        <w:trPr>
          <w:cantSplit/>
          <w:trHeight w:val="391"/>
        </w:trPr>
        <w:tc>
          <w:tcPr>
            <w:tcW w:w="710" w:type="dxa"/>
            <w:shd w:val="clear" w:color="auto" w:fill="D9D9D9" w:themeFill="background1" w:themeFillShade="D9"/>
          </w:tcPr>
          <w:p w14:paraId="388F72F0" w14:textId="77777777" w:rsidR="003F3692" w:rsidRPr="00580BED" w:rsidRDefault="003F3692" w:rsidP="00E90657">
            <w:pPr>
              <w:pStyle w:val="NoSpacing"/>
              <w:rPr>
                <w:rFonts w:ascii="Arial" w:hAnsi="Arial" w:cs="Arial"/>
                <w:b/>
                <w:color w:val="FF0000"/>
                <w:sz w:val="20"/>
                <w:szCs w:val="20"/>
                <w:lang w:val="en-GB"/>
              </w:rPr>
            </w:pPr>
            <w:r w:rsidRPr="00580BED">
              <w:rPr>
                <w:rFonts w:ascii="Arial" w:hAnsi="Arial" w:cs="Arial"/>
                <w:b/>
                <w:color w:val="FF0000"/>
                <w:sz w:val="20"/>
                <w:szCs w:val="20"/>
                <w:lang w:val="en-GB"/>
              </w:rPr>
              <w:t>S</w:t>
            </w:r>
            <w:r>
              <w:rPr>
                <w:rFonts w:ascii="Arial" w:hAnsi="Arial" w:cs="Arial"/>
                <w:b/>
                <w:color w:val="FF0000"/>
                <w:sz w:val="20"/>
                <w:szCs w:val="20"/>
                <w:lang w:val="en-GB"/>
              </w:rPr>
              <w:t>10</w:t>
            </w:r>
          </w:p>
        </w:tc>
        <w:tc>
          <w:tcPr>
            <w:tcW w:w="14033" w:type="dxa"/>
            <w:gridSpan w:val="6"/>
            <w:shd w:val="clear" w:color="auto" w:fill="D9D9D9" w:themeFill="background1" w:themeFillShade="D9"/>
          </w:tcPr>
          <w:p w14:paraId="723932EE" w14:textId="77777777" w:rsidR="003F3692" w:rsidRPr="00580BED" w:rsidRDefault="003F3692" w:rsidP="00E90657">
            <w:pPr>
              <w:pStyle w:val="Default"/>
              <w:rPr>
                <w:b/>
                <w:bCs/>
                <w:color w:val="FF0000"/>
                <w:sz w:val="20"/>
                <w:szCs w:val="20"/>
                <w:lang w:val="en-GB"/>
              </w:rPr>
            </w:pPr>
            <w:r w:rsidRPr="00580BED">
              <w:rPr>
                <w:b/>
                <w:bCs/>
                <w:color w:val="FF0000"/>
                <w:sz w:val="20"/>
                <w:szCs w:val="20"/>
                <w:lang w:val="en-GB"/>
              </w:rPr>
              <w:t xml:space="preserve">Improved, harmonized and </w:t>
            </w:r>
          </w:p>
          <w:p w14:paraId="1763DB2F" w14:textId="77777777" w:rsidR="003F3692" w:rsidRPr="00580BED" w:rsidRDefault="003F3692" w:rsidP="00E90657">
            <w:pPr>
              <w:pStyle w:val="Default"/>
              <w:rPr>
                <w:b/>
                <w:color w:val="FF0000"/>
                <w:sz w:val="20"/>
                <w:szCs w:val="20"/>
                <w:lang w:val="en-GB"/>
              </w:rPr>
            </w:pPr>
            <w:r w:rsidRPr="00580BED">
              <w:rPr>
                <w:b/>
                <w:bCs/>
                <w:color w:val="FF0000"/>
                <w:sz w:val="20"/>
                <w:szCs w:val="20"/>
                <w:lang w:val="en-GB"/>
              </w:rPr>
              <w:t xml:space="preserve">user-friendly shore-based design </w:t>
            </w:r>
          </w:p>
        </w:tc>
      </w:tr>
      <w:tr w:rsidR="003F3692" w:rsidRPr="00580BED" w14:paraId="3388C4D2" w14:textId="77777777" w:rsidTr="00E90657">
        <w:trPr>
          <w:cantSplit/>
          <w:trHeight w:val="606"/>
        </w:trPr>
        <w:tc>
          <w:tcPr>
            <w:tcW w:w="710" w:type="dxa"/>
          </w:tcPr>
          <w:p w14:paraId="5E01C494" w14:textId="77777777" w:rsidR="003F3692" w:rsidRPr="00580BED" w:rsidRDefault="003F3692" w:rsidP="00E90657">
            <w:pPr>
              <w:pStyle w:val="Default"/>
              <w:rPr>
                <w:color w:val="FF0000"/>
                <w:sz w:val="16"/>
                <w:szCs w:val="16"/>
                <w:lang w:val="en-GB"/>
              </w:rPr>
            </w:pPr>
            <w:r w:rsidRPr="00580BED">
              <w:rPr>
                <w:color w:val="FF0000"/>
                <w:sz w:val="16"/>
                <w:szCs w:val="16"/>
                <w:lang w:val="en-GB"/>
              </w:rPr>
              <w:t>S</w:t>
            </w:r>
            <w:r>
              <w:rPr>
                <w:color w:val="FF0000"/>
                <w:sz w:val="16"/>
                <w:szCs w:val="16"/>
                <w:lang w:val="en-GB"/>
              </w:rPr>
              <w:t>10</w:t>
            </w:r>
            <w:r w:rsidRPr="00580BED">
              <w:rPr>
                <w:color w:val="FF0000"/>
                <w:sz w:val="16"/>
                <w:szCs w:val="16"/>
                <w:lang w:val="en-GB"/>
              </w:rPr>
              <w:t>.1</w:t>
            </w:r>
          </w:p>
        </w:tc>
        <w:tc>
          <w:tcPr>
            <w:tcW w:w="3544" w:type="dxa"/>
          </w:tcPr>
          <w:p w14:paraId="04DF487F" w14:textId="77777777" w:rsidR="003F3692" w:rsidRPr="00580BED" w:rsidRDefault="003F3692">
            <w:pPr>
              <w:pStyle w:val="Default"/>
              <w:rPr>
                <w:rFonts w:eastAsia="Calibri" w:cs="Times New Roman"/>
                <w:color w:val="FF0000"/>
                <w:sz w:val="18"/>
                <w:szCs w:val="18"/>
                <w:lang w:val="en-GB"/>
              </w:rPr>
              <w:pPrChange w:id="191" w:author="Alimchandani, Mahesh" w:date="2012-09-12T11:45:00Z">
                <w:pPr>
                  <w:pStyle w:val="Default"/>
                  <w:spacing w:after="200" w:line="276" w:lineRule="auto"/>
                </w:pPr>
              </w:pPrChange>
            </w:pPr>
            <w:r w:rsidRPr="00580BED">
              <w:rPr>
                <w:color w:val="FF0000"/>
                <w:sz w:val="18"/>
                <w:szCs w:val="18"/>
                <w:lang w:val="en-GB"/>
              </w:rPr>
              <w:t xml:space="preserve">Standardized </w:t>
            </w:r>
            <w:del w:id="192" w:author="Alimchandani, Mahesh" w:date="2012-09-12T11:45:00Z">
              <w:r w:rsidRPr="00580BED" w:rsidDel="00CB34E5">
                <w:rPr>
                  <w:color w:val="FF0000"/>
                  <w:sz w:val="18"/>
                  <w:szCs w:val="18"/>
                  <w:lang w:val="en-GB"/>
                </w:rPr>
                <w:delText>digital familiarization</w:delText>
              </w:r>
            </w:del>
            <w:ins w:id="193" w:author="Alimchandani, Mahesh" w:date="2012-09-12T11:45:00Z">
              <w:r w:rsidR="00CB34E5">
                <w:rPr>
                  <w:color w:val="FF0000"/>
                  <w:sz w:val="18"/>
                  <w:szCs w:val="18"/>
                  <w:lang w:val="en-GB"/>
                </w:rPr>
                <w:t>reference material for relevant equipment to be provided in electronic format.</w:t>
              </w:r>
            </w:ins>
            <w:del w:id="194" w:author="Alimchandani, Mahesh" w:date="2012-09-12T11:45:00Z">
              <w:r w:rsidRPr="00580BED" w:rsidDel="00CB34E5">
                <w:rPr>
                  <w:color w:val="FF0000"/>
                  <w:sz w:val="18"/>
                  <w:szCs w:val="18"/>
                  <w:lang w:val="en-GB"/>
                </w:rPr>
                <w:delText xml:space="preserve"> material for relevant equipment</w:delText>
              </w:r>
            </w:del>
            <w:r w:rsidRPr="00580BED">
              <w:rPr>
                <w:color w:val="FF0000"/>
                <w:sz w:val="18"/>
                <w:szCs w:val="18"/>
                <w:lang w:val="en-GB"/>
              </w:rPr>
              <w:t>.</w:t>
            </w:r>
          </w:p>
        </w:tc>
        <w:tc>
          <w:tcPr>
            <w:tcW w:w="1984" w:type="dxa"/>
          </w:tcPr>
          <w:p w14:paraId="04ECE4BE" w14:textId="77777777" w:rsidR="003F3692" w:rsidRPr="00580BED" w:rsidRDefault="003F3692" w:rsidP="00E90657">
            <w:pPr>
              <w:pStyle w:val="Default"/>
              <w:rPr>
                <w:color w:val="FF0000"/>
                <w:sz w:val="18"/>
                <w:szCs w:val="18"/>
                <w:lang w:val="en-GB"/>
              </w:rPr>
            </w:pPr>
            <w:r w:rsidRPr="00580BED">
              <w:rPr>
                <w:color w:val="FF0000"/>
                <w:sz w:val="18"/>
                <w:szCs w:val="18"/>
                <w:lang w:val="en-GB"/>
              </w:rPr>
              <w:t xml:space="preserve">Familiarization requirements </w:t>
            </w:r>
          </w:p>
        </w:tc>
        <w:tc>
          <w:tcPr>
            <w:tcW w:w="1276" w:type="dxa"/>
          </w:tcPr>
          <w:p w14:paraId="0F0FEDC5" w14:textId="77777777" w:rsidR="003F3692" w:rsidRPr="00580BED" w:rsidRDefault="003F3692" w:rsidP="00E90657">
            <w:pPr>
              <w:pStyle w:val="Default"/>
              <w:rPr>
                <w:color w:val="FF0000"/>
                <w:sz w:val="18"/>
                <w:szCs w:val="18"/>
                <w:lang w:val="en-GB"/>
              </w:rPr>
            </w:pPr>
            <w:r w:rsidRPr="00580BED">
              <w:rPr>
                <w:color w:val="FF0000"/>
                <w:sz w:val="18"/>
                <w:szCs w:val="18"/>
                <w:lang w:val="en-GB"/>
              </w:rPr>
              <w:t>Shore-based user</w:t>
            </w:r>
          </w:p>
        </w:tc>
        <w:tc>
          <w:tcPr>
            <w:tcW w:w="1417" w:type="dxa"/>
          </w:tcPr>
          <w:p w14:paraId="71216080" w14:textId="77777777" w:rsidR="003F3692" w:rsidRPr="00580BED" w:rsidRDefault="003F3692" w:rsidP="00E90657">
            <w:pPr>
              <w:pStyle w:val="Default"/>
              <w:rPr>
                <w:color w:val="FF0000"/>
                <w:sz w:val="18"/>
                <w:szCs w:val="18"/>
                <w:lang w:val="en-GB"/>
              </w:rPr>
            </w:pPr>
            <w:r w:rsidRPr="00580BED">
              <w:rPr>
                <w:color w:val="FF0000"/>
                <w:sz w:val="18"/>
                <w:szCs w:val="18"/>
                <w:lang w:val="en-GB"/>
              </w:rPr>
              <w:t xml:space="preserve">Standard interface </w:t>
            </w:r>
          </w:p>
        </w:tc>
        <w:tc>
          <w:tcPr>
            <w:tcW w:w="4253" w:type="dxa"/>
          </w:tcPr>
          <w:p w14:paraId="288008B6" w14:textId="77777777" w:rsidR="003F3692" w:rsidRPr="00580BED" w:rsidRDefault="003F3692" w:rsidP="00E90657">
            <w:pPr>
              <w:pStyle w:val="Default"/>
              <w:rPr>
                <w:color w:val="FF0000"/>
                <w:sz w:val="18"/>
                <w:szCs w:val="18"/>
                <w:lang w:val="en-GB"/>
              </w:rPr>
            </w:pPr>
            <w:r w:rsidRPr="00580BED">
              <w:rPr>
                <w:color w:val="FF0000"/>
                <w:sz w:val="18"/>
                <w:szCs w:val="18"/>
                <w:lang w:val="en-GB"/>
              </w:rPr>
              <w:t xml:space="preserve">Suboptimal performance or accident due to lack of familiarity with shore-based equipment. </w:t>
            </w:r>
          </w:p>
        </w:tc>
        <w:tc>
          <w:tcPr>
            <w:tcW w:w="1559" w:type="dxa"/>
          </w:tcPr>
          <w:p w14:paraId="52DAEB7C" w14:textId="77777777" w:rsidR="003F3692" w:rsidRPr="00580BED" w:rsidRDefault="003F3692" w:rsidP="00E90657">
            <w:pPr>
              <w:pStyle w:val="Default"/>
              <w:rPr>
                <w:color w:val="FF0000"/>
                <w:sz w:val="14"/>
                <w:szCs w:val="14"/>
                <w:lang w:val="en-GB"/>
              </w:rPr>
            </w:pPr>
            <w:r w:rsidRPr="00580BED">
              <w:rPr>
                <w:color w:val="FF0000"/>
                <w:sz w:val="14"/>
                <w:szCs w:val="14"/>
                <w:lang w:val="en-GB"/>
              </w:rPr>
              <w:t>250-Gtr02</w:t>
            </w:r>
          </w:p>
        </w:tc>
      </w:tr>
      <w:tr w:rsidR="003F3692" w:rsidRPr="00580BED" w14:paraId="5866CB0E" w14:textId="77777777" w:rsidTr="00E90657">
        <w:trPr>
          <w:cantSplit/>
          <w:trHeight w:val="606"/>
        </w:trPr>
        <w:tc>
          <w:tcPr>
            <w:tcW w:w="710" w:type="dxa"/>
          </w:tcPr>
          <w:p w14:paraId="20F37ECA" w14:textId="77777777" w:rsidR="003F3692" w:rsidRPr="00580BED" w:rsidRDefault="003F3692" w:rsidP="00E90657">
            <w:pPr>
              <w:pStyle w:val="Default"/>
              <w:rPr>
                <w:color w:val="FF0000"/>
                <w:sz w:val="16"/>
                <w:szCs w:val="16"/>
                <w:lang w:val="en-GB"/>
              </w:rPr>
            </w:pPr>
            <w:r w:rsidRPr="00580BED">
              <w:rPr>
                <w:color w:val="FF0000"/>
                <w:sz w:val="16"/>
                <w:szCs w:val="16"/>
                <w:lang w:val="en-GB"/>
              </w:rPr>
              <w:t>S</w:t>
            </w:r>
            <w:r>
              <w:rPr>
                <w:color w:val="FF0000"/>
                <w:sz w:val="16"/>
                <w:szCs w:val="16"/>
                <w:lang w:val="en-GB"/>
              </w:rPr>
              <w:t>10</w:t>
            </w:r>
            <w:r w:rsidRPr="00580BED">
              <w:rPr>
                <w:color w:val="FF0000"/>
                <w:sz w:val="16"/>
                <w:szCs w:val="16"/>
                <w:lang w:val="en-GB"/>
              </w:rPr>
              <w:t xml:space="preserve">.2 </w:t>
            </w:r>
          </w:p>
        </w:tc>
        <w:tc>
          <w:tcPr>
            <w:tcW w:w="3544" w:type="dxa"/>
          </w:tcPr>
          <w:p w14:paraId="3853BE56" w14:textId="77777777" w:rsidR="003F3692" w:rsidRPr="00580BED" w:rsidRDefault="003F3692" w:rsidP="00E90657">
            <w:pPr>
              <w:pStyle w:val="Default"/>
              <w:rPr>
                <w:color w:val="FF0000"/>
                <w:sz w:val="18"/>
                <w:szCs w:val="18"/>
                <w:lang w:val="en-GB"/>
              </w:rPr>
            </w:pPr>
            <w:r w:rsidRPr="00580BED">
              <w:rPr>
                <w:color w:val="FF0000"/>
                <w:sz w:val="18"/>
                <w:szCs w:val="18"/>
                <w:lang w:val="en-GB"/>
              </w:rPr>
              <w:t>Information accuracy / reliability indication functionality for relevant equipment.</w:t>
            </w:r>
          </w:p>
        </w:tc>
        <w:tc>
          <w:tcPr>
            <w:tcW w:w="1984" w:type="dxa"/>
          </w:tcPr>
          <w:p w14:paraId="7FB9B07F" w14:textId="77777777" w:rsidR="003F3692" w:rsidRPr="00580BED" w:rsidRDefault="003F3692" w:rsidP="00E90657">
            <w:pPr>
              <w:pStyle w:val="Default"/>
              <w:rPr>
                <w:color w:val="FF0000"/>
                <w:sz w:val="18"/>
                <w:szCs w:val="18"/>
                <w:lang w:val="en-GB"/>
              </w:rPr>
            </w:pPr>
            <w:r w:rsidRPr="00580BED">
              <w:rPr>
                <w:color w:val="FF0000"/>
                <w:sz w:val="18"/>
                <w:szCs w:val="18"/>
                <w:lang w:val="en-GB"/>
              </w:rPr>
              <w:t xml:space="preserve">Indication of reliability </w:t>
            </w:r>
          </w:p>
        </w:tc>
        <w:tc>
          <w:tcPr>
            <w:tcW w:w="1276" w:type="dxa"/>
          </w:tcPr>
          <w:p w14:paraId="11B4EE60" w14:textId="77777777" w:rsidR="003F3692" w:rsidRPr="009158EA" w:rsidRDefault="003F3692" w:rsidP="00E90657">
            <w:pPr>
              <w:pStyle w:val="Default"/>
              <w:rPr>
                <w:color w:val="FF0000"/>
                <w:sz w:val="18"/>
                <w:szCs w:val="18"/>
                <w:lang w:val="en-GB"/>
              </w:rPr>
            </w:pPr>
            <w:r w:rsidRPr="00580BED">
              <w:rPr>
                <w:color w:val="FF0000"/>
                <w:sz w:val="18"/>
                <w:szCs w:val="18"/>
                <w:lang w:val="en-GB"/>
              </w:rPr>
              <w:t>Shore-based user</w:t>
            </w:r>
          </w:p>
        </w:tc>
        <w:tc>
          <w:tcPr>
            <w:tcW w:w="1417" w:type="dxa"/>
          </w:tcPr>
          <w:p w14:paraId="6529A4A0" w14:textId="77777777" w:rsidR="003F3692" w:rsidRPr="00580BED" w:rsidRDefault="003F3692" w:rsidP="00E90657">
            <w:pPr>
              <w:pStyle w:val="Default"/>
              <w:rPr>
                <w:color w:val="FF0000"/>
                <w:sz w:val="18"/>
                <w:szCs w:val="18"/>
                <w:lang w:val="en-GB"/>
              </w:rPr>
            </w:pPr>
            <w:r w:rsidRPr="00580BED">
              <w:rPr>
                <w:color w:val="FF0000"/>
                <w:sz w:val="18"/>
                <w:szCs w:val="18"/>
                <w:lang w:val="en-GB"/>
              </w:rPr>
              <w:t>Fault tolerance</w:t>
            </w:r>
            <w:r>
              <w:rPr>
                <w:color w:val="FF0000"/>
                <w:sz w:val="18"/>
                <w:szCs w:val="18"/>
                <w:lang w:val="en-GB"/>
              </w:rPr>
              <w:t>, completeness</w:t>
            </w:r>
          </w:p>
        </w:tc>
        <w:tc>
          <w:tcPr>
            <w:tcW w:w="4253" w:type="dxa"/>
          </w:tcPr>
          <w:p w14:paraId="099D8078" w14:textId="77777777" w:rsidR="003F3692" w:rsidRPr="00580BED" w:rsidRDefault="003F3692" w:rsidP="00E90657">
            <w:pPr>
              <w:pStyle w:val="Default"/>
              <w:rPr>
                <w:color w:val="FF0000"/>
                <w:sz w:val="18"/>
                <w:szCs w:val="18"/>
                <w:lang w:val="en-GB"/>
              </w:rPr>
            </w:pPr>
            <w:r w:rsidRPr="00580BED">
              <w:rPr>
                <w:color w:val="FF0000"/>
                <w:sz w:val="18"/>
                <w:szCs w:val="18"/>
                <w:lang w:val="en-GB"/>
              </w:rPr>
              <w:t xml:space="preserve">Suboptimal performance or accident due to actions taken based on inaccurate / insufficient information. </w:t>
            </w:r>
          </w:p>
        </w:tc>
        <w:tc>
          <w:tcPr>
            <w:tcW w:w="1559" w:type="dxa"/>
          </w:tcPr>
          <w:p w14:paraId="7A56361C" w14:textId="77777777" w:rsidR="003F3692" w:rsidRPr="00580BED" w:rsidRDefault="003F3692" w:rsidP="00E90657">
            <w:pPr>
              <w:pStyle w:val="Default"/>
              <w:rPr>
                <w:color w:val="FF0000"/>
                <w:sz w:val="14"/>
                <w:szCs w:val="14"/>
                <w:lang w:val="en-GB"/>
              </w:rPr>
            </w:pPr>
            <w:r w:rsidRPr="00580BED">
              <w:rPr>
                <w:color w:val="FF0000"/>
                <w:sz w:val="14"/>
                <w:szCs w:val="14"/>
                <w:lang w:val="en-GB"/>
              </w:rPr>
              <w:t xml:space="preserve">211-Gre01 </w:t>
            </w:r>
          </w:p>
        </w:tc>
      </w:tr>
      <w:tr w:rsidR="003F3692" w:rsidRPr="00580BED" w14:paraId="34C1F683" w14:textId="77777777" w:rsidTr="00E90657">
        <w:trPr>
          <w:cantSplit/>
          <w:trHeight w:val="606"/>
        </w:trPr>
        <w:tc>
          <w:tcPr>
            <w:tcW w:w="710" w:type="dxa"/>
          </w:tcPr>
          <w:p w14:paraId="7A88ADBA" w14:textId="77777777" w:rsidR="003F3692" w:rsidRPr="00580BED" w:rsidRDefault="003F3692" w:rsidP="00E90657">
            <w:pPr>
              <w:pStyle w:val="Default"/>
              <w:rPr>
                <w:color w:val="FF0000"/>
                <w:sz w:val="16"/>
                <w:szCs w:val="16"/>
                <w:lang w:val="en-GB"/>
              </w:rPr>
            </w:pPr>
            <w:r w:rsidRPr="00580BED">
              <w:rPr>
                <w:color w:val="FF0000"/>
                <w:sz w:val="16"/>
                <w:szCs w:val="16"/>
                <w:lang w:val="en-GB"/>
              </w:rPr>
              <w:t xml:space="preserve">S10.3 </w:t>
            </w:r>
          </w:p>
        </w:tc>
        <w:tc>
          <w:tcPr>
            <w:tcW w:w="3544" w:type="dxa"/>
          </w:tcPr>
          <w:p w14:paraId="687DAA02" w14:textId="77777777" w:rsidR="003F3692" w:rsidRPr="00580BED" w:rsidRDefault="003F3692" w:rsidP="00E90657">
            <w:pPr>
              <w:pStyle w:val="Default"/>
              <w:rPr>
                <w:color w:val="FF0000"/>
                <w:sz w:val="18"/>
                <w:szCs w:val="18"/>
                <w:lang w:val="en-GB"/>
              </w:rPr>
            </w:pPr>
            <w:r w:rsidRPr="00580BED">
              <w:rPr>
                <w:color w:val="FF0000"/>
                <w:sz w:val="18"/>
                <w:szCs w:val="18"/>
                <w:lang w:val="en-GB"/>
              </w:rPr>
              <w:t>Graphical or numerical presentation of levels of reliability together with the provided information.</w:t>
            </w:r>
          </w:p>
        </w:tc>
        <w:tc>
          <w:tcPr>
            <w:tcW w:w="1984" w:type="dxa"/>
          </w:tcPr>
          <w:p w14:paraId="37F00F3B" w14:textId="77777777" w:rsidR="003F3692" w:rsidRPr="00957BAC" w:rsidRDefault="003F3692" w:rsidP="00E90657">
            <w:pPr>
              <w:pStyle w:val="Default"/>
              <w:rPr>
                <w:color w:val="FF0000"/>
                <w:sz w:val="18"/>
                <w:szCs w:val="18"/>
                <w:lang w:val="en-GB"/>
              </w:rPr>
            </w:pPr>
            <w:r w:rsidRPr="00957BAC">
              <w:rPr>
                <w:color w:val="FF0000"/>
                <w:sz w:val="18"/>
                <w:szCs w:val="18"/>
                <w:lang w:val="en-GB"/>
              </w:rPr>
              <w:t>Indication of reliability</w:t>
            </w:r>
          </w:p>
        </w:tc>
        <w:tc>
          <w:tcPr>
            <w:tcW w:w="1276" w:type="dxa"/>
          </w:tcPr>
          <w:p w14:paraId="0F85119E" w14:textId="77777777" w:rsidR="003F3692" w:rsidRPr="009158EA" w:rsidRDefault="003F3692" w:rsidP="00E90657">
            <w:pPr>
              <w:pStyle w:val="Default"/>
              <w:rPr>
                <w:color w:val="FF0000"/>
                <w:sz w:val="18"/>
                <w:szCs w:val="18"/>
                <w:lang w:val="en-GB"/>
              </w:rPr>
            </w:pPr>
            <w:r w:rsidRPr="00580BED">
              <w:rPr>
                <w:color w:val="FF0000"/>
                <w:sz w:val="18"/>
                <w:szCs w:val="18"/>
                <w:lang w:val="en-GB"/>
              </w:rPr>
              <w:t>Shore-based user</w:t>
            </w:r>
          </w:p>
        </w:tc>
        <w:tc>
          <w:tcPr>
            <w:tcW w:w="1417" w:type="dxa"/>
          </w:tcPr>
          <w:p w14:paraId="7F01A34D" w14:textId="77777777" w:rsidR="003F3692" w:rsidRPr="00957BAC" w:rsidRDefault="003F3692" w:rsidP="00E90657">
            <w:pPr>
              <w:pStyle w:val="Default"/>
              <w:rPr>
                <w:color w:val="FF0000"/>
                <w:sz w:val="18"/>
                <w:szCs w:val="18"/>
                <w:lang w:val="en-GB"/>
              </w:rPr>
            </w:pPr>
            <w:r>
              <w:rPr>
                <w:color w:val="FF0000"/>
                <w:sz w:val="18"/>
                <w:szCs w:val="18"/>
                <w:lang w:val="en-GB"/>
              </w:rPr>
              <w:t>Functionality – suitability.</w:t>
            </w:r>
          </w:p>
        </w:tc>
        <w:tc>
          <w:tcPr>
            <w:tcW w:w="4253" w:type="dxa"/>
          </w:tcPr>
          <w:p w14:paraId="7CE2B70E" w14:textId="77777777" w:rsidR="003F3692" w:rsidRPr="00CE78E7" w:rsidRDefault="003F3692" w:rsidP="00E90657">
            <w:pPr>
              <w:pStyle w:val="Default"/>
              <w:rPr>
                <w:color w:val="FF0000"/>
                <w:sz w:val="18"/>
                <w:szCs w:val="18"/>
                <w:lang w:val="en-GB"/>
              </w:rPr>
            </w:pPr>
            <w:r w:rsidRPr="00CE78E7">
              <w:rPr>
                <w:color w:val="FF0000"/>
                <w:sz w:val="18"/>
                <w:szCs w:val="18"/>
                <w:lang w:val="en-GB"/>
              </w:rPr>
              <w:t>Suboptimal performance or a</w:t>
            </w:r>
            <w:r>
              <w:rPr>
                <w:color w:val="FF0000"/>
                <w:sz w:val="18"/>
                <w:szCs w:val="18"/>
                <w:lang w:val="en-GB"/>
              </w:rPr>
              <w:t>ccident due to miscalculation,</w:t>
            </w:r>
            <w:r w:rsidRPr="00CE78E7">
              <w:rPr>
                <w:color w:val="FF0000"/>
                <w:sz w:val="18"/>
                <w:szCs w:val="18"/>
                <w:lang w:val="en-GB"/>
              </w:rPr>
              <w:t xml:space="preserve"> misinterpretation</w:t>
            </w:r>
            <w:r>
              <w:rPr>
                <w:color w:val="FF0000"/>
                <w:sz w:val="18"/>
                <w:szCs w:val="18"/>
                <w:lang w:val="en-GB"/>
              </w:rPr>
              <w:t xml:space="preserve"> or action based on inaccurate / insufficient </w:t>
            </w:r>
            <w:r w:rsidRPr="00CE78E7">
              <w:rPr>
                <w:color w:val="FF0000"/>
                <w:sz w:val="18"/>
                <w:szCs w:val="18"/>
                <w:lang w:val="en-GB"/>
              </w:rPr>
              <w:t>information.</w:t>
            </w:r>
          </w:p>
        </w:tc>
        <w:tc>
          <w:tcPr>
            <w:tcW w:w="1559" w:type="dxa"/>
          </w:tcPr>
          <w:p w14:paraId="20959E7B" w14:textId="77777777" w:rsidR="003F3692" w:rsidRPr="00B1604D" w:rsidRDefault="003F3692" w:rsidP="00E90657">
            <w:pPr>
              <w:pStyle w:val="Default"/>
              <w:rPr>
                <w:color w:val="FF0000"/>
                <w:sz w:val="14"/>
                <w:szCs w:val="14"/>
              </w:rPr>
            </w:pPr>
            <w:r w:rsidRPr="00B1604D">
              <w:rPr>
                <w:color w:val="FF0000"/>
                <w:sz w:val="14"/>
                <w:szCs w:val="14"/>
              </w:rPr>
              <w:t>211-Gre01</w:t>
            </w:r>
          </w:p>
          <w:p w14:paraId="26ED9B0B" w14:textId="77777777" w:rsidR="003F3692" w:rsidRPr="00B1604D" w:rsidRDefault="003F3692" w:rsidP="00E90657">
            <w:pPr>
              <w:pStyle w:val="Default"/>
              <w:rPr>
                <w:color w:val="FF0000"/>
                <w:sz w:val="14"/>
                <w:szCs w:val="14"/>
              </w:rPr>
            </w:pPr>
            <w:r w:rsidRPr="00B1604D">
              <w:rPr>
                <w:color w:val="FF0000"/>
                <w:sz w:val="14"/>
                <w:szCs w:val="14"/>
              </w:rPr>
              <w:t>235-Gte01</w:t>
            </w:r>
          </w:p>
          <w:p w14:paraId="0461BDFB" w14:textId="77777777" w:rsidR="003F3692" w:rsidRPr="00B1604D" w:rsidRDefault="003F3692" w:rsidP="00E90657">
            <w:pPr>
              <w:pStyle w:val="Default"/>
              <w:rPr>
                <w:color w:val="FF0000"/>
                <w:sz w:val="14"/>
                <w:szCs w:val="14"/>
              </w:rPr>
            </w:pPr>
            <w:r w:rsidRPr="00B1604D">
              <w:rPr>
                <w:color w:val="FF0000"/>
                <w:sz w:val="14"/>
                <w:szCs w:val="14"/>
              </w:rPr>
              <w:t>260-Gte07</w:t>
            </w:r>
          </w:p>
        </w:tc>
      </w:tr>
      <w:tr w:rsidR="003F3692" w:rsidRPr="00B555ED" w14:paraId="0960CB53" w14:textId="77777777" w:rsidTr="00E90657">
        <w:trPr>
          <w:cantSplit/>
          <w:trHeight w:val="436"/>
        </w:trPr>
        <w:tc>
          <w:tcPr>
            <w:tcW w:w="710" w:type="dxa"/>
            <w:shd w:val="clear" w:color="auto" w:fill="D9D9D9" w:themeFill="background1" w:themeFillShade="D9"/>
          </w:tcPr>
          <w:p w14:paraId="101ADF80" w14:textId="77777777" w:rsidR="003F3692" w:rsidRPr="00580BED" w:rsidRDefault="003F3692" w:rsidP="00E90657">
            <w:pPr>
              <w:pStyle w:val="NoSpacing"/>
              <w:rPr>
                <w:rFonts w:ascii="Arial" w:hAnsi="Arial" w:cs="Arial"/>
                <w:b/>
                <w:color w:val="FF0000"/>
                <w:sz w:val="20"/>
                <w:szCs w:val="20"/>
                <w:lang w:val="en-GB"/>
              </w:rPr>
            </w:pPr>
            <w:r w:rsidRPr="00580BED">
              <w:rPr>
                <w:rFonts w:ascii="Arial" w:hAnsi="Arial" w:cs="Arial"/>
                <w:b/>
                <w:color w:val="FF0000"/>
                <w:sz w:val="20"/>
                <w:szCs w:val="20"/>
                <w:lang w:val="en-GB"/>
              </w:rPr>
              <w:t>S1</w:t>
            </w:r>
            <w:r>
              <w:rPr>
                <w:rFonts w:ascii="Arial" w:hAnsi="Arial" w:cs="Arial"/>
                <w:b/>
                <w:color w:val="FF0000"/>
                <w:sz w:val="20"/>
                <w:szCs w:val="20"/>
                <w:lang w:val="en-GB"/>
              </w:rPr>
              <w:t>1</w:t>
            </w:r>
          </w:p>
        </w:tc>
        <w:tc>
          <w:tcPr>
            <w:tcW w:w="14033" w:type="dxa"/>
            <w:gridSpan w:val="6"/>
            <w:shd w:val="clear" w:color="auto" w:fill="D9D9D9" w:themeFill="background1" w:themeFillShade="D9"/>
          </w:tcPr>
          <w:p w14:paraId="71FCF828" w14:textId="77777777" w:rsidR="003F3692" w:rsidRPr="00580BED" w:rsidRDefault="003F3692" w:rsidP="00E90657">
            <w:pPr>
              <w:pStyle w:val="Default"/>
              <w:rPr>
                <w:b/>
                <w:bCs/>
                <w:color w:val="FF0000"/>
                <w:sz w:val="20"/>
                <w:szCs w:val="20"/>
                <w:lang w:val="en-GB"/>
              </w:rPr>
            </w:pPr>
            <w:r w:rsidRPr="00580BED">
              <w:rPr>
                <w:b/>
                <w:bCs/>
                <w:color w:val="FF0000"/>
                <w:sz w:val="20"/>
                <w:szCs w:val="20"/>
                <w:lang w:val="en-GB"/>
              </w:rPr>
              <w:t xml:space="preserve">Means for standardized and </w:t>
            </w:r>
          </w:p>
          <w:p w14:paraId="10C8FB63" w14:textId="77777777" w:rsidR="003F3692" w:rsidRPr="00580BED" w:rsidRDefault="003F3692" w:rsidP="00E90657">
            <w:pPr>
              <w:pStyle w:val="Default"/>
              <w:rPr>
                <w:b/>
                <w:color w:val="FF0000"/>
                <w:sz w:val="20"/>
                <w:szCs w:val="20"/>
                <w:lang w:val="en-GB"/>
              </w:rPr>
            </w:pPr>
            <w:r w:rsidRPr="00580BED">
              <w:rPr>
                <w:b/>
                <w:bCs/>
                <w:color w:val="FF0000"/>
                <w:sz w:val="20"/>
                <w:szCs w:val="20"/>
                <w:lang w:val="en-GB"/>
              </w:rPr>
              <w:t>automated reporting</w:t>
            </w:r>
            <w:r>
              <w:rPr>
                <w:b/>
                <w:bCs/>
                <w:color w:val="FF0000"/>
                <w:sz w:val="20"/>
                <w:szCs w:val="20"/>
                <w:lang w:val="en-GB"/>
              </w:rPr>
              <w:t xml:space="preserve"> for shore-based users</w:t>
            </w:r>
          </w:p>
        </w:tc>
      </w:tr>
      <w:tr w:rsidR="003F3692" w:rsidRPr="00580BED" w14:paraId="66D3C3A7" w14:textId="77777777" w:rsidTr="00E90657">
        <w:trPr>
          <w:cantSplit/>
          <w:trHeight w:val="606"/>
        </w:trPr>
        <w:tc>
          <w:tcPr>
            <w:tcW w:w="710" w:type="dxa"/>
          </w:tcPr>
          <w:p w14:paraId="6164F821" w14:textId="77777777" w:rsidR="003F3692" w:rsidRPr="00580BED" w:rsidRDefault="003F3692" w:rsidP="00E90657">
            <w:pPr>
              <w:pStyle w:val="Default"/>
              <w:rPr>
                <w:color w:val="FF0000"/>
                <w:sz w:val="16"/>
                <w:szCs w:val="16"/>
                <w:lang w:val="en-GB"/>
              </w:rPr>
            </w:pPr>
            <w:r w:rsidRPr="00580BED">
              <w:rPr>
                <w:color w:val="FF0000"/>
                <w:sz w:val="16"/>
                <w:szCs w:val="16"/>
                <w:lang w:val="en-GB"/>
              </w:rPr>
              <w:t>S1</w:t>
            </w:r>
            <w:r>
              <w:rPr>
                <w:color w:val="FF0000"/>
                <w:sz w:val="16"/>
                <w:szCs w:val="16"/>
                <w:lang w:val="en-GB"/>
              </w:rPr>
              <w:t>1</w:t>
            </w:r>
            <w:r w:rsidRPr="00580BED">
              <w:rPr>
                <w:color w:val="FF0000"/>
                <w:sz w:val="16"/>
                <w:szCs w:val="16"/>
                <w:lang w:val="en-GB"/>
              </w:rPr>
              <w:t xml:space="preserve">.1 </w:t>
            </w:r>
          </w:p>
        </w:tc>
        <w:tc>
          <w:tcPr>
            <w:tcW w:w="3544" w:type="dxa"/>
          </w:tcPr>
          <w:p w14:paraId="7990070A" w14:textId="77777777" w:rsidR="003F3692" w:rsidRPr="00580BED" w:rsidRDefault="003F3692" w:rsidP="00E90657">
            <w:pPr>
              <w:pStyle w:val="Default"/>
              <w:rPr>
                <w:color w:val="FF0000"/>
                <w:sz w:val="18"/>
                <w:szCs w:val="18"/>
                <w:lang w:val="en-GB"/>
              </w:rPr>
            </w:pPr>
            <w:r w:rsidRPr="00580BED">
              <w:rPr>
                <w:color w:val="FF0000"/>
                <w:sz w:val="18"/>
                <w:szCs w:val="18"/>
                <w:lang w:val="en-GB"/>
              </w:rPr>
              <w:t>All national reporting requirements to apply standardized digital reporting formats based on IMO FAL forms and SN.1/Circ.289.</w:t>
            </w:r>
          </w:p>
        </w:tc>
        <w:tc>
          <w:tcPr>
            <w:tcW w:w="1984" w:type="dxa"/>
          </w:tcPr>
          <w:p w14:paraId="256B10E8" w14:textId="77777777" w:rsidR="003F3692" w:rsidRPr="00580BED" w:rsidRDefault="003F3692" w:rsidP="00E90657">
            <w:pPr>
              <w:pStyle w:val="Default"/>
              <w:rPr>
                <w:color w:val="FF0000"/>
                <w:sz w:val="18"/>
                <w:szCs w:val="18"/>
                <w:lang w:val="en-GB"/>
              </w:rPr>
            </w:pPr>
            <w:r w:rsidRPr="00580BED">
              <w:rPr>
                <w:color w:val="FF0000"/>
                <w:sz w:val="18"/>
                <w:szCs w:val="18"/>
                <w:lang w:val="en-GB"/>
              </w:rPr>
              <w:t xml:space="preserve">Standardized and automated reporting, </w:t>
            </w:r>
            <w:r>
              <w:rPr>
                <w:color w:val="FF0000"/>
                <w:sz w:val="18"/>
                <w:szCs w:val="18"/>
                <w:lang w:val="en-GB"/>
              </w:rPr>
              <w:t>r</w:t>
            </w:r>
            <w:r w:rsidRPr="00580BED">
              <w:rPr>
                <w:color w:val="FF0000"/>
                <w:sz w:val="18"/>
                <w:szCs w:val="18"/>
                <w:lang w:val="en-GB"/>
              </w:rPr>
              <w:t xml:space="preserve">eliability </w:t>
            </w:r>
          </w:p>
        </w:tc>
        <w:tc>
          <w:tcPr>
            <w:tcW w:w="1276" w:type="dxa"/>
          </w:tcPr>
          <w:p w14:paraId="17745AF1" w14:textId="77777777" w:rsidR="003F3692" w:rsidRPr="000C6B3B" w:rsidRDefault="003F3692" w:rsidP="00E90657">
            <w:pPr>
              <w:pStyle w:val="Default"/>
              <w:rPr>
                <w:sz w:val="18"/>
                <w:szCs w:val="18"/>
                <w:lang w:val="en-GB"/>
              </w:rPr>
            </w:pPr>
            <w:r w:rsidRPr="00580BED">
              <w:rPr>
                <w:color w:val="FF0000"/>
                <w:sz w:val="18"/>
                <w:szCs w:val="18"/>
                <w:lang w:val="en-GB"/>
              </w:rPr>
              <w:t>Shore-based user</w:t>
            </w:r>
          </w:p>
        </w:tc>
        <w:tc>
          <w:tcPr>
            <w:tcW w:w="1417" w:type="dxa"/>
          </w:tcPr>
          <w:p w14:paraId="65D18E0A" w14:textId="77777777" w:rsidR="003F3692" w:rsidRPr="00580BED" w:rsidRDefault="003F3692" w:rsidP="00E90657">
            <w:pPr>
              <w:pStyle w:val="Default"/>
              <w:rPr>
                <w:color w:val="FF0000"/>
                <w:sz w:val="18"/>
                <w:szCs w:val="18"/>
                <w:lang w:val="en-GB"/>
              </w:rPr>
            </w:pPr>
            <w:r w:rsidRPr="00580BED">
              <w:rPr>
                <w:color w:val="FF0000"/>
                <w:sz w:val="18"/>
                <w:szCs w:val="18"/>
                <w:lang w:val="en-GB"/>
              </w:rPr>
              <w:t xml:space="preserve">Correctness, </w:t>
            </w:r>
            <w:r>
              <w:rPr>
                <w:color w:val="FF0000"/>
                <w:sz w:val="18"/>
                <w:szCs w:val="18"/>
                <w:lang w:val="en-GB"/>
              </w:rPr>
              <w:t>u</w:t>
            </w:r>
            <w:r w:rsidRPr="00580BED">
              <w:rPr>
                <w:color w:val="FF0000"/>
                <w:sz w:val="18"/>
                <w:szCs w:val="18"/>
                <w:lang w:val="en-GB"/>
              </w:rPr>
              <w:t>sability</w:t>
            </w:r>
          </w:p>
        </w:tc>
        <w:tc>
          <w:tcPr>
            <w:tcW w:w="4253" w:type="dxa"/>
          </w:tcPr>
          <w:p w14:paraId="33430234" w14:textId="77777777" w:rsidR="003F3692" w:rsidRPr="00580BED" w:rsidRDefault="003F3692" w:rsidP="00E90657">
            <w:pPr>
              <w:pStyle w:val="Default"/>
              <w:rPr>
                <w:color w:val="FF0000"/>
                <w:sz w:val="18"/>
                <w:szCs w:val="18"/>
                <w:lang w:val="en-GB"/>
              </w:rPr>
            </w:pPr>
            <w:r w:rsidRPr="00580BED">
              <w:rPr>
                <w:color w:val="FF0000"/>
                <w:sz w:val="18"/>
                <w:szCs w:val="18"/>
                <w:lang w:val="en-GB"/>
              </w:rPr>
              <w:t>Suboptimal performance or accident due to insufficient provision of information exchanged with shipboard user. Both ship and shore systems will need to support the agreed common data structure and format for the exchange of</w:t>
            </w:r>
            <w:r>
              <w:rPr>
                <w:color w:val="FF0000"/>
                <w:sz w:val="18"/>
                <w:szCs w:val="18"/>
                <w:lang w:val="en-GB"/>
              </w:rPr>
              <w:t xml:space="preserve"> </w:t>
            </w:r>
            <w:r w:rsidRPr="00580BED">
              <w:rPr>
                <w:color w:val="FF0000"/>
                <w:sz w:val="18"/>
                <w:szCs w:val="18"/>
                <w:lang w:val="en-GB"/>
              </w:rPr>
              <w:t>e-navigation information.</w:t>
            </w:r>
          </w:p>
        </w:tc>
        <w:tc>
          <w:tcPr>
            <w:tcW w:w="1559" w:type="dxa"/>
          </w:tcPr>
          <w:p w14:paraId="2CB8664D" w14:textId="77777777" w:rsidR="003F3692" w:rsidRPr="00580BED" w:rsidRDefault="003F3692" w:rsidP="00E90657">
            <w:pPr>
              <w:pStyle w:val="Default"/>
              <w:rPr>
                <w:color w:val="FF0000"/>
                <w:sz w:val="14"/>
                <w:szCs w:val="14"/>
              </w:rPr>
            </w:pPr>
            <w:r w:rsidRPr="00580BED">
              <w:rPr>
                <w:color w:val="FF0000"/>
                <w:sz w:val="14"/>
                <w:szCs w:val="14"/>
              </w:rPr>
              <w:t>235-Gte01</w:t>
            </w:r>
          </w:p>
          <w:p w14:paraId="3939508B" w14:textId="77777777" w:rsidR="003F3692" w:rsidRPr="00580BED" w:rsidRDefault="003F3692" w:rsidP="00E90657">
            <w:pPr>
              <w:pStyle w:val="Default"/>
              <w:rPr>
                <w:color w:val="FF0000"/>
                <w:sz w:val="14"/>
                <w:szCs w:val="14"/>
              </w:rPr>
            </w:pPr>
          </w:p>
        </w:tc>
      </w:tr>
      <w:tr w:rsidR="003F3692" w:rsidRPr="00B555ED" w14:paraId="4E95C99C" w14:textId="77777777" w:rsidTr="00E90657">
        <w:trPr>
          <w:cantSplit/>
          <w:trHeight w:val="393"/>
        </w:trPr>
        <w:tc>
          <w:tcPr>
            <w:tcW w:w="710" w:type="dxa"/>
            <w:shd w:val="clear" w:color="auto" w:fill="D9D9D9" w:themeFill="background1" w:themeFillShade="D9"/>
          </w:tcPr>
          <w:p w14:paraId="6505D1BB" w14:textId="77777777" w:rsidR="003F3692" w:rsidRPr="00580BED" w:rsidRDefault="003F3692" w:rsidP="00E90657">
            <w:pPr>
              <w:pStyle w:val="NoSpacing"/>
              <w:rPr>
                <w:rFonts w:ascii="Arial" w:hAnsi="Arial" w:cs="Arial"/>
                <w:b/>
                <w:color w:val="FF0000"/>
                <w:sz w:val="20"/>
                <w:szCs w:val="20"/>
                <w:lang w:val="en-GB"/>
              </w:rPr>
            </w:pPr>
            <w:r w:rsidRPr="00580BED">
              <w:rPr>
                <w:rFonts w:ascii="Arial" w:hAnsi="Arial" w:cs="Arial"/>
                <w:b/>
                <w:color w:val="FF0000"/>
                <w:sz w:val="20"/>
                <w:szCs w:val="20"/>
                <w:lang w:val="en-GB"/>
              </w:rPr>
              <w:t>S1</w:t>
            </w:r>
            <w:r>
              <w:rPr>
                <w:rFonts w:ascii="Arial" w:hAnsi="Arial" w:cs="Arial"/>
                <w:b/>
                <w:color w:val="FF0000"/>
                <w:sz w:val="20"/>
                <w:szCs w:val="20"/>
                <w:lang w:val="en-GB"/>
              </w:rPr>
              <w:t>2</w:t>
            </w:r>
          </w:p>
        </w:tc>
        <w:tc>
          <w:tcPr>
            <w:tcW w:w="14033" w:type="dxa"/>
            <w:gridSpan w:val="6"/>
            <w:shd w:val="clear" w:color="auto" w:fill="D9D9D9" w:themeFill="background1" w:themeFillShade="D9"/>
          </w:tcPr>
          <w:p w14:paraId="2B4BDAA3" w14:textId="77777777" w:rsidR="003F3692" w:rsidRPr="00580BED" w:rsidRDefault="003F3692" w:rsidP="00E90657">
            <w:pPr>
              <w:pStyle w:val="Default"/>
              <w:rPr>
                <w:b/>
                <w:bCs/>
                <w:color w:val="FF0000"/>
                <w:sz w:val="20"/>
                <w:szCs w:val="20"/>
                <w:lang w:val="en-GB"/>
              </w:rPr>
            </w:pPr>
            <w:r w:rsidRPr="00580BED">
              <w:rPr>
                <w:b/>
                <w:bCs/>
                <w:color w:val="FF0000"/>
                <w:sz w:val="20"/>
                <w:szCs w:val="20"/>
                <w:lang w:val="en-GB"/>
              </w:rPr>
              <w:t>Integration and presentation</w:t>
            </w:r>
          </w:p>
          <w:p w14:paraId="180F61AE" w14:textId="77777777" w:rsidR="003F3692" w:rsidRPr="00580BED" w:rsidRDefault="003F3692" w:rsidP="00E90657">
            <w:pPr>
              <w:pStyle w:val="Default"/>
              <w:rPr>
                <w:b/>
                <w:bCs/>
                <w:color w:val="FF0000"/>
                <w:sz w:val="20"/>
                <w:szCs w:val="20"/>
                <w:lang w:val="en-GB"/>
              </w:rPr>
            </w:pPr>
            <w:r w:rsidRPr="00580BED">
              <w:rPr>
                <w:b/>
                <w:bCs/>
                <w:color w:val="FF0000"/>
                <w:sz w:val="20"/>
                <w:szCs w:val="20"/>
                <w:lang w:val="en-GB"/>
              </w:rPr>
              <w:t xml:space="preserve">of available information in </w:t>
            </w:r>
          </w:p>
          <w:p w14:paraId="2123081C" w14:textId="77777777" w:rsidR="003F3692" w:rsidRPr="00580BED" w:rsidRDefault="003F3692" w:rsidP="00E90657">
            <w:pPr>
              <w:pStyle w:val="Default"/>
              <w:rPr>
                <w:b/>
                <w:bCs/>
                <w:color w:val="FF0000"/>
                <w:sz w:val="20"/>
                <w:szCs w:val="20"/>
                <w:lang w:val="en-GB"/>
              </w:rPr>
            </w:pPr>
            <w:r w:rsidRPr="00580BED">
              <w:rPr>
                <w:b/>
                <w:bCs/>
                <w:color w:val="FF0000"/>
                <w:sz w:val="20"/>
                <w:szCs w:val="20"/>
                <w:lang w:val="en-GB"/>
              </w:rPr>
              <w:t xml:space="preserve">graphical displays received via </w:t>
            </w:r>
          </w:p>
          <w:p w14:paraId="57FAE0FA" w14:textId="77777777" w:rsidR="003F3692" w:rsidRPr="00580BED" w:rsidRDefault="003F3692" w:rsidP="00E90657">
            <w:pPr>
              <w:pStyle w:val="Default"/>
              <w:rPr>
                <w:b/>
                <w:color w:val="FF0000"/>
                <w:sz w:val="20"/>
                <w:szCs w:val="20"/>
                <w:lang w:val="en-GB"/>
              </w:rPr>
            </w:pPr>
            <w:r w:rsidRPr="00580BED">
              <w:rPr>
                <w:b/>
                <w:bCs/>
                <w:color w:val="FF0000"/>
                <w:sz w:val="20"/>
                <w:szCs w:val="20"/>
                <w:lang w:val="en-GB"/>
              </w:rPr>
              <w:t>communication equipment</w:t>
            </w:r>
            <w:r>
              <w:rPr>
                <w:b/>
                <w:bCs/>
                <w:color w:val="FF0000"/>
                <w:sz w:val="20"/>
                <w:szCs w:val="20"/>
                <w:lang w:val="en-GB"/>
              </w:rPr>
              <w:t xml:space="preserve"> for shore-based users</w:t>
            </w:r>
          </w:p>
        </w:tc>
      </w:tr>
      <w:tr w:rsidR="003F3692" w:rsidRPr="00580BED" w14:paraId="4A05E982" w14:textId="77777777" w:rsidTr="00E90657">
        <w:trPr>
          <w:cantSplit/>
          <w:trHeight w:val="459"/>
        </w:trPr>
        <w:tc>
          <w:tcPr>
            <w:tcW w:w="710" w:type="dxa"/>
          </w:tcPr>
          <w:p w14:paraId="63644A00" w14:textId="77777777" w:rsidR="003F3692" w:rsidRPr="00580BED" w:rsidRDefault="003F3692" w:rsidP="00E90657">
            <w:pPr>
              <w:pStyle w:val="Default"/>
              <w:rPr>
                <w:color w:val="FF0000"/>
                <w:sz w:val="16"/>
                <w:szCs w:val="16"/>
                <w:lang w:val="en-GB"/>
              </w:rPr>
            </w:pPr>
            <w:r w:rsidRPr="00580BED">
              <w:rPr>
                <w:color w:val="FF0000"/>
                <w:sz w:val="16"/>
                <w:szCs w:val="16"/>
                <w:lang w:val="en-GB"/>
              </w:rPr>
              <w:lastRenderedPageBreak/>
              <w:t xml:space="preserve">S12.1 </w:t>
            </w:r>
          </w:p>
        </w:tc>
        <w:tc>
          <w:tcPr>
            <w:tcW w:w="3544" w:type="dxa"/>
          </w:tcPr>
          <w:p w14:paraId="1977C429" w14:textId="77777777" w:rsidR="003F3692" w:rsidRPr="00580BED" w:rsidRDefault="003F3692" w:rsidP="00E90657">
            <w:pPr>
              <w:pStyle w:val="Default"/>
              <w:rPr>
                <w:color w:val="FF0000"/>
                <w:sz w:val="18"/>
                <w:szCs w:val="18"/>
                <w:lang w:val="en-GB"/>
              </w:rPr>
            </w:pPr>
            <w:r w:rsidRPr="00580BED">
              <w:rPr>
                <w:color w:val="FF0000"/>
                <w:sz w:val="18"/>
                <w:szCs w:val="18"/>
                <w:lang w:val="en-GB"/>
              </w:rPr>
              <w:t xml:space="preserve">Integration and presentation of available information in graphical, numerical and textual displays received via communication equipment </w:t>
            </w:r>
          </w:p>
        </w:tc>
        <w:tc>
          <w:tcPr>
            <w:tcW w:w="1984" w:type="dxa"/>
          </w:tcPr>
          <w:p w14:paraId="22AD0A6D" w14:textId="77777777" w:rsidR="003F3692" w:rsidRPr="00580BED" w:rsidRDefault="003F3692" w:rsidP="00E90657">
            <w:pPr>
              <w:pStyle w:val="Default"/>
              <w:rPr>
                <w:color w:val="FF0000"/>
                <w:sz w:val="18"/>
                <w:szCs w:val="18"/>
                <w:lang w:val="en-GB"/>
              </w:rPr>
            </w:pPr>
            <w:r w:rsidRPr="00580BED">
              <w:rPr>
                <w:color w:val="FF0000"/>
                <w:sz w:val="18"/>
                <w:szCs w:val="18"/>
                <w:lang w:val="en-GB"/>
              </w:rPr>
              <w:t xml:space="preserve">Improved safety and vessel monitoring </w:t>
            </w:r>
          </w:p>
        </w:tc>
        <w:tc>
          <w:tcPr>
            <w:tcW w:w="1276" w:type="dxa"/>
          </w:tcPr>
          <w:p w14:paraId="6375AD8B" w14:textId="77777777" w:rsidR="003F3692" w:rsidRPr="00580BED" w:rsidRDefault="003F3692" w:rsidP="00E90657">
            <w:pPr>
              <w:pStyle w:val="Default"/>
              <w:rPr>
                <w:color w:val="FF0000"/>
                <w:sz w:val="18"/>
                <w:szCs w:val="18"/>
                <w:lang w:val="en-GB"/>
              </w:rPr>
            </w:pPr>
            <w:r w:rsidRPr="00580BED">
              <w:rPr>
                <w:color w:val="FF0000"/>
                <w:sz w:val="18"/>
                <w:szCs w:val="18"/>
                <w:lang w:val="en-GB"/>
              </w:rPr>
              <w:t xml:space="preserve">Shore-based user </w:t>
            </w:r>
          </w:p>
        </w:tc>
        <w:tc>
          <w:tcPr>
            <w:tcW w:w="1417" w:type="dxa"/>
          </w:tcPr>
          <w:p w14:paraId="348FA54F" w14:textId="77777777" w:rsidR="003F3692" w:rsidRPr="00580BED" w:rsidRDefault="003F3692" w:rsidP="00E90657">
            <w:pPr>
              <w:pStyle w:val="Default"/>
              <w:rPr>
                <w:color w:val="FF0000"/>
                <w:sz w:val="18"/>
                <w:szCs w:val="18"/>
                <w:lang w:val="en-GB"/>
              </w:rPr>
            </w:pPr>
            <w:r w:rsidRPr="00580BED">
              <w:rPr>
                <w:color w:val="FF0000"/>
                <w:sz w:val="18"/>
                <w:szCs w:val="18"/>
                <w:lang w:val="en-GB"/>
              </w:rPr>
              <w:t>Improved visualization and prioritization of information.</w:t>
            </w:r>
          </w:p>
        </w:tc>
        <w:tc>
          <w:tcPr>
            <w:tcW w:w="4253" w:type="dxa"/>
          </w:tcPr>
          <w:p w14:paraId="05C58C30" w14:textId="77777777" w:rsidR="003F3692" w:rsidRPr="00580BED" w:rsidRDefault="003F3692" w:rsidP="00E90657">
            <w:pPr>
              <w:pStyle w:val="Default"/>
              <w:rPr>
                <w:color w:val="FF0000"/>
                <w:sz w:val="18"/>
                <w:szCs w:val="18"/>
                <w:lang w:val="en-GB"/>
              </w:rPr>
            </w:pPr>
            <w:r w:rsidRPr="00580BED">
              <w:rPr>
                <w:color w:val="FF0000"/>
                <w:sz w:val="18"/>
                <w:szCs w:val="18"/>
                <w:lang w:val="en-GB"/>
              </w:rPr>
              <w:t xml:space="preserve">Suboptimal performance or accident due to misinterpretation of information or problem locating correct information, information overload and poor situational awareness </w:t>
            </w:r>
          </w:p>
        </w:tc>
        <w:tc>
          <w:tcPr>
            <w:tcW w:w="1559" w:type="dxa"/>
          </w:tcPr>
          <w:p w14:paraId="069FC1AB" w14:textId="77777777" w:rsidR="003F3692" w:rsidRPr="00580BED" w:rsidRDefault="003F3692" w:rsidP="00E90657">
            <w:pPr>
              <w:pStyle w:val="Default"/>
              <w:rPr>
                <w:color w:val="FF0000"/>
                <w:sz w:val="14"/>
                <w:szCs w:val="14"/>
              </w:rPr>
            </w:pPr>
            <w:r w:rsidRPr="00580BED">
              <w:rPr>
                <w:color w:val="FF0000"/>
                <w:sz w:val="14"/>
                <w:szCs w:val="14"/>
              </w:rPr>
              <w:t>211-Gte02</w:t>
            </w:r>
          </w:p>
          <w:p w14:paraId="39D56163" w14:textId="77777777" w:rsidR="003F3692" w:rsidRPr="00580BED" w:rsidRDefault="003F3692" w:rsidP="00E90657">
            <w:pPr>
              <w:pStyle w:val="Default"/>
              <w:rPr>
                <w:color w:val="FF0000"/>
                <w:sz w:val="14"/>
                <w:szCs w:val="14"/>
              </w:rPr>
            </w:pPr>
            <w:r w:rsidRPr="00580BED">
              <w:rPr>
                <w:color w:val="FF0000"/>
                <w:sz w:val="14"/>
                <w:szCs w:val="14"/>
              </w:rPr>
              <w:t>211-Gre01</w:t>
            </w:r>
          </w:p>
        </w:tc>
      </w:tr>
    </w:tbl>
    <w:p w14:paraId="5FDBF232" w14:textId="77777777" w:rsidR="003F3692" w:rsidRDefault="003F3692" w:rsidP="003F3692">
      <w:r>
        <w:t>..</w:t>
      </w:r>
    </w:p>
    <w:p w14:paraId="13E75D6E" w14:textId="77777777" w:rsidR="003F3692" w:rsidRDefault="003F3692" w:rsidP="003F3692">
      <w:pPr>
        <w:autoSpaceDE w:val="0"/>
        <w:autoSpaceDN w:val="0"/>
        <w:adjustRightInd w:val="0"/>
        <w:rPr>
          <w:rFonts w:ascii="Arial" w:hAnsi="Arial" w:cs="Arial"/>
          <w:b/>
          <w:sz w:val="24"/>
          <w:szCs w:val="24"/>
        </w:rPr>
      </w:pPr>
    </w:p>
    <w:p w14:paraId="2DF802B4" w14:textId="77777777" w:rsidR="003F3692" w:rsidRDefault="003F3692" w:rsidP="003F3692">
      <w:pPr>
        <w:autoSpaceDE w:val="0"/>
        <w:autoSpaceDN w:val="0"/>
        <w:adjustRightInd w:val="0"/>
        <w:rPr>
          <w:rFonts w:ascii="Arial" w:hAnsi="Arial" w:cs="Arial"/>
          <w:b/>
          <w:sz w:val="24"/>
          <w:szCs w:val="24"/>
        </w:rPr>
      </w:pPr>
    </w:p>
    <w:tbl>
      <w:tblPr>
        <w:tblStyle w:val="TableGrid"/>
        <w:tblW w:w="14743" w:type="dxa"/>
        <w:tblInd w:w="-369" w:type="dxa"/>
        <w:tblLayout w:type="fixed"/>
        <w:tblCellMar>
          <w:top w:w="85" w:type="dxa"/>
          <w:left w:w="57" w:type="dxa"/>
          <w:bottom w:w="85" w:type="dxa"/>
          <w:right w:w="57" w:type="dxa"/>
        </w:tblCellMar>
        <w:tblLook w:val="04A0" w:firstRow="1" w:lastRow="0" w:firstColumn="1" w:lastColumn="0" w:noHBand="0" w:noVBand="1"/>
      </w:tblPr>
      <w:tblGrid>
        <w:gridCol w:w="710"/>
        <w:gridCol w:w="3544"/>
        <w:gridCol w:w="1984"/>
        <w:gridCol w:w="1276"/>
        <w:gridCol w:w="1417"/>
        <w:gridCol w:w="4253"/>
        <w:gridCol w:w="1559"/>
      </w:tblGrid>
      <w:tr w:rsidR="003F3692" w:rsidRPr="003B1D55" w14:paraId="09437D2B" w14:textId="77777777" w:rsidTr="00E90657">
        <w:tc>
          <w:tcPr>
            <w:tcW w:w="710" w:type="dxa"/>
            <w:shd w:val="clear" w:color="auto" w:fill="00B050"/>
            <w:vAlign w:val="center"/>
          </w:tcPr>
          <w:p w14:paraId="1E8C80A5" w14:textId="77777777" w:rsidR="003F3692" w:rsidRPr="003B1D55" w:rsidRDefault="003F3692" w:rsidP="00E90657">
            <w:pPr>
              <w:pStyle w:val="NoSpacing"/>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color w:val="FFFFFF" w:themeColor="background1"/>
                <w:sz w:val="18"/>
                <w:szCs w:val="18"/>
                <w:lang w:val="en-GB"/>
              </w:rPr>
              <w:t>No.</w:t>
            </w:r>
          </w:p>
        </w:tc>
        <w:tc>
          <w:tcPr>
            <w:tcW w:w="3544" w:type="dxa"/>
            <w:shd w:val="clear" w:color="auto" w:fill="00B050"/>
            <w:vAlign w:val="center"/>
          </w:tcPr>
          <w:p w14:paraId="0F2FF7D6"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Short description</w:t>
            </w:r>
          </w:p>
        </w:tc>
        <w:tc>
          <w:tcPr>
            <w:tcW w:w="1984" w:type="dxa"/>
            <w:shd w:val="clear" w:color="auto" w:fill="00B050"/>
            <w:vAlign w:val="center"/>
          </w:tcPr>
          <w:p w14:paraId="3E438191"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Primary user need</w:t>
            </w:r>
          </w:p>
        </w:tc>
        <w:tc>
          <w:tcPr>
            <w:tcW w:w="1276" w:type="dxa"/>
            <w:shd w:val="clear" w:color="auto" w:fill="00B050"/>
            <w:vAlign w:val="center"/>
          </w:tcPr>
          <w:p w14:paraId="3ECE73B0"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User type</w:t>
            </w:r>
          </w:p>
        </w:tc>
        <w:tc>
          <w:tcPr>
            <w:tcW w:w="1417" w:type="dxa"/>
            <w:shd w:val="clear" w:color="auto" w:fill="00B050"/>
            <w:vAlign w:val="center"/>
          </w:tcPr>
          <w:p w14:paraId="113902E1"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Other user needs</w:t>
            </w:r>
          </w:p>
        </w:tc>
        <w:tc>
          <w:tcPr>
            <w:tcW w:w="4253" w:type="dxa"/>
            <w:shd w:val="clear" w:color="auto" w:fill="00B050"/>
            <w:vAlign w:val="center"/>
          </w:tcPr>
          <w:p w14:paraId="53302058"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Hazard description</w:t>
            </w:r>
          </w:p>
        </w:tc>
        <w:tc>
          <w:tcPr>
            <w:tcW w:w="1559" w:type="dxa"/>
            <w:shd w:val="clear" w:color="auto" w:fill="00B050"/>
            <w:vAlign w:val="center"/>
          </w:tcPr>
          <w:p w14:paraId="7855A90E"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Origin</w:t>
            </w:r>
          </w:p>
        </w:tc>
      </w:tr>
      <w:tr w:rsidR="003F3692" w:rsidRPr="00580BED" w14:paraId="420573FD" w14:textId="77777777" w:rsidTr="00E90657">
        <w:trPr>
          <w:cantSplit/>
          <w:trHeight w:val="606"/>
        </w:trPr>
        <w:tc>
          <w:tcPr>
            <w:tcW w:w="710" w:type="dxa"/>
          </w:tcPr>
          <w:p w14:paraId="7D25907E" w14:textId="77777777" w:rsidR="003F3692" w:rsidRPr="00DE4B80" w:rsidRDefault="003F3692" w:rsidP="00E90657">
            <w:pPr>
              <w:pStyle w:val="Default"/>
              <w:rPr>
                <w:color w:val="FF0000"/>
                <w:sz w:val="16"/>
                <w:szCs w:val="16"/>
                <w:lang w:val="en-GB"/>
              </w:rPr>
            </w:pPr>
            <w:r w:rsidRPr="00DE4B80">
              <w:rPr>
                <w:color w:val="FF0000"/>
                <w:sz w:val="16"/>
                <w:szCs w:val="16"/>
                <w:lang w:val="en-GB"/>
              </w:rPr>
              <w:t>S1</w:t>
            </w:r>
            <w:r>
              <w:rPr>
                <w:color w:val="FF0000"/>
                <w:sz w:val="16"/>
                <w:szCs w:val="16"/>
                <w:lang w:val="en-GB"/>
              </w:rPr>
              <w:t>2</w:t>
            </w:r>
            <w:r w:rsidRPr="00DE4B80">
              <w:rPr>
                <w:color w:val="FF0000"/>
                <w:sz w:val="16"/>
                <w:szCs w:val="16"/>
                <w:lang w:val="en-GB"/>
              </w:rPr>
              <w:t xml:space="preserve">.1.1 </w:t>
            </w:r>
          </w:p>
        </w:tc>
        <w:tc>
          <w:tcPr>
            <w:tcW w:w="3544" w:type="dxa"/>
          </w:tcPr>
          <w:p w14:paraId="2525229E" w14:textId="77777777" w:rsidR="003F3692" w:rsidRPr="00DE4B80" w:rsidRDefault="003F3692" w:rsidP="00E90657">
            <w:pPr>
              <w:pStyle w:val="Default"/>
              <w:rPr>
                <w:color w:val="FF0000"/>
                <w:sz w:val="18"/>
                <w:szCs w:val="18"/>
                <w:lang w:val="en-GB"/>
              </w:rPr>
            </w:pPr>
            <w:r w:rsidRPr="00DE4B80">
              <w:rPr>
                <w:color w:val="FF0000"/>
                <w:sz w:val="18"/>
                <w:szCs w:val="18"/>
                <w:lang w:val="en-GB"/>
              </w:rPr>
              <w:t>Implement a Common Maritime Data Structure and include parameters for priority, source, and ownership of information.</w:t>
            </w:r>
          </w:p>
        </w:tc>
        <w:tc>
          <w:tcPr>
            <w:tcW w:w="1984" w:type="dxa"/>
          </w:tcPr>
          <w:p w14:paraId="1CADD028" w14:textId="77777777" w:rsidR="003F3692" w:rsidRPr="00DE4B80" w:rsidRDefault="003F3692" w:rsidP="00E90657">
            <w:pPr>
              <w:pStyle w:val="Default"/>
              <w:rPr>
                <w:color w:val="FF0000"/>
                <w:sz w:val="18"/>
                <w:szCs w:val="18"/>
                <w:lang w:val="en-US"/>
              </w:rPr>
            </w:pPr>
            <w:r w:rsidRPr="00DE4B80">
              <w:rPr>
                <w:color w:val="FF0000"/>
                <w:sz w:val="18"/>
                <w:szCs w:val="18"/>
                <w:lang w:val="en-US"/>
              </w:rPr>
              <w:t xml:space="preserve">Improved safety, communicativeness, </w:t>
            </w:r>
            <w:r>
              <w:rPr>
                <w:color w:val="FF0000"/>
                <w:sz w:val="18"/>
                <w:szCs w:val="18"/>
                <w:lang w:val="en-US"/>
              </w:rPr>
              <w:t>s</w:t>
            </w:r>
            <w:r w:rsidRPr="00DE4B80">
              <w:rPr>
                <w:color w:val="FF0000"/>
                <w:sz w:val="18"/>
                <w:szCs w:val="18"/>
                <w:lang w:val="en-US"/>
              </w:rPr>
              <w:t>torage efficiency</w:t>
            </w:r>
          </w:p>
        </w:tc>
        <w:tc>
          <w:tcPr>
            <w:tcW w:w="1276" w:type="dxa"/>
          </w:tcPr>
          <w:p w14:paraId="53175051" w14:textId="77777777" w:rsidR="003F3692" w:rsidRPr="00580BED" w:rsidRDefault="003F3692" w:rsidP="00E90657">
            <w:pPr>
              <w:pStyle w:val="Default"/>
              <w:rPr>
                <w:color w:val="FF0000"/>
                <w:sz w:val="18"/>
                <w:szCs w:val="18"/>
                <w:lang w:val="en-GB"/>
              </w:rPr>
            </w:pPr>
            <w:r w:rsidRPr="00580BED">
              <w:rPr>
                <w:color w:val="FF0000"/>
                <w:sz w:val="18"/>
                <w:szCs w:val="18"/>
                <w:lang w:val="en-GB"/>
              </w:rPr>
              <w:t>Shore-based user</w:t>
            </w:r>
          </w:p>
        </w:tc>
        <w:tc>
          <w:tcPr>
            <w:tcW w:w="1417" w:type="dxa"/>
          </w:tcPr>
          <w:p w14:paraId="40711FB3" w14:textId="77777777" w:rsidR="003F3692" w:rsidRPr="00DE4B80" w:rsidRDefault="003F3692" w:rsidP="00E90657">
            <w:pPr>
              <w:pStyle w:val="Default"/>
              <w:rPr>
                <w:color w:val="FF0000"/>
                <w:sz w:val="18"/>
                <w:szCs w:val="18"/>
                <w:lang w:val="en-US"/>
              </w:rPr>
            </w:pPr>
            <w:r>
              <w:rPr>
                <w:color w:val="FF0000"/>
                <w:sz w:val="18"/>
                <w:szCs w:val="18"/>
                <w:lang w:val="en-US"/>
              </w:rPr>
              <w:t>A</w:t>
            </w:r>
            <w:r w:rsidRPr="00DE4B80">
              <w:rPr>
                <w:color w:val="FF0000"/>
                <w:sz w:val="18"/>
                <w:szCs w:val="18"/>
                <w:lang w:val="en-US"/>
              </w:rPr>
              <w:t xml:space="preserve">ccess audit, </w:t>
            </w:r>
            <w:r>
              <w:rPr>
                <w:color w:val="FF0000"/>
                <w:sz w:val="18"/>
                <w:szCs w:val="18"/>
                <w:lang w:val="en-US"/>
              </w:rPr>
              <w:t>t</w:t>
            </w:r>
            <w:r w:rsidRPr="00DE4B80">
              <w:rPr>
                <w:color w:val="FF0000"/>
                <w:sz w:val="18"/>
                <w:szCs w:val="18"/>
                <w:lang w:val="en-US"/>
              </w:rPr>
              <w:t xml:space="preserve">raceability, </w:t>
            </w:r>
            <w:r>
              <w:rPr>
                <w:color w:val="FF0000"/>
                <w:sz w:val="18"/>
                <w:szCs w:val="18"/>
                <w:lang w:val="en-US"/>
              </w:rPr>
              <w:t>c</w:t>
            </w:r>
            <w:r w:rsidRPr="00DE4B80">
              <w:rPr>
                <w:color w:val="FF0000"/>
                <w:sz w:val="18"/>
                <w:szCs w:val="18"/>
                <w:lang w:val="en-US"/>
              </w:rPr>
              <w:t>onsistency</w:t>
            </w:r>
          </w:p>
        </w:tc>
        <w:tc>
          <w:tcPr>
            <w:tcW w:w="4253" w:type="dxa"/>
          </w:tcPr>
          <w:p w14:paraId="4ED9DB8F" w14:textId="77777777" w:rsidR="003F3692" w:rsidRPr="00DE4B80" w:rsidRDefault="003F3692" w:rsidP="00E90657">
            <w:pPr>
              <w:pStyle w:val="Default"/>
              <w:rPr>
                <w:color w:val="FF0000"/>
                <w:sz w:val="18"/>
                <w:szCs w:val="18"/>
                <w:lang w:val="en-US"/>
              </w:rPr>
            </w:pPr>
            <w:r w:rsidRPr="00DE4B80">
              <w:rPr>
                <w:color w:val="FF0000"/>
                <w:sz w:val="18"/>
                <w:szCs w:val="18"/>
                <w:lang w:val="en-US"/>
              </w:rPr>
              <w:t>Suboptimal performance or accident caused by poor decision making resulting from error in dealing with unstructured of data, lack of harmonized data format, and lack of priority in information transfer.</w:t>
            </w:r>
          </w:p>
        </w:tc>
        <w:tc>
          <w:tcPr>
            <w:tcW w:w="1559" w:type="dxa"/>
          </w:tcPr>
          <w:p w14:paraId="16C8EC5F" w14:textId="77777777" w:rsidR="003F3692" w:rsidRPr="00DE4B80" w:rsidRDefault="003F3692" w:rsidP="00E90657">
            <w:pPr>
              <w:pStyle w:val="Default"/>
              <w:rPr>
                <w:color w:val="FF0000"/>
                <w:sz w:val="14"/>
                <w:szCs w:val="14"/>
              </w:rPr>
            </w:pPr>
            <w:r>
              <w:rPr>
                <w:color w:val="FF0000"/>
                <w:sz w:val="14"/>
                <w:szCs w:val="14"/>
              </w:rPr>
              <w:t>211-Gte01</w:t>
            </w:r>
            <w:r w:rsidRPr="00DE4B80">
              <w:rPr>
                <w:color w:val="FF0000"/>
                <w:sz w:val="14"/>
                <w:szCs w:val="14"/>
              </w:rPr>
              <w:t xml:space="preserve"> </w:t>
            </w:r>
          </w:p>
          <w:p w14:paraId="3520AFCF" w14:textId="77777777" w:rsidR="003F3692" w:rsidRPr="00DE4B80" w:rsidRDefault="003F3692" w:rsidP="00E90657">
            <w:pPr>
              <w:pStyle w:val="Default"/>
              <w:rPr>
                <w:color w:val="FF0000"/>
                <w:sz w:val="14"/>
                <w:szCs w:val="14"/>
                <w:lang w:val="en-US"/>
              </w:rPr>
            </w:pPr>
            <w:r w:rsidRPr="00DE4B80">
              <w:rPr>
                <w:color w:val="FF0000"/>
                <w:sz w:val="14"/>
                <w:szCs w:val="14"/>
                <w:lang w:val="en-GB"/>
              </w:rPr>
              <w:t>211-Gte02</w:t>
            </w:r>
          </w:p>
        </w:tc>
      </w:tr>
      <w:tr w:rsidR="003F3692" w:rsidRPr="00580BED" w14:paraId="60994375" w14:textId="77777777" w:rsidTr="00E90657">
        <w:trPr>
          <w:cantSplit/>
          <w:trHeight w:val="606"/>
        </w:trPr>
        <w:tc>
          <w:tcPr>
            <w:tcW w:w="710" w:type="dxa"/>
          </w:tcPr>
          <w:p w14:paraId="663F77F1" w14:textId="77777777" w:rsidR="003F3692" w:rsidRPr="00DE4B80" w:rsidRDefault="003F3692" w:rsidP="00E90657">
            <w:pPr>
              <w:pStyle w:val="Default"/>
              <w:rPr>
                <w:color w:val="FF0000"/>
                <w:sz w:val="16"/>
                <w:szCs w:val="16"/>
                <w:lang w:val="en-GB"/>
              </w:rPr>
            </w:pPr>
            <w:r w:rsidRPr="00DE4B80">
              <w:rPr>
                <w:color w:val="FF0000"/>
                <w:sz w:val="16"/>
                <w:szCs w:val="16"/>
                <w:lang w:val="en-GB"/>
              </w:rPr>
              <w:t>S1</w:t>
            </w:r>
            <w:r>
              <w:rPr>
                <w:color w:val="FF0000"/>
                <w:sz w:val="16"/>
                <w:szCs w:val="16"/>
                <w:lang w:val="en-GB"/>
              </w:rPr>
              <w:t>2</w:t>
            </w:r>
            <w:r w:rsidRPr="00DE4B80">
              <w:rPr>
                <w:color w:val="FF0000"/>
                <w:sz w:val="16"/>
                <w:szCs w:val="16"/>
                <w:lang w:val="en-GB"/>
              </w:rPr>
              <w:t xml:space="preserve">.1.2 </w:t>
            </w:r>
          </w:p>
        </w:tc>
        <w:tc>
          <w:tcPr>
            <w:tcW w:w="3544" w:type="dxa"/>
          </w:tcPr>
          <w:p w14:paraId="2BE939E2" w14:textId="77777777" w:rsidR="003F3692" w:rsidRPr="00DE4B80" w:rsidRDefault="003F3692" w:rsidP="00E90657">
            <w:pPr>
              <w:pStyle w:val="Default"/>
              <w:rPr>
                <w:color w:val="FF0000"/>
                <w:sz w:val="18"/>
                <w:szCs w:val="18"/>
                <w:lang w:val="en-GB"/>
              </w:rPr>
            </w:pPr>
            <w:r w:rsidRPr="00DE4B80">
              <w:rPr>
                <w:color w:val="FF0000"/>
                <w:sz w:val="18"/>
                <w:szCs w:val="18"/>
                <w:lang w:val="en-GB"/>
              </w:rPr>
              <w:t xml:space="preserve">Provide mapping of specific services (information available) to specific regions (e.g. maritime service portfolios) with status and access requirements. </w:t>
            </w:r>
          </w:p>
        </w:tc>
        <w:tc>
          <w:tcPr>
            <w:tcW w:w="1984" w:type="dxa"/>
          </w:tcPr>
          <w:p w14:paraId="2D5E6B12" w14:textId="77777777" w:rsidR="003F3692" w:rsidRPr="00DE4B80" w:rsidRDefault="003F3692" w:rsidP="00E90657">
            <w:pPr>
              <w:pStyle w:val="Default"/>
              <w:rPr>
                <w:color w:val="FF0000"/>
                <w:sz w:val="18"/>
                <w:szCs w:val="18"/>
                <w:lang w:val="en-US"/>
              </w:rPr>
            </w:pPr>
            <w:r w:rsidRPr="00DE4B80">
              <w:rPr>
                <w:color w:val="FF0000"/>
                <w:sz w:val="18"/>
                <w:szCs w:val="18"/>
                <w:lang w:val="en-US"/>
              </w:rPr>
              <w:t>Improved services delivery access control</w:t>
            </w:r>
          </w:p>
        </w:tc>
        <w:tc>
          <w:tcPr>
            <w:tcW w:w="1276" w:type="dxa"/>
          </w:tcPr>
          <w:p w14:paraId="1A3E4E75" w14:textId="77777777" w:rsidR="003F3692" w:rsidRPr="009158EA" w:rsidRDefault="003F3692" w:rsidP="00E90657">
            <w:pPr>
              <w:pStyle w:val="Default"/>
              <w:rPr>
                <w:color w:val="FF0000"/>
                <w:sz w:val="18"/>
                <w:szCs w:val="18"/>
                <w:lang w:val="en-GB"/>
              </w:rPr>
            </w:pPr>
            <w:r w:rsidRPr="00580BED">
              <w:rPr>
                <w:color w:val="FF0000"/>
                <w:sz w:val="18"/>
                <w:szCs w:val="18"/>
                <w:lang w:val="en-GB"/>
              </w:rPr>
              <w:t>Shore-based user</w:t>
            </w:r>
          </w:p>
        </w:tc>
        <w:tc>
          <w:tcPr>
            <w:tcW w:w="1417" w:type="dxa"/>
          </w:tcPr>
          <w:p w14:paraId="6354ABD4" w14:textId="77777777" w:rsidR="003F3692" w:rsidRPr="00DE4B80" w:rsidRDefault="003F3692" w:rsidP="00E90657">
            <w:pPr>
              <w:pStyle w:val="Default"/>
              <w:rPr>
                <w:color w:val="FF0000"/>
                <w:sz w:val="18"/>
                <w:szCs w:val="18"/>
                <w:lang w:val="en-US"/>
              </w:rPr>
            </w:pPr>
            <w:r w:rsidRPr="00DE4B80">
              <w:rPr>
                <w:color w:val="FF0000"/>
                <w:sz w:val="18"/>
                <w:szCs w:val="18"/>
                <w:lang w:val="en-US"/>
              </w:rPr>
              <w:t xml:space="preserve">Improved availability of information and usability </w:t>
            </w:r>
          </w:p>
        </w:tc>
        <w:tc>
          <w:tcPr>
            <w:tcW w:w="4253" w:type="dxa"/>
          </w:tcPr>
          <w:p w14:paraId="4250CF3D" w14:textId="77777777" w:rsidR="003F3692" w:rsidRPr="00DE4B80" w:rsidRDefault="003F3692" w:rsidP="00E90657">
            <w:pPr>
              <w:pStyle w:val="Default"/>
              <w:rPr>
                <w:color w:val="FF0000"/>
                <w:sz w:val="18"/>
                <w:szCs w:val="18"/>
                <w:lang w:val="en-US"/>
              </w:rPr>
            </w:pPr>
            <w:r w:rsidRPr="00DE4B80">
              <w:rPr>
                <w:color w:val="FF0000"/>
                <w:sz w:val="18"/>
                <w:szCs w:val="18"/>
                <w:lang w:val="en-US"/>
              </w:rPr>
              <w:t>Suboptimal performance or accident due to lack of clarity and harmonization of provided services.</w:t>
            </w:r>
          </w:p>
        </w:tc>
        <w:tc>
          <w:tcPr>
            <w:tcW w:w="1559" w:type="dxa"/>
          </w:tcPr>
          <w:p w14:paraId="312B2E3A" w14:textId="77777777" w:rsidR="003F3692" w:rsidRPr="00DE4B80" w:rsidRDefault="003F3692" w:rsidP="00E90657">
            <w:pPr>
              <w:pStyle w:val="Default"/>
              <w:rPr>
                <w:color w:val="FF0000"/>
                <w:sz w:val="14"/>
                <w:szCs w:val="14"/>
                <w:lang w:val="en-GB"/>
              </w:rPr>
            </w:pPr>
            <w:r w:rsidRPr="00DE4B80">
              <w:rPr>
                <w:color w:val="FF0000"/>
                <w:sz w:val="14"/>
                <w:szCs w:val="14"/>
                <w:lang w:val="en-GB"/>
              </w:rPr>
              <w:t xml:space="preserve">260-Gtr02  </w:t>
            </w:r>
          </w:p>
        </w:tc>
      </w:tr>
      <w:tr w:rsidR="003F3692" w:rsidRPr="00580BED" w14:paraId="030C555A" w14:textId="77777777" w:rsidTr="00E90657">
        <w:trPr>
          <w:cantSplit/>
          <w:trHeight w:val="606"/>
        </w:trPr>
        <w:tc>
          <w:tcPr>
            <w:tcW w:w="710" w:type="dxa"/>
          </w:tcPr>
          <w:p w14:paraId="72BDB7EB" w14:textId="77777777" w:rsidR="003F3692" w:rsidRPr="00DE4B80" w:rsidRDefault="003F3692" w:rsidP="00E90657">
            <w:pPr>
              <w:pStyle w:val="Default"/>
              <w:rPr>
                <w:color w:val="FF0000"/>
                <w:sz w:val="16"/>
                <w:szCs w:val="16"/>
                <w:lang w:val="en-GB"/>
              </w:rPr>
            </w:pPr>
            <w:r w:rsidRPr="00DE4B80">
              <w:rPr>
                <w:color w:val="FF0000"/>
                <w:sz w:val="16"/>
                <w:szCs w:val="16"/>
                <w:lang w:val="en-GB"/>
              </w:rPr>
              <w:t>S1</w:t>
            </w:r>
            <w:r>
              <w:rPr>
                <w:color w:val="FF0000"/>
                <w:sz w:val="16"/>
                <w:szCs w:val="16"/>
                <w:lang w:val="en-GB"/>
              </w:rPr>
              <w:t>2</w:t>
            </w:r>
            <w:r w:rsidRPr="00DE4B80">
              <w:rPr>
                <w:color w:val="FF0000"/>
                <w:sz w:val="16"/>
                <w:szCs w:val="16"/>
                <w:lang w:val="en-GB"/>
              </w:rPr>
              <w:t xml:space="preserve">.1.3 </w:t>
            </w:r>
          </w:p>
        </w:tc>
        <w:tc>
          <w:tcPr>
            <w:tcW w:w="3544" w:type="dxa"/>
          </w:tcPr>
          <w:p w14:paraId="73459918" w14:textId="77777777" w:rsidR="003F3692" w:rsidRDefault="003F3692" w:rsidP="00E90657">
            <w:pPr>
              <w:pStyle w:val="Default"/>
              <w:rPr>
                <w:ins w:id="195" w:author="Alimchandani, Mahesh" w:date="2012-09-12T11:53:00Z"/>
                <w:color w:val="FF0000"/>
                <w:sz w:val="18"/>
                <w:szCs w:val="18"/>
                <w:lang w:val="en-GB"/>
              </w:rPr>
            </w:pPr>
            <w:del w:id="196" w:author="Alimchandani, Mahesh" w:date="2012-09-12T11:54:00Z">
              <w:r w:rsidRPr="00DE4B80" w:rsidDel="00EA193B">
                <w:rPr>
                  <w:color w:val="FF0000"/>
                  <w:sz w:val="18"/>
                  <w:szCs w:val="18"/>
                  <w:lang w:val="en-GB"/>
                </w:rPr>
                <w:delText xml:space="preserve">Provision of system for automatic source and channel management </w:delText>
              </w:r>
              <w:r w:rsidDel="00EA193B">
                <w:rPr>
                  <w:color w:val="FF0000"/>
                  <w:sz w:val="18"/>
                  <w:szCs w:val="18"/>
                  <w:lang w:val="en-GB"/>
                </w:rPr>
                <w:delText xml:space="preserve">ashore </w:delText>
              </w:r>
              <w:r w:rsidRPr="00DE4B80" w:rsidDel="00EA193B">
                <w:rPr>
                  <w:color w:val="FF0000"/>
                  <w:sz w:val="18"/>
                  <w:szCs w:val="18"/>
                  <w:lang w:val="en-GB"/>
                </w:rPr>
                <w:delText>for the selection of most appropriate communication means (equipment) according to criteria as, band width, content, integrity, costs.</w:delText>
              </w:r>
            </w:del>
          </w:p>
          <w:p w14:paraId="500F2F1F" w14:textId="77777777" w:rsidR="00CB34E5" w:rsidRDefault="00CB34E5" w:rsidP="00E90657">
            <w:pPr>
              <w:pStyle w:val="Default"/>
              <w:rPr>
                <w:ins w:id="197" w:author="Alimchandani, Mahesh" w:date="2012-09-12T11:53:00Z"/>
                <w:color w:val="FF0000"/>
                <w:sz w:val="18"/>
                <w:szCs w:val="18"/>
                <w:lang w:val="en-GB"/>
              </w:rPr>
            </w:pPr>
            <w:ins w:id="198" w:author="Alimchandani, Mahesh" w:date="2012-09-12T11:53:00Z">
              <w:r w:rsidRPr="000C6B3B">
                <w:rPr>
                  <w:sz w:val="18"/>
                  <w:szCs w:val="18"/>
                  <w:lang w:val="en-GB"/>
                </w:rPr>
                <w:t xml:space="preserve">Provision of </w:t>
              </w:r>
              <w:r>
                <w:rPr>
                  <w:sz w:val="18"/>
                  <w:szCs w:val="18"/>
                  <w:lang w:val="en-GB"/>
                </w:rPr>
                <w:t xml:space="preserve">a </w:t>
              </w:r>
              <w:r w:rsidRPr="000C6B3B">
                <w:rPr>
                  <w:sz w:val="18"/>
                  <w:szCs w:val="18"/>
                  <w:lang w:val="en-GB"/>
                </w:rPr>
                <w:t xml:space="preserve">system for the selection of </w:t>
              </w:r>
              <w:r>
                <w:rPr>
                  <w:sz w:val="18"/>
                  <w:szCs w:val="18"/>
                  <w:lang w:val="en-GB"/>
                </w:rPr>
                <w:t xml:space="preserve">the </w:t>
              </w:r>
              <w:r w:rsidRPr="000C6B3B">
                <w:rPr>
                  <w:sz w:val="18"/>
                  <w:szCs w:val="18"/>
                  <w:lang w:val="en-GB"/>
                </w:rPr>
                <w:t>most appropriate communication means</w:t>
              </w:r>
              <w:r>
                <w:rPr>
                  <w:sz w:val="18"/>
                  <w:szCs w:val="18"/>
                  <w:lang w:val="en-GB"/>
                </w:rPr>
                <w:t xml:space="preserve"> (</w:t>
              </w:r>
              <w:r w:rsidRPr="000C6B3B">
                <w:rPr>
                  <w:sz w:val="18"/>
                  <w:szCs w:val="18"/>
                  <w:lang w:val="en-GB"/>
                </w:rPr>
                <w:t>automatic source and channel management</w:t>
              </w:r>
              <w:r>
                <w:rPr>
                  <w:sz w:val="18"/>
                  <w:szCs w:val="18"/>
                  <w:lang w:val="en-GB"/>
                </w:rPr>
                <w:t>)</w:t>
              </w:r>
              <w:r w:rsidRPr="000C6B3B">
                <w:rPr>
                  <w:sz w:val="18"/>
                  <w:szCs w:val="18"/>
                  <w:lang w:val="en-GB"/>
                </w:rPr>
                <w:t xml:space="preserve"> </w:t>
              </w:r>
              <w:r>
                <w:rPr>
                  <w:sz w:val="18"/>
                  <w:szCs w:val="18"/>
                  <w:lang w:val="en-GB"/>
                </w:rPr>
                <w:t>based on</w:t>
              </w:r>
              <w:r w:rsidRPr="000C6B3B">
                <w:rPr>
                  <w:sz w:val="18"/>
                  <w:szCs w:val="18"/>
                  <w:lang w:val="en-GB"/>
                </w:rPr>
                <w:t xml:space="preserve"> criteria </w:t>
              </w:r>
              <w:r>
                <w:rPr>
                  <w:sz w:val="18"/>
                  <w:szCs w:val="18"/>
                  <w:lang w:val="en-GB"/>
                </w:rPr>
                <w:t xml:space="preserve">such </w:t>
              </w:r>
              <w:r w:rsidRPr="000C6B3B">
                <w:rPr>
                  <w:sz w:val="18"/>
                  <w:szCs w:val="18"/>
                  <w:lang w:val="en-GB"/>
                </w:rPr>
                <w:t xml:space="preserve">as, band width, </w:t>
              </w:r>
              <w:r>
                <w:rPr>
                  <w:sz w:val="18"/>
                  <w:szCs w:val="18"/>
                  <w:lang w:val="en-GB"/>
                </w:rPr>
                <w:t>message format</w:t>
              </w:r>
              <w:r w:rsidRPr="000C6B3B">
                <w:rPr>
                  <w:sz w:val="18"/>
                  <w:szCs w:val="18"/>
                  <w:lang w:val="en-GB"/>
                </w:rPr>
                <w:t>, integrity</w:t>
              </w:r>
              <w:r>
                <w:rPr>
                  <w:sz w:val="18"/>
                  <w:szCs w:val="18"/>
                  <w:lang w:val="en-GB"/>
                </w:rPr>
                <w:t xml:space="preserve"> and </w:t>
              </w:r>
              <w:proofErr w:type="gramStart"/>
              <w:r>
                <w:rPr>
                  <w:sz w:val="18"/>
                  <w:szCs w:val="18"/>
                  <w:lang w:val="en-GB"/>
                </w:rPr>
                <w:t>cost</w:t>
              </w:r>
              <w:r w:rsidRPr="000C6B3B">
                <w:rPr>
                  <w:sz w:val="18"/>
                  <w:szCs w:val="18"/>
                  <w:lang w:val="en-GB"/>
                </w:rPr>
                <w:t xml:space="preserve"> </w:t>
              </w:r>
              <w:r>
                <w:rPr>
                  <w:sz w:val="18"/>
                  <w:szCs w:val="18"/>
                  <w:lang w:val="en-GB"/>
                </w:rPr>
                <w:t>.</w:t>
              </w:r>
              <w:proofErr w:type="gramEnd"/>
            </w:ins>
          </w:p>
          <w:p w14:paraId="718F8669" w14:textId="77777777" w:rsidR="00CB34E5" w:rsidRPr="00DE4B80" w:rsidRDefault="00CB34E5" w:rsidP="00E90657">
            <w:pPr>
              <w:pStyle w:val="Default"/>
              <w:rPr>
                <w:color w:val="FF0000"/>
                <w:sz w:val="18"/>
                <w:szCs w:val="18"/>
                <w:lang w:val="en-GB"/>
              </w:rPr>
            </w:pPr>
          </w:p>
        </w:tc>
        <w:tc>
          <w:tcPr>
            <w:tcW w:w="1984" w:type="dxa"/>
          </w:tcPr>
          <w:p w14:paraId="2A24554B" w14:textId="77777777" w:rsidR="003F3692" w:rsidRPr="00DE4B80" w:rsidRDefault="003F3692" w:rsidP="00E90657">
            <w:pPr>
              <w:pStyle w:val="Default"/>
              <w:rPr>
                <w:color w:val="FF0000"/>
                <w:sz w:val="18"/>
                <w:szCs w:val="18"/>
                <w:lang w:val="en-US"/>
              </w:rPr>
            </w:pPr>
            <w:r w:rsidRPr="00DE4B80">
              <w:rPr>
                <w:color w:val="FF0000"/>
                <w:sz w:val="18"/>
                <w:szCs w:val="18"/>
                <w:lang w:val="en-US"/>
              </w:rPr>
              <w:t>Improved integrity, storage and execution efficiency</w:t>
            </w:r>
          </w:p>
        </w:tc>
        <w:tc>
          <w:tcPr>
            <w:tcW w:w="1276" w:type="dxa"/>
          </w:tcPr>
          <w:p w14:paraId="4EE8EE7E" w14:textId="77777777" w:rsidR="003F3692" w:rsidRPr="009158EA" w:rsidRDefault="003F3692" w:rsidP="00E90657">
            <w:pPr>
              <w:pStyle w:val="Default"/>
              <w:rPr>
                <w:color w:val="FF0000"/>
                <w:sz w:val="18"/>
                <w:szCs w:val="18"/>
                <w:lang w:val="en-GB"/>
              </w:rPr>
            </w:pPr>
            <w:r w:rsidRPr="00580BED">
              <w:rPr>
                <w:color w:val="FF0000"/>
                <w:sz w:val="18"/>
                <w:szCs w:val="18"/>
                <w:lang w:val="en-GB"/>
              </w:rPr>
              <w:t>Shore-based user</w:t>
            </w:r>
            <w:r>
              <w:rPr>
                <w:color w:val="FF0000"/>
                <w:sz w:val="18"/>
                <w:szCs w:val="18"/>
                <w:lang w:val="en-GB"/>
              </w:rPr>
              <w:t xml:space="preserve"> </w:t>
            </w:r>
          </w:p>
        </w:tc>
        <w:tc>
          <w:tcPr>
            <w:tcW w:w="1417" w:type="dxa"/>
          </w:tcPr>
          <w:p w14:paraId="59124637" w14:textId="77777777" w:rsidR="003F3692" w:rsidRPr="00B21D78" w:rsidRDefault="003F3692" w:rsidP="00E90657">
            <w:pPr>
              <w:pStyle w:val="Default"/>
              <w:rPr>
                <w:color w:val="FF0000"/>
                <w:sz w:val="18"/>
                <w:szCs w:val="18"/>
                <w:lang w:val="en-US"/>
              </w:rPr>
            </w:pPr>
            <w:r w:rsidRPr="00B21D78">
              <w:rPr>
                <w:color w:val="FF0000"/>
                <w:sz w:val="18"/>
                <w:szCs w:val="18"/>
                <w:lang w:val="en-US"/>
              </w:rPr>
              <w:t xml:space="preserve">Improve </w:t>
            </w:r>
            <w:r>
              <w:rPr>
                <w:color w:val="FF0000"/>
                <w:sz w:val="18"/>
                <w:szCs w:val="18"/>
                <w:lang w:val="en-US"/>
              </w:rPr>
              <w:t>o</w:t>
            </w:r>
            <w:r w:rsidRPr="00B21D78">
              <w:rPr>
                <w:color w:val="FF0000"/>
                <w:sz w:val="18"/>
                <w:szCs w:val="18"/>
                <w:lang w:val="en-US"/>
              </w:rPr>
              <w:t xml:space="preserve">perability, </w:t>
            </w:r>
            <w:r>
              <w:rPr>
                <w:color w:val="FF0000"/>
                <w:sz w:val="18"/>
                <w:szCs w:val="18"/>
                <w:lang w:val="en-US"/>
              </w:rPr>
              <w:t>and interoperability</w:t>
            </w:r>
          </w:p>
        </w:tc>
        <w:tc>
          <w:tcPr>
            <w:tcW w:w="4253" w:type="dxa"/>
          </w:tcPr>
          <w:p w14:paraId="2D1CA225" w14:textId="77777777" w:rsidR="003F3692" w:rsidRPr="00B77EE2" w:rsidRDefault="003F3692" w:rsidP="00E90657">
            <w:pPr>
              <w:pStyle w:val="Default"/>
              <w:rPr>
                <w:color w:val="FF0000"/>
                <w:sz w:val="18"/>
                <w:szCs w:val="18"/>
                <w:lang w:val="en-US"/>
              </w:rPr>
            </w:pPr>
            <w:r w:rsidRPr="00B77EE2">
              <w:rPr>
                <w:color w:val="FF0000"/>
                <w:sz w:val="18"/>
                <w:szCs w:val="18"/>
                <w:lang w:val="en-US"/>
              </w:rPr>
              <w:t xml:space="preserve">Suboptimal performance or accident due to insufficient data storage or protocols to support the exchange of information. Interferences and bandwidth limitation for ship – shore communication. </w:t>
            </w:r>
          </w:p>
        </w:tc>
        <w:tc>
          <w:tcPr>
            <w:tcW w:w="1559" w:type="dxa"/>
          </w:tcPr>
          <w:p w14:paraId="3E852A13" w14:textId="77777777" w:rsidR="003F3692" w:rsidRDefault="003F3692" w:rsidP="00E90657">
            <w:pPr>
              <w:pStyle w:val="Default"/>
              <w:rPr>
                <w:color w:val="FF0000"/>
                <w:sz w:val="14"/>
                <w:szCs w:val="14"/>
                <w:lang w:val="en-US"/>
              </w:rPr>
            </w:pPr>
            <w:r w:rsidRPr="00B77EE2">
              <w:rPr>
                <w:color w:val="FF0000"/>
                <w:sz w:val="14"/>
                <w:szCs w:val="14"/>
                <w:lang w:val="en-US"/>
              </w:rPr>
              <w:t>260-Gte06</w:t>
            </w:r>
          </w:p>
          <w:p w14:paraId="15AC036E" w14:textId="77777777" w:rsidR="003F3692" w:rsidRPr="00B77EE2" w:rsidRDefault="003F3692" w:rsidP="00E90657">
            <w:pPr>
              <w:pStyle w:val="Default"/>
              <w:rPr>
                <w:color w:val="FF0000"/>
                <w:sz w:val="14"/>
                <w:szCs w:val="14"/>
                <w:lang w:val="en-US"/>
              </w:rPr>
            </w:pPr>
            <w:r w:rsidRPr="00F573D3">
              <w:rPr>
                <w:color w:val="FF0000"/>
                <w:sz w:val="14"/>
                <w:szCs w:val="14"/>
                <w:lang w:val="en-US"/>
              </w:rPr>
              <w:t>260-Gte02</w:t>
            </w:r>
          </w:p>
        </w:tc>
      </w:tr>
      <w:tr w:rsidR="003F3692" w:rsidRPr="00580BED" w14:paraId="2CC80AD0" w14:textId="77777777" w:rsidTr="00E90657">
        <w:trPr>
          <w:cantSplit/>
          <w:trHeight w:val="606"/>
        </w:trPr>
        <w:tc>
          <w:tcPr>
            <w:tcW w:w="710" w:type="dxa"/>
          </w:tcPr>
          <w:p w14:paraId="0B330EA1" w14:textId="77777777" w:rsidR="003F3692" w:rsidRPr="00DE4B80" w:rsidRDefault="003F3692" w:rsidP="00E90657">
            <w:pPr>
              <w:pStyle w:val="Default"/>
              <w:rPr>
                <w:color w:val="FF0000"/>
                <w:sz w:val="16"/>
                <w:szCs w:val="16"/>
                <w:lang w:val="en-GB"/>
              </w:rPr>
            </w:pPr>
            <w:r w:rsidRPr="00DE4B80">
              <w:rPr>
                <w:color w:val="FF0000"/>
                <w:sz w:val="16"/>
                <w:szCs w:val="16"/>
                <w:lang w:val="en-GB"/>
              </w:rPr>
              <w:t xml:space="preserve">S12.1.4 </w:t>
            </w:r>
          </w:p>
        </w:tc>
        <w:tc>
          <w:tcPr>
            <w:tcW w:w="3544" w:type="dxa"/>
          </w:tcPr>
          <w:p w14:paraId="40C4DB0E" w14:textId="77777777" w:rsidR="003F3692" w:rsidRPr="00DE4B80" w:rsidRDefault="003F3692" w:rsidP="00E90657">
            <w:pPr>
              <w:pStyle w:val="Default"/>
              <w:rPr>
                <w:color w:val="FF0000"/>
                <w:sz w:val="18"/>
                <w:szCs w:val="18"/>
                <w:lang w:val="en-GB"/>
              </w:rPr>
            </w:pPr>
            <w:r w:rsidRPr="00DE4B80">
              <w:rPr>
                <w:color w:val="FF0000"/>
                <w:sz w:val="18"/>
                <w:szCs w:val="18"/>
                <w:lang w:val="en-GB"/>
              </w:rPr>
              <w:t>Routing and filtering of information ashore (weather, intended route etc.)</w:t>
            </w:r>
          </w:p>
        </w:tc>
        <w:tc>
          <w:tcPr>
            <w:tcW w:w="1984" w:type="dxa"/>
          </w:tcPr>
          <w:p w14:paraId="5B148B21" w14:textId="77777777" w:rsidR="003F3692" w:rsidRPr="00DE4B80" w:rsidRDefault="003F3692" w:rsidP="00E90657">
            <w:pPr>
              <w:pStyle w:val="Default"/>
              <w:rPr>
                <w:color w:val="FF0000"/>
                <w:sz w:val="18"/>
                <w:szCs w:val="18"/>
                <w:lang w:val="en-GB"/>
              </w:rPr>
            </w:pPr>
            <w:r w:rsidRPr="00DE4B80">
              <w:rPr>
                <w:color w:val="FF0000"/>
                <w:sz w:val="18"/>
                <w:szCs w:val="18"/>
                <w:lang w:val="en-US"/>
              </w:rPr>
              <w:t>Improved</w:t>
            </w:r>
            <w:r>
              <w:rPr>
                <w:color w:val="FF0000"/>
                <w:sz w:val="18"/>
                <w:szCs w:val="18"/>
                <w:lang w:val="en-US"/>
              </w:rPr>
              <w:t xml:space="preserve"> operability, interoperability</w:t>
            </w:r>
            <w:r w:rsidRPr="00DE4B80">
              <w:rPr>
                <w:color w:val="FF0000"/>
                <w:sz w:val="18"/>
                <w:szCs w:val="18"/>
                <w:lang w:val="en-US"/>
              </w:rPr>
              <w:t>, storage and real-time execution efficiency</w:t>
            </w:r>
          </w:p>
        </w:tc>
        <w:tc>
          <w:tcPr>
            <w:tcW w:w="1276" w:type="dxa"/>
          </w:tcPr>
          <w:p w14:paraId="3E2A66DA" w14:textId="77777777" w:rsidR="003F3692" w:rsidRPr="00DE4B80" w:rsidRDefault="003F3692" w:rsidP="00E90657">
            <w:pPr>
              <w:pStyle w:val="Default"/>
              <w:rPr>
                <w:color w:val="FF0000"/>
                <w:sz w:val="18"/>
                <w:szCs w:val="18"/>
                <w:lang w:val="en-GB"/>
              </w:rPr>
            </w:pPr>
            <w:r w:rsidRPr="00DE4B80">
              <w:rPr>
                <w:color w:val="FF0000"/>
                <w:sz w:val="18"/>
                <w:szCs w:val="18"/>
                <w:lang w:val="en-GB"/>
              </w:rPr>
              <w:t>Shore-based user</w:t>
            </w:r>
          </w:p>
        </w:tc>
        <w:tc>
          <w:tcPr>
            <w:tcW w:w="1417" w:type="dxa"/>
          </w:tcPr>
          <w:p w14:paraId="7BB88851" w14:textId="77777777" w:rsidR="003F3692" w:rsidRPr="000C6B3B" w:rsidRDefault="003F3692" w:rsidP="00E90657">
            <w:pPr>
              <w:pStyle w:val="Default"/>
              <w:rPr>
                <w:sz w:val="18"/>
                <w:szCs w:val="18"/>
                <w:lang w:val="en-GB"/>
              </w:rPr>
            </w:pPr>
            <w:r w:rsidRPr="00B21D78">
              <w:rPr>
                <w:color w:val="FF0000"/>
                <w:sz w:val="18"/>
                <w:szCs w:val="18"/>
                <w:lang w:val="en-US"/>
              </w:rPr>
              <w:t>Improve</w:t>
            </w:r>
            <w:r>
              <w:rPr>
                <w:color w:val="FF0000"/>
                <w:sz w:val="18"/>
                <w:szCs w:val="18"/>
                <w:lang w:val="en-US"/>
              </w:rPr>
              <w:t>d</w:t>
            </w:r>
            <w:r w:rsidRPr="00B21D78">
              <w:rPr>
                <w:color w:val="FF0000"/>
                <w:sz w:val="18"/>
                <w:szCs w:val="18"/>
                <w:lang w:val="en-US"/>
              </w:rPr>
              <w:t xml:space="preserve"> </w:t>
            </w:r>
            <w:r>
              <w:rPr>
                <w:color w:val="FF0000"/>
                <w:sz w:val="18"/>
                <w:szCs w:val="18"/>
                <w:lang w:val="en-US"/>
              </w:rPr>
              <w:t>accuracy, consistency, security and international standardization of data and its sharing</w:t>
            </w:r>
          </w:p>
        </w:tc>
        <w:tc>
          <w:tcPr>
            <w:tcW w:w="4253" w:type="dxa"/>
          </w:tcPr>
          <w:p w14:paraId="7152846F" w14:textId="77777777" w:rsidR="003F3692" w:rsidRDefault="003F3692" w:rsidP="00E90657">
            <w:pPr>
              <w:pStyle w:val="Default"/>
              <w:rPr>
                <w:color w:val="FF0000"/>
                <w:sz w:val="18"/>
                <w:szCs w:val="18"/>
                <w:lang w:val="en-US"/>
              </w:rPr>
            </w:pPr>
            <w:r w:rsidRPr="00B77EE2">
              <w:rPr>
                <w:color w:val="FF0000"/>
                <w:sz w:val="18"/>
                <w:szCs w:val="18"/>
                <w:lang w:val="en-US"/>
              </w:rPr>
              <w:t xml:space="preserve">Suboptimal performance or accident </w:t>
            </w:r>
            <w:r>
              <w:rPr>
                <w:color w:val="FF0000"/>
                <w:sz w:val="18"/>
                <w:szCs w:val="18"/>
                <w:lang w:val="en-US"/>
              </w:rPr>
              <w:t>due poor decision making ashore resulting from lack of harmonized data and technical solutions for processing, filtering and transferring reliable information to ship-based systems.</w:t>
            </w:r>
          </w:p>
          <w:p w14:paraId="05AF7DA7" w14:textId="77777777" w:rsidR="003F3692" w:rsidRPr="00AF7643" w:rsidRDefault="003F3692" w:rsidP="00E90657">
            <w:pPr>
              <w:pStyle w:val="Default"/>
              <w:rPr>
                <w:color w:val="FF0000"/>
                <w:sz w:val="18"/>
                <w:szCs w:val="18"/>
                <w:lang w:val="en-GB"/>
              </w:rPr>
            </w:pPr>
            <w:r w:rsidRPr="00AF7643">
              <w:rPr>
                <w:color w:val="FF0000"/>
                <w:sz w:val="18"/>
                <w:szCs w:val="18"/>
                <w:lang w:val="en-GB"/>
              </w:rPr>
              <w:t>There is a gap between information capability of current information management systems and those that will be required as volumes of information increases</w:t>
            </w:r>
            <w:r>
              <w:rPr>
                <w:color w:val="FF0000"/>
                <w:sz w:val="18"/>
                <w:szCs w:val="18"/>
                <w:lang w:val="en-GB"/>
              </w:rPr>
              <w:t>.</w:t>
            </w:r>
          </w:p>
        </w:tc>
        <w:tc>
          <w:tcPr>
            <w:tcW w:w="1559" w:type="dxa"/>
          </w:tcPr>
          <w:p w14:paraId="387435BA" w14:textId="77777777" w:rsidR="003F3692" w:rsidRPr="0063588D" w:rsidRDefault="003F3692" w:rsidP="00E90657">
            <w:pPr>
              <w:pStyle w:val="Default"/>
              <w:rPr>
                <w:color w:val="FF0000"/>
                <w:sz w:val="14"/>
                <w:szCs w:val="14"/>
              </w:rPr>
            </w:pPr>
            <w:r w:rsidRPr="0063588D">
              <w:rPr>
                <w:color w:val="FF0000"/>
                <w:sz w:val="14"/>
                <w:szCs w:val="14"/>
              </w:rPr>
              <w:t>211-Gte02</w:t>
            </w:r>
          </w:p>
          <w:p w14:paraId="5D3DF40A" w14:textId="77777777" w:rsidR="003F3692" w:rsidRPr="0063588D" w:rsidRDefault="003F3692" w:rsidP="00E90657">
            <w:pPr>
              <w:pStyle w:val="Default"/>
              <w:rPr>
                <w:color w:val="FF0000"/>
                <w:sz w:val="14"/>
                <w:szCs w:val="14"/>
              </w:rPr>
            </w:pPr>
            <w:r w:rsidRPr="0063588D">
              <w:rPr>
                <w:color w:val="FF0000"/>
                <w:sz w:val="14"/>
                <w:szCs w:val="14"/>
              </w:rPr>
              <w:t>220-Gtr01</w:t>
            </w:r>
          </w:p>
        </w:tc>
      </w:tr>
      <w:tr w:rsidR="003F3692" w:rsidRPr="00580BED" w14:paraId="290C1D62" w14:textId="77777777" w:rsidTr="00E90657">
        <w:trPr>
          <w:cantSplit/>
          <w:trHeight w:val="459"/>
        </w:trPr>
        <w:tc>
          <w:tcPr>
            <w:tcW w:w="710" w:type="dxa"/>
          </w:tcPr>
          <w:p w14:paraId="1153859D" w14:textId="77777777" w:rsidR="003F3692" w:rsidRPr="00DE4B80" w:rsidRDefault="003F3692" w:rsidP="00E90657">
            <w:pPr>
              <w:pStyle w:val="Default"/>
              <w:rPr>
                <w:color w:val="FF0000"/>
                <w:sz w:val="16"/>
                <w:szCs w:val="16"/>
                <w:lang w:val="en-GB"/>
              </w:rPr>
            </w:pPr>
            <w:r w:rsidRPr="00DE4B80">
              <w:rPr>
                <w:color w:val="FF0000"/>
                <w:sz w:val="16"/>
                <w:szCs w:val="16"/>
                <w:lang w:val="en-GB"/>
              </w:rPr>
              <w:lastRenderedPageBreak/>
              <w:t xml:space="preserve">S12.1.5 </w:t>
            </w:r>
          </w:p>
        </w:tc>
        <w:tc>
          <w:tcPr>
            <w:tcW w:w="3544" w:type="dxa"/>
          </w:tcPr>
          <w:p w14:paraId="4C39866A" w14:textId="77777777" w:rsidR="003F3692" w:rsidRPr="00DE4B80" w:rsidRDefault="003F3692" w:rsidP="00E90657">
            <w:pPr>
              <w:pStyle w:val="Default"/>
              <w:rPr>
                <w:color w:val="FF0000"/>
                <w:sz w:val="18"/>
                <w:szCs w:val="18"/>
                <w:lang w:val="en-GB"/>
              </w:rPr>
            </w:pPr>
            <w:r w:rsidRPr="00DE4B80">
              <w:rPr>
                <w:color w:val="FF0000"/>
                <w:sz w:val="18"/>
                <w:szCs w:val="18"/>
                <w:lang w:val="en-GB"/>
              </w:rPr>
              <w:t>Provide quality assurance process to ensure that all data is reliable.</w:t>
            </w:r>
          </w:p>
        </w:tc>
        <w:tc>
          <w:tcPr>
            <w:tcW w:w="1984" w:type="dxa"/>
          </w:tcPr>
          <w:p w14:paraId="55E67B0E" w14:textId="77777777" w:rsidR="003F3692" w:rsidRPr="00DE4B80" w:rsidRDefault="003F3692" w:rsidP="00E90657">
            <w:pPr>
              <w:pStyle w:val="Default"/>
              <w:rPr>
                <w:color w:val="FF0000"/>
                <w:sz w:val="18"/>
                <w:szCs w:val="18"/>
                <w:lang w:val="en-GB"/>
              </w:rPr>
            </w:pPr>
            <w:r w:rsidRPr="00DE4B80">
              <w:rPr>
                <w:color w:val="FF0000"/>
                <w:sz w:val="18"/>
                <w:szCs w:val="18"/>
                <w:lang w:val="en-GB"/>
              </w:rPr>
              <w:t>Improved correctness, reliability integrity and data validity</w:t>
            </w:r>
          </w:p>
        </w:tc>
        <w:tc>
          <w:tcPr>
            <w:tcW w:w="1276" w:type="dxa"/>
          </w:tcPr>
          <w:p w14:paraId="060BAD2B" w14:textId="77777777" w:rsidR="003F3692" w:rsidRPr="00DE4B80" w:rsidRDefault="003F3692" w:rsidP="00E90657">
            <w:pPr>
              <w:pStyle w:val="Default"/>
              <w:rPr>
                <w:color w:val="FF0000"/>
                <w:sz w:val="18"/>
                <w:szCs w:val="18"/>
                <w:lang w:val="en-GB"/>
              </w:rPr>
            </w:pPr>
            <w:r w:rsidRPr="00DE4B80">
              <w:rPr>
                <w:color w:val="FF0000"/>
                <w:sz w:val="18"/>
                <w:szCs w:val="18"/>
                <w:lang w:val="en-GB"/>
              </w:rPr>
              <w:t>Shore-based user</w:t>
            </w:r>
          </w:p>
        </w:tc>
        <w:tc>
          <w:tcPr>
            <w:tcW w:w="1417" w:type="dxa"/>
          </w:tcPr>
          <w:p w14:paraId="08FEFF60" w14:textId="77777777" w:rsidR="003F3692" w:rsidRPr="00DE4B80" w:rsidRDefault="003F3692" w:rsidP="00E90657">
            <w:pPr>
              <w:pStyle w:val="Default"/>
              <w:rPr>
                <w:color w:val="FF0000"/>
                <w:sz w:val="18"/>
                <w:szCs w:val="18"/>
                <w:lang w:val="en-GB"/>
              </w:rPr>
            </w:pPr>
            <w:r w:rsidRPr="00DE4B80">
              <w:rPr>
                <w:color w:val="FF0000"/>
                <w:sz w:val="18"/>
                <w:szCs w:val="18"/>
                <w:lang w:val="en-GB"/>
              </w:rPr>
              <w:t>Improved efficiency and usability</w:t>
            </w:r>
          </w:p>
        </w:tc>
        <w:tc>
          <w:tcPr>
            <w:tcW w:w="4253" w:type="dxa"/>
          </w:tcPr>
          <w:p w14:paraId="3997B48E" w14:textId="77777777" w:rsidR="003F3692" w:rsidRPr="00DE4B80" w:rsidRDefault="003F3692" w:rsidP="00E90657">
            <w:pPr>
              <w:pStyle w:val="Default"/>
              <w:rPr>
                <w:color w:val="FF0000"/>
                <w:sz w:val="18"/>
                <w:szCs w:val="18"/>
                <w:lang w:val="en-GB"/>
              </w:rPr>
            </w:pPr>
            <w:r w:rsidRPr="00DE4B80">
              <w:rPr>
                <w:color w:val="FF0000"/>
                <w:sz w:val="18"/>
                <w:szCs w:val="18"/>
                <w:lang w:val="en-US"/>
              </w:rPr>
              <w:t>Suboptimal performance or accident due to problem of interoperability between application and use of deprecate operating systems.</w:t>
            </w:r>
          </w:p>
        </w:tc>
        <w:tc>
          <w:tcPr>
            <w:tcW w:w="1559" w:type="dxa"/>
          </w:tcPr>
          <w:p w14:paraId="0BF68BA6" w14:textId="77777777" w:rsidR="003F3692" w:rsidRPr="00DE4B80" w:rsidRDefault="003F3692" w:rsidP="00E90657">
            <w:pPr>
              <w:pStyle w:val="Default"/>
              <w:rPr>
                <w:color w:val="FF0000"/>
                <w:sz w:val="14"/>
                <w:szCs w:val="14"/>
                <w:lang w:val="en-GB"/>
              </w:rPr>
            </w:pPr>
            <w:r w:rsidRPr="00DE4B80">
              <w:rPr>
                <w:color w:val="FF0000"/>
                <w:sz w:val="14"/>
                <w:szCs w:val="14"/>
                <w:lang w:val="en-GB"/>
              </w:rPr>
              <w:t xml:space="preserve">See solutions </w:t>
            </w:r>
            <w:r w:rsidRPr="00DE4B80">
              <w:rPr>
                <w:color w:val="FF0000"/>
                <w:sz w:val="16"/>
                <w:szCs w:val="16"/>
                <w:lang w:val="en-GB"/>
              </w:rPr>
              <w:t>S</w:t>
            </w:r>
            <w:r>
              <w:rPr>
                <w:color w:val="FF0000"/>
                <w:sz w:val="16"/>
                <w:szCs w:val="16"/>
                <w:lang w:val="en-GB"/>
              </w:rPr>
              <w:t>10</w:t>
            </w:r>
            <w:r w:rsidRPr="00DE4B80">
              <w:rPr>
                <w:color w:val="FF0000"/>
                <w:sz w:val="16"/>
                <w:szCs w:val="16"/>
                <w:lang w:val="en-GB"/>
              </w:rPr>
              <w:t xml:space="preserve">.2 </w:t>
            </w:r>
            <w:r w:rsidRPr="00DE4B80">
              <w:rPr>
                <w:color w:val="FF0000"/>
                <w:sz w:val="14"/>
                <w:szCs w:val="14"/>
                <w:lang w:val="en-GB"/>
              </w:rPr>
              <w:t xml:space="preserve">and </w:t>
            </w:r>
            <w:r w:rsidRPr="00DE4B80">
              <w:rPr>
                <w:color w:val="FF0000"/>
                <w:sz w:val="16"/>
                <w:szCs w:val="16"/>
                <w:lang w:val="en-GB"/>
              </w:rPr>
              <w:t>S</w:t>
            </w:r>
            <w:r>
              <w:rPr>
                <w:color w:val="FF0000"/>
                <w:sz w:val="16"/>
                <w:szCs w:val="16"/>
                <w:lang w:val="en-GB"/>
              </w:rPr>
              <w:t>7</w:t>
            </w:r>
            <w:r w:rsidRPr="00DE4B80">
              <w:rPr>
                <w:color w:val="FF0000"/>
                <w:sz w:val="16"/>
                <w:szCs w:val="16"/>
                <w:lang w:val="en-GB"/>
              </w:rPr>
              <w:t>.2</w:t>
            </w:r>
          </w:p>
          <w:p w14:paraId="0C580D8A" w14:textId="77777777" w:rsidR="003F3692" w:rsidRPr="00DE4B80" w:rsidRDefault="003F3692" w:rsidP="00E90657">
            <w:pPr>
              <w:pStyle w:val="Default"/>
              <w:rPr>
                <w:color w:val="FF0000"/>
                <w:sz w:val="14"/>
                <w:szCs w:val="14"/>
                <w:lang w:val="en-GB"/>
              </w:rPr>
            </w:pPr>
            <w:r w:rsidRPr="00DE4B80">
              <w:rPr>
                <w:color w:val="FF0000"/>
                <w:sz w:val="14"/>
                <w:szCs w:val="14"/>
                <w:lang w:val="en-GB"/>
              </w:rPr>
              <w:t>260-Gte05</w:t>
            </w:r>
          </w:p>
        </w:tc>
      </w:tr>
    </w:tbl>
    <w:p w14:paraId="50CFFF8F" w14:textId="77777777" w:rsidR="003F3692" w:rsidRDefault="003F3692" w:rsidP="003F3692">
      <w:r>
        <w:t>..</w:t>
      </w:r>
    </w:p>
    <w:p w14:paraId="568BEB50" w14:textId="77777777" w:rsidR="003F3692" w:rsidRDefault="003F3692" w:rsidP="003F3692">
      <w:pPr>
        <w:autoSpaceDE w:val="0"/>
        <w:autoSpaceDN w:val="0"/>
        <w:adjustRightInd w:val="0"/>
        <w:rPr>
          <w:rFonts w:ascii="Arial" w:hAnsi="Arial" w:cs="Arial"/>
          <w:b/>
          <w:sz w:val="24"/>
          <w:szCs w:val="24"/>
        </w:rPr>
      </w:pPr>
    </w:p>
    <w:p w14:paraId="50CF3826" w14:textId="77777777" w:rsidR="003F3692" w:rsidRDefault="003F3692" w:rsidP="003F3692">
      <w:pPr>
        <w:autoSpaceDE w:val="0"/>
        <w:autoSpaceDN w:val="0"/>
        <w:adjustRightInd w:val="0"/>
        <w:rPr>
          <w:rFonts w:ascii="Arial" w:hAnsi="Arial" w:cs="Arial"/>
          <w:b/>
          <w:sz w:val="24"/>
          <w:szCs w:val="24"/>
        </w:rPr>
      </w:pPr>
    </w:p>
    <w:p w14:paraId="38A9ECB6" w14:textId="77777777" w:rsidR="003F3692" w:rsidRDefault="003F3692" w:rsidP="003F3692">
      <w:pPr>
        <w:autoSpaceDE w:val="0"/>
        <w:autoSpaceDN w:val="0"/>
        <w:adjustRightInd w:val="0"/>
        <w:rPr>
          <w:rFonts w:ascii="Arial" w:hAnsi="Arial" w:cs="Arial"/>
          <w:b/>
          <w:sz w:val="24"/>
          <w:szCs w:val="24"/>
        </w:rPr>
      </w:pPr>
    </w:p>
    <w:p w14:paraId="69EAD2F6" w14:textId="77777777" w:rsidR="003F3692" w:rsidRDefault="003F3692" w:rsidP="003F3692">
      <w:pPr>
        <w:autoSpaceDE w:val="0"/>
        <w:autoSpaceDN w:val="0"/>
        <w:adjustRightInd w:val="0"/>
        <w:rPr>
          <w:rFonts w:ascii="Arial" w:hAnsi="Arial" w:cs="Arial"/>
          <w:b/>
          <w:sz w:val="24"/>
          <w:szCs w:val="24"/>
        </w:rPr>
      </w:pPr>
    </w:p>
    <w:tbl>
      <w:tblPr>
        <w:tblStyle w:val="TableGrid"/>
        <w:tblW w:w="14743" w:type="dxa"/>
        <w:tblInd w:w="-369" w:type="dxa"/>
        <w:tblLayout w:type="fixed"/>
        <w:tblCellMar>
          <w:top w:w="85" w:type="dxa"/>
          <w:left w:w="57" w:type="dxa"/>
          <w:bottom w:w="85" w:type="dxa"/>
          <w:right w:w="57" w:type="dxa"/>
        </w:tblCellMar>
        <w:tblLook w:val="04A0" w:firstRow="1" w:lastRow="0" w:firstColumn="1" w:lastColumn="0" w:noHBand="0" w:noVBand="1"/>
      </w:tblPr>
      <w:tblGrid>
        <w:gridCol w:w="710"/>
        <w:gridCol w:w="3544"/>
        <w:gridCol w:w="1984"/>
        <w:gridCol w:w="1276"/>
        <w:gridCol w:w="1417"/>
        <w:gridCol w:w="4253"/>
        <w:gridCol w:w="1559"/>
      </w:tblGrid>
      <w:tr w:rsidR="003F3692" w:rsidRPr="003B1D55" w14:paraId="22A3C691" w14:textId="77777777" w:rsidTr="00E90657">
        <w:tc>
          <w:tcPr>
            <w:tcW w:w="710" w:type="dxa"/>
            <w:shd w:val="clear" w:color="auto" w:fill="00B050"/>
            <w:vAlign w:val="center"/>
          </w:tcPr>
          <w:p w14:paraId="70AC2731" w14:textId="77777777" w:rsidR="003F3692" w:rsidRPr="003B1D55" w:rsidRDefault="003F3692" w:rsidP="00E90657">
            <w:pPr>
              <w:pStyle w:val="NoSpacing"/>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color w:val="FFFFFF" w:themeColor="background1"/>
                <w:sz w:val="18"/>
                <w:szCs w:val="18"/>
                <w:lang w:val="en-GB"/>
              </w:rPr>
              <w:t>No.</w:t>
            </w:r>
          </w:p>
        </w:tc>
        <w:tc>
          <w:tcPr>
            <w:tcW w:w="3544" w:type="dxa"/>
            <w:shd w:val="clear" w:color="auto" w:fill="00B050"/>
            <w:vAlign w:val="center"/>
          </w:tcPr>
          <w:p w14:paraId="17687E5C"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Short description</w:t>
            </w:r>
          </w:p>
        </w:tc>
        <w:tc>
          <w:tcPr>
            <w:tcW w:w="1984" w:type="dxa"/>
            <w:shd w:val="clear" w:color="auto" w:fill="00B050"/>
            <w:vAlign w:val="center"/>
          </w:tcPr>
          <w:p w14:paraId="1EC45721"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Primary user need</w:t>
            </w:r>
          </w:p>
        </w:tc>
        <w:tc>
          <w:tcPr>
            <w:tcW w:w="1276" w:type="dxa"/>
            <w:shd w:val="clear" w:color="auto" w:fill="00B050"/>
            <w:vAlign w:val="center"/>
          </w:tcPr>
          <w:p w14:paraId="6D4F604E"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User type</w:t>
            </w:r>
          </w:p>
        </w:tc>
        <w:tc>
          <w:tcPr>
            <w:tcW w:w="1417" w:type="dxa"/>
            <w:shd w:val="clear" w:color="auto" w:fill="00B050"/>
            <w:vAlign w:val="center"/>
          </w:tcPr>
          <w:p w14:paraId="192E8FF1"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Other user needs</w:t>
            </w:r>
          </w:p>
        </w:tc>
        <w:tc>
          <w:tcPr>
            <w:tcW w:w="4253" w:type="dxa"/>
            <w:shd w:val="clear" w:color="auto" w:fill="00B050"/>
            <w:vAlign w:val="center"/>
          </w:tcPr>
          <w:p w14:paraId="2A54D0EA"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Hazard description</w:t>
            </w:r>
          </w:p>
        </w:tc>
        <w:tc>
          <w:tcPr>
            <w:tcW w:w="1559" w:type="dxa"/>
            <w:shd w:val="clear" w:color="auto" w:fill="00B050"/>
            <w:vAlign w:val="center"/>
          </w:tcPr>
          <w:p w14:paraId="12DF7BF9" w14:textId="77777777" w:rsidR="003F3692" w:rsidRPr="003B1D55" w:rsidRDefault="003F3692" w:rsidP="00E90657">
            <w:pPr>
              <w:pStyle w:val="Default"/>
              <w:jc w:val="center"/>
              <w:rPr>
                <w:rFonts w:asciiTheme="minorHAnsi" w:hAnsiTheme="minorHAnsi" w:cstheme="minorHAnsi"/>
                <w:b/>
                <w:color w:val="FFFFFF" w:themeColor="background1"/>
                <w:sz w:val="18"/>
                <w:szCs w:val="18"/>
                <w:lang w:val="en-GB"/>
              </w:rPr>
            </w:pPr>
            <w:r w:rsidRPr="003B1D55">
              <w:rPr>
                <w:rFonts w:asciiTheme="minorHAnsi" w:hAnsiTheme="minorHAnsi" w:cstheme="minorHAnsi"/>
                <w:b/>
                <w:bCs/>
                <w:color w:val="FFFFFF" w:themeColor="background1"/>
                <w:sz w:val="18"/>
                <w:szCs w:val="18"/>
                <w:lang w:val="en-GB"/>
              </w:rPr>
              <w:t>Origin</w:t>
            </w:r>
          </w:p>
        </w:tc>
      </w:tr>
      <w:tr w:rsidR="003F3692" w:rsidRPr="00580BED" w14:paraId="3F4AEE9A" w14:textId="77777777" w:rsidTr="00E90657">
        <w:trPr>
          <w:cantSplit/>
          <w:trHeight w:val="606"/>
        </w:trPr>
        <w:tc>
          <w:tcPr>
            <w:tcW w:w="710" w:type="dxa"/>
          </w:tcPr>
          <w:p w14:paraId="00056A9E" w14:textId="77777777" w:rsidR="003F3692" w:rsidRPr="00517F94" w:rsidRDefault="003F3692" w:rsidP="00E90657">
            <w:pPr>
              <w:pStyle w:val="Default"/>
              <w:rPr>
                <w:color w:val="FF0000"/>
                <w:sz w:val="16"/>
                <w:szCs w:val="16"/>
                <w:lang w:val="en-GB"/>
              </w:rPr>
            </w:pPr>
            <w:r w:rsidRPr="00517F94">
              <w:rPr>
                <w:color w:val="FF0000"/>
                <w:sz w:val="16"/>
                <w:szCs w:val="16"/>
                <w:lang w:val="en-GB"/>
              </w:rPr>
              <w:t>S1</w:t>
            </w:r>
            <w:r>
              <w:rPr>
                <w:color w:val="FF0000"/>
                <w:sz w:val="16"/>
                <w:szCs w:val="16"/>
                <w:lang w:val="en-GB"/>
              </w:rPr>
              <w:t>2</w:t>
            </w:r>
            <w:r w:rsidRPr="00517F94">
              <w:rPr>
                <w:color w:val="FF0000"/>
                <w:sz w:val="16"/>
                <w:szCs w:val="16"/>
                <w:lang w:val="en-GB"/>
              </w:rPr>
              <w:t xml:space="preserve">.1.7 </w:t>
            </w:r>
          </w:p>
        </w:tc>
        <w:tc>
          <w:tcPr>
            <w:tcW w:w="3544" w:type="dxa"/>
          </w:tcPr>
          <w:p w14:paraId="6AD7DCE1" w14:textId="77777777" w:rsidR="003F3692" w:rsidRPr="00517F94" w:rsidRDefault="003F3692" w:rsidP="00E90657">
            <w:pPr>
              <w:pStyle w:val="Default"/>
              <w:rPr>
                <w:color w:val="FF0000"/>
                <w:sz w:val="18"/>
                <w:szCs w:val="18"/>
                <w:lang w:val="en-GB"/>
              </w:rPr>
            </w:pPr>
            <w:r>
              <w:rPr>
                <w:color w:val="FF0000"/>
                <w:sz w:val="18"/>
                <w:szCs w:val="18"/>
                <w:lang w:val="en-GB"/>
              </w:rPr>
              <w:t xml:space="preserve">Provide procedures that enable shore-based authorities to monitor </w:t>
            </w:r>
            <w:r w:rsidRPr="00517F94">
              <w:rPr>
                <w:color w:val="FF0000"/>
                <w:sz w:val="18"/>
                <w:szCs w:val="18"/>
                <w:lang w:val="en-GB"/>
              </w:rPr>
              <w:t xml:space="preserve">the quality of information received from </w:t>
            </w:r>
            <w:r>
              <w:rPr>
                <w:color w:val="FF0000"/>
                <w:sz w:val="18"/>
                <w:szCs w:val="18"/>
                <w:lang w:val="en-GB"/>
              </w:rPr>
              <w:t xml:space="preserve">ship-based </w:t>
            </w:r>
            <w:r w:rsidRPr="00517F94">
              <w:rPr>
                <w:color w:val="FF0000"/>
                <w:sz w:val="18"/>
                <w:szCs w:val="18"/>
                <w:lang w:val="en-GB"/>
              </w:rPr>
              <w:t>navigation systems.</w:t>
            </w:r>
          </w:p>
        </w:tc>
        <w:tc>
          <w:tcPr>
            <w:tcW w:w="1984" w:type="dxa"/>
          </w:tcPr>
          <w:p w14:paraId="76418764" w14:textId="77777777" w:rsidR="003F3692" w:rsidRPr="00517F94" w:rsidRDefault="003F3692" w:rsidP="00E90657">
            <w:pPr>
              <w:pStyle w:val="Default"/>
              <w:rPr>
                <w:color w:val="FF0000"/>
                <w:sz w:val="18"/>
                <w:szCs w:val="18"/>
                <w:lang w:val="en-GB"/>
              </w:rPr>
            </w:pPr>
            <w:r w:rsidRPr="00517F94">
              <w:rPr>
                <w:color w:val="FF0000"/>
                <w:sz w:val="18"/>
                <w:szCs w:val="18"/>
                <w:lang w:val="en-GB"/>
              </w:rPr>
              <w:t>Improved situation awareness and presentation of prioritized alarm visualization</w:t>
            </w:r>
          </w:p>
        </w:tc>
        <w:tc>
          <w:tcPr>
            <w:tcW w:w="1276" w:type="dxa"/>
          </w:tcPr>
          <w:p w14:paraId="4AF4056F" w14:textId="77777777" w:rsidR="003F3692" w:rsidRPr="00580BED" w:rsidRDefault="003F3692" w:rsidP="00E90657">
            <w:pPr>
              <w:pStyle w:val="Default"/>
              <w:rPr>
                <w:color w:val="FF0000"/>
                <w:sz w:val="18"/>
                <w:szCs w:val="18"/>
                <w:lang w:val="en-GB"/>
              </w:rPr>
            </w:pPr>
            <w:r w:rsidRPr="00BD3C0B">
              <w:rPr>
                <w:color w:val="FF0000"/>
                <w:sz w:val="18"/>
                <w:szCs w:val="18"/>
                <w:lang w:val="en-GB"/>
              </w:rPr>
              <w:t>Shore-based user</w:t>
            </w:r>
          </w:p>
        </w:tc>
        <w:tc>
          <w:tcPr>
            <w:tcW w:w="1417" w:type="dxa"/>
          </w:tcPr>
          <w:p w14:paraId="0E8141C7" w14:textId="77777777" w:rsidR="003F3692" w:rsidRPr="00AC532B" w:rsidRDefault="003F3692" w:rsidP="00E90657">
            <w:pPr>
              <w:pStyle w:val="Default"/>
              <w:rPr>
                <w:color w:val="FF0000"/>
                <w:sz w:val="18"/>
                <w:szCs w:val="18"/>
                <w:lang w:val="en-GB"/>
              </w:rPr>
            </w:pPr>
            <w:r w:rsidRPr="00AC532B">
              <w:rPr>
                <w:color w:val="FF0000"/>
                <w:sz w:val="18"/>
                <w:szCs w:val="18"/>
                <w:lang w:val="en-GB"/>
              </w:rPr>
              <w:t xml:space="preserve">Improved reliability, </w:t>
            </w:r>
            <w:r>
              <w:rPr>
                <w:color w:val="FF0000"/>
                <w:sz w:val="18"/>
                <w:szCs w:val="18"/>
                <w:lang w:val="en-GB"/>
              </w:rPr>
              <w:t>Traceability</w:t>
            </w:r>
          </w:p>
        </w:tc>
        <w:tc>
          <w:tcPr>
            <w:tcW w:w="4253" w:type="dxa"/>
          </w:tcPr>
          <w:p w14:paraId="0FC52997" w14:textId="77777777" w:rsidR="003F3692" w:rsidRPr="000C6B3B" w:rsidRDefault="003F3692" w:rsidP="00E90657">
            <w:pPr>
              <w:pStyle w:val="Default"/>
              <w:rPr>
                <w:sz w:val="18"/>
                <w:szCs w:val="18"/>
                <w:lang w:val="en-GB"/>
              </w:rPr>
            </w:pPr>
            <w:r w:rsidRPr="00B77EE2">
              <w:rPr>
                <w:color w:val="FF0000"/>
                <w:sz w:val="18"/>
                <w:szCs w:val="18"/>
                <w:lang w:val="en-US"/>
              </w:rPr>
              <w:t>Suboptimal performance or accident</w:t>
            </w:r>
            <w:r>
              <w:rPr>
                <w:color w:val="FF0000"/>
                <w:sz w:val="18"/>
                <w:szCs w:val="18"/>
                <w:lang w:val="en-US"/>
              </w:rPr>
              <w:t xml:space="preserve"> due to lack of solution maintaining priority of alarm display. Critical alarms are often not tracked, bypassed or ignored because of their uncommunicativeness nature.</w:t>
            </w:r>
          </w:p>
        </w:tc>
        <w:tc>
          <w:tcPr>
            <w:tcW w:w="1559" w:type="dxa"/>
          </w:tcPr>
          <w:p w14:paraId="19D94579" w14:textId="77777777" w:rsidR="003F3692" w:rsidRPr="0063588D" w:rsidRDefault="003F3692" w:rsidP="00E90657">
            <w:pPr>
              <w:pStyle w:val="Default"/>
              <w:rPr>
                <w:color w:val="FF0000"/>
                <w:sz w:val="14"/>
                <w:szCs w:val="14"/>
              </w:rPr>
            </w:pPr>
            <w:r w:rsidRPr="0063588D">
              <w:rPr>
                <w:color w:val="FF0000"/>
                <w:sz w:val="14"/>
                <w:szCs w:val="14"/>
              </w:rPr>
              <w:t>260-Gte03</w:t>
            </w:r>
          </w:p>
        </w:tc>
      </w:tr>
      <w:tr w:rsidR="003F3692" w:rsidRPr="00B555ED" w14:paraId="1FA599DF" w14:textId="77777777" w:rsidTr="00E90657">
        <w:trPr>
          <w:cantSplit/>
          <w:trHeight w:val="167"/>
        </w:trPr>
        <w:tc>
          <w:tcPr>
            <w:tcW w:w="710" w:type="dxa"/>
            <w:shd w:val="clear" w:color="auto" w:fill="D9D9D9" w:themeFill="background1" w:themeFillShade="D9"/>
          </w:tcPr>
          <w:p w14:paraId="38B053E6" w14:textId="77777777" w:rsidR="003F3692" w:rsidRPr="00517F94" w:rsidRDefault="003F3692" w:rsidP="00E90657">
            <w:pPr>
              <w:pStyle w:val="NoSpacing"/>
              <w:rPr>
                <w:rFonts w:ascii="Arial" w:hAnsi="Arial" w:cs="Arial"/>
                <w:b/>
                <w:color w:val="FF0000"/>
                <w:sz w:val="20"/>
                <w:szCs w:val="20"/>
                <w:lang w:val="en-GB"/>
              </w:rPr>
            </w:pPr>
            <w:r w:rsidRPr="00517F94">
              <w:rPr>
                <w:rFonts w:ascii="Arial" w:hAnsi="Arial" w:cs="Arial"/>
                <w:b/>
                <w:color w:val="FF0000"/>
                <w:sz w:val="20"/>
                <w:szCs w:val="20"/>
                <w:lang w:val="en-GB"/>
              </w:rPr>
              <w:t>S13</w:t>
            </w:r>
          </w:p>
        </w:tc>
        <w:tc>
          <w:tcPr>
            <w:tcW w:w="14033" w:type="dxa"/>
            <w:gridSpan w:val="6"/>
            <w:shd w:val="clear" w:color="auto" w:fill="D9D9D9" w:themeFill="background1" w:themeFillShade="D9"/>
          </w:tcPr>
          <w:p w14:paraId="5F8F831B" w14:textId="77777777" w:rsidR="003F3692" w:rsidRPr="00517F94" w:rsidRDefault="003F3692" w:rsidP="00E90657">
            <w:pPr>
              <w:pStyle w:val="Default"/>
              <w:rPr>
                <w:b/>
                <w:color w:val="FF0000"/>
                <w:sz w:val="20"/>
                <w:szCs w:val="20"/>
                <w:lang w:val="en-GB"/>
              </w:rPr>
            </w:pPr>
            <w:r w:rsidRPr="00517F94">
              <w:rPr>
                <w:b/>
                <w:bCs/>
                <w:color w:val="FF0000"/>
                <w:sz w:val="20"/>
                <w:szCs w:val="20"/>
                <w:lang w:val="en-GB"/>
              </w:rPr>
              <w:t>Information Management</w:t>
            </w:r>
            <w:r>
              <w:rPr>
                <w:b/>
                <w:bCs/>
                <w:color w:val="FF0000"/>
                <w:sz w:val="20"/>
                <w:szCs w:val="20"/>
                <w:lang w:val="en-GB"/>
              </w:rPr>
              <w:t xml:space="preserve"> for shore-based users</w:t>
            </w:r>
          </w:p>
        </w:tc>
      </w:tr>
      <w:tr w:rsidR="003F3692" w:rsidRPr="00580BED" w14:paraId="03864DFB" w14:textId="77777777" w:rsidTr="00E90657">
        <w:trPr>
          <w:cantSplit/>
          <w:trHeight w:val="606"/>
        </w:trPr>
        <w:tc>
          <w:tcPr>
            <w:tcW w:w="710" w:type="dxa"/>
          </w:tcPr>
          <w:p w14:paraId="2F0CCB8A" w14:textId="77777777" w:rsidR="003F3692" w:rsidRPr="00517F94" w:rsidRDefault="003F3692" w:rsidP="00E90657">
            <w:pPr>
              <w:pStyle w:val="Default"/>
              <w:rPr>
                <w:color w:val="FF0000"/>
                <w:sz w:val="16"/>
                <w:szCs w:val="16"/>
                <w:lang w:val="en-GB"/>
              </w:rPr>
            </w:pPr>
            <w:r w:rsidRPr="00517F94">
              <w:rPr>
                <w:color w:val="FF0000"/>
                <w:sz w:val="16"/>
                <w:szCs w:val="16"/>
                <w:lang w:val="en-GB"/>
              </w:rPr>
              <w:t>S1</w:t>
            </w:r>
            <w:r>
              <w:rPr>
                <w:color w:val="FF0000"/>
                <w:sz w:val="16"/>
                <w:szCs w:val="16"/>
                <w:lang w:val="en-GB"/>
              </w:rPr>
              <w:t>3</w:t>
            </w:r>
            <w:r w:rsidRPr="00517F94">
              <w:rPr>
                <w:color w:val="FF0000"/>
                <w:sz w:val="16"/>
                <w:szCs w:val="16"/>
                <w:lang w:val="en-GB"/>
              </w:rPr>
              <w:t xml:space="preserve">.1 </w:t>
            </w:r>
          </w:p>
        </w:tc>
        <w:tc>
          <w:tcPr>
            <w:tcW w:w="3544" w:type="dxa"/>
          </w:tcPr>
          <w:p w14:paraId="18E94A92" w14:textId="77777777" w:rsidR="003F3692" w:rsidRPr="00517F94" w:rsidRDefault="003F3692" w:rsidP="00E90657">
            <w:pPr>
              <w:pStyle w:val="Default"/>
              <w:rPr>
                <w:color w:val="FF0000"/>
                <w:sz w:val="18"/>
                <w:szCs w:val="18"/>
                <w:lang w:val="en-GB"/>
              </w:rPr>
            </w:pPr>
            <w:r w:rsidRPr="00517F94">
              <w:rPr>
                <w:color w:val="FF0000"/>
                <w:sz w:val="18"/>
                <w:szCs w:val="18"/>
                <w:lang w:val="en-GB"/>
              </w:rPr>
              <w:t xml:space="preserve">Improved display of status of available data and indication of available updates. </w:t>
            </w:r>
          </w:p>
        </w:tc>
        <w:tc>
          <w:tcPr>
            <w:tcW w:w="1984" w:type="dxa"/>
          </w:tcPr>
          <w:p w14:paraId="48DE89EC" w14:textId="77777777" w:rsidR="003F3692" w:rsidRPr="00517F94" w:rsidRDefault="003F3692" w:rsidP="00E90657">
            <w:pPr>
              <w:pStyle w:val="Default"/>
              <w:rPr>
                <w:color w:val="FF0000"/>
                <w:sz w:val="18"/>
                <w:szCs w:val="18"/>
                <w:lang w:val="en-GB"/>
              </w:rPr>
            </w:pPr>
            <w:r w:rsidRPr="00517F94">
              <w:rPr>
                <w:color w:val="FF0000"/>
                <w:sz w:val="18"/>
                <w:szCs w:val="18"/>
                <w:lang w:val="en-GB"/>
              </w:rPr>
              <w:t xml:space="preserve">Automated updating of baseline data and documents </w:t>
            </w:r>
          </w:p>
        </w:tc>
        <w:tc>
          <w:tcPr>
            <w:tcW w:w="1276" w:type="dxa"/>
          </w:tcPr>
          <w:p w14:paraId="1C5DF622" w14:textId="77777777" w:rsidR="003F3692" w:rsidRPr="009158EA" w:rsidRDefault="003F3692" w:rsidP="00E90657">
            <w:pPr>
              <w:pStyle w:val="Default"/>
              <w:rPr>
                <w:color w:val="FF0000"/>
                <w:sz w:val="18"/>
                <w:szCs w:val="18"/>
                <w:lang w:val="en-GB"/>
              </w:rPr>
            </w:pPr>
            <w:r w:rsidRPr="00BD3C0B">
              <w:rPr>
                <w:color w:val="FF0000"/>
                <w:sz w:val="18"/>
                <w:szCs w:val="18"/>
                <w:lang w:val="en-GB"/>
              </w:rPr>
              <w:t>Shore-based user</w:t>
            </w:r>
          </w:p>
        </w:tc>
        <w:tc>
          <w:tcPr>
            <w:tcW w:w="1417" w:type="dxa"/>
          </w:tcPr>
          <w:p w14:paraId="5BB83032" w14:textId="77777777" w:rsidR="003F3692" w:rsidRPr="00517F94" w:rsidRDefault="003F3692" w:rsidP="00E90657">
            <w:pPr>
              <w:pStyle w:val="Default"/>
              <w:rPr>
                <w:color w:val="FF0000"/>
                <w:sz w:val="18"/>
                <w:szCs w:val="18"/>
                <w:lang w:val="en-GB"/>
              </w:rPr>
            </w:pPr>
            <w:r w:rsidRPr="00517F94">
              <w:rPr>
                <w:color w:val="FF0000"/>
                <w:sz w:val="18"/>
                <w:szCs w:val="18"/>
                <w:lang w:val="en-GB"/>
              </w:rPr>
              <w:t>Improved correctness and reliability</w:t>
            </w:r>
          </w:p>
        </w:tc>
        <w:tc>
          <w:tcPr>
            <w:tcW w:w="4253" w:type="dxa"/>
          </w:tcPr>
          <w:p w14:paraId="441DD0B2" w14:textId="77777777" w:rsidR="003F3692" w:rsidRPr="00517F94" w:rsidRDefault="003F3692" w:rsidP="00E90657">
            <w:pPr>
              <w:pStyle w:val="Default"/>
              <w:rPr>
                <w:color w:val="FF0000"/>
                <w:sz w:val="18"/>
                <w:szCs w:val="18"/>
                <w:lang w:val="en-GB"/>
              </w:rPr>
            </w:pPr>
            <w:r w:rsidRPr="00517F94">
              <w:rPr>
                <w:color w:val="FF0000"/>
                <w:sz w:val="18"/>
                <w:szCs w:val="18"/>
                <w:lang w:val="en-GB"/>
              </w:rPr>
              <w:t xml:space="preserve">Suboptimal performance or accident due to </w:t>
            </w:r>
            <w:r>
              <w:rPr>
                <w:color w:val="FF0000"/>
                <w:sz w:val="18"/>
                <w:szCs w:val="18"/>
                <w:lang w:val="en-GB"/>
              </w:rPr>
              <w:t xml:space="preserve">use of </w:t>
            </w:r>
            <w:r w:rsidRPr="00517F94">
              <w:rPr>
                <w:color w:val="FF0000"/>
                <w:sz w:val="18"/>
                <w:szCs w:val="18"/>
                <w:lang w:val="en-GB"/>
              </w:rPr>
              <w:t>out of date navigational documentation</w:t>
            </w:r>
            <w:r>
              <w:rPr>
                <w:color w:val="FF0000"/>
                <w:sz w:val="18"/>
                <w:szCs w:val="18"/>
                <w:lang w:val="en-GB"/>
              </w:rPr>
              <w:t xml:space="preserve"> or wrong indication display</w:t>
            </w:r>
            <w:r w:rsidRPr="00517F94">
              <w:rPr>
                <w:color w:val="FF0000"/>
                <w:sz w:val="18"/>
                <w:szCs w:val="18"/>
                <w:lang w:val="en-GB"/>
              </w:rPr>
              <w:t>.</w:t>
            </w:r>
          </w:p>
        </w:tc>
        <w:tc>
          <w:tcPr>
            <w:tcW w:w="1559" w:type="dxa"/>
          </w:tcPr>
          <w:p w14:paraId="46DC1109" w14:textId="77777777" w:rsidR="003F3692" w:rsidRPr="00517F94" w:rsidRDefault="003F3692" w:rsidP="00E90657">
            <w:pPr>
              <w:pStyle w:val="Default"/>
              <w:rPr>
                <w:color w:val="FF0000"/>
                <w:sz w:val="14"/>
                <w:szCs w:val="14"/>
                <w:lang w:val="en-GB"/>
              </w:rPr>
            </w:pPr>
            <w:r w:rsidRPr="00517F94">
              <w:rPr>
                <w:color w:val="FF0000"/>
                <w:sz w:val="14"/>
                <w:szCs w:val="14"/>
                <w:lang w:val="en-GB"/>
              </w:rPr>
              <w:t>260-Gte05</w:t>
            </w:r>
          </w:p>
        </w:tc>
      </w:tr>
      <w:tr w:rsidR="003F3692" w:rsidRPr="00580BED" w14:paraId="3C38974D" w14:textId="77777777" w:rsidTr="00E90657">
        <w:trPr>
          <w:cantSplit/>
          <w:trHeight w:val="606"/>
        </w:trPr>
        <w:tc>
          <w:tcPr>
            <w:tcW w:w="710" w:type="dxa"/>
          </w:tcPr>
          <w:p w14:paraId="526A4324" w14:textId="77777777" w:rsidR="003F3692" w:rsidRPr="00517F94" w:rsidRDefault="003F3692" w:rsidP="00E90657">
            <w:pPr>
              <w:pStyle w:val="Default"/>
              <w:rPr>
                <w:color w:val="FF0000"/>
                <w:sz w:val="16"/>
                <w:szCs w:val="16"/>
                <w:lang w:val="en-GB"/>
              </w:rPr>
            </w:pPr>
            <w:r w:rsidRPr="00517F94">
              <w:rPr>
                <w:color w:val="FF0000"/>
                <w:sz w:val="16"/>
                <w:szCs w:val="16"/>
                <w:lang w:val="en-GB"/>
              </w:rPr>
              <w:t>S1</w:t>
            </w:r>
            <w:r>
              <w:rPr>
                <w:color w:val="FF0000"/>
                <w:sz w:val="16"/>
                <w:szCs w:val="16"/>
                <w:lang w:val="en-GB"/>
              </w:rPr>
              <w:t>3</w:t>
            </w:r>
            <w:r w:rsidRPr="00517F94">
              <w:rPr>
                <w:color w:val="FF0000"/>
                <w:sz w:val="16"/>
                <w:szCs w:val="16"/>
                <w:lang w:val="en-GB"/>
              </w:rPr>
              <w:t xml:space="preserve">.2 </w:t>
            </w:r>
          </w:p>
        </w:tc>
        <w:tc>
          <w:tcPr>
            <w:tcW w:w="3544" w:type="dxa"/>
          </w:tcPr>
          <w:p w14:paraId="519E9551" w14:textId="77777777" w:rsidR="003F3692" w:rsidRPr="00517F94" w:rsidRDefault="003F3692">
            <w:pPr>
              <w:pStyle w:val="Default"/>
              <w:rPr>
                <w:rFonts w:eastAsia="Calibri" w:cs="Times New Roman"/>
                <w:color w:val="FF0000"/>
                <w:sz w:val="18"/>
                <w:szCs w:val="18"/>
                <w:lang w:val="en-GB"/>
              </w:rPr>
              <w:pPrChange w:id="199" w:author="Alimchandani, Mahesh" w:date="2012-09-12T11:55:00Z">
                <w:pPr>
                  <w:pStyle w:val="Default"/>
                  <w:spacing w:after="200" w:line="276" w:lineRule="auto"/>
                </w:pPr>
              </w:pPrChange>
            </w:pPr>
            <w:r w:rsidRPr="00517F94">
              <w:rPr>
                <w:color w:val="FF0000"/>
                <w:sz w:val="18"/>
                <w:szCs w:val="18"/>
                <w:lang w:val="en-GB"/>
              </w:rPr>
              <w:t xml:space="preserve">Automated and timely updating of Electronic </w:t>
            </w:r>
            <w:ins w:id="200" w:author="Alimchandani, Mahesh" w:date="2012-09-12T11:54:00Z">
              <w:r w:rsidR="00EA193B">
                <w:rPr>
                  <w:color w:val="FF0000"/>
                  <w:sz w:val="18"/>
                  <w:szCs w:val="18"/>
                  <w:lang w:val="en-GB"/>
                </w:rPr>
                <w:t>N</w:t>
              </w:r>
            </w:ins>
            <w:del w:id="201" w:author="Alimchandani, Mahesh" w:date="2012-09-12T11:54:00Z">
              <w:r w:rsidRPr="00517F94" w:rsidDel="00EA193B">
                <w:rPr>
                  <w:color w:val="FF0000"/>
                  <w:sz w:val="18"/>
                  <w:szCs w:val="18"/>
                  <w:lang w:val="en-GB"/>
                </w:rPr>
                <w:delText>n</w:delText>
              </w:r>
            </w:del>
            <w:r w:rsidRPr="00517F94">
              <w:rPr>
                <w:color w:val="FF0000"/>
                <w:sz w:val="18"/>
                <w:szCs w:val="18"/>
                <w:lang w:val="en-GB"/>
              </w:rPr>
              <w:t xml:space="preserve">avigational </w:t>
            </w:r>
            <w:ins w:id="202" w:author="Alimchandani, Mahesh" w:date="2012-09-12T11:54:00Z">
              <w:r w:rsidR="00EA193B">
                <w:rPr>
                  <w:color w:val="FF0000"/>
                  <w:sz w:val="18"/>
                  <w:szCs w:val="18"/>
                  <w:lang w:val="en-GB"/>
                </w:rPr>
                <w:t>C</w:t>
              </w:r>
            </w:ins>
            <w:del w:id="203" w:author="Alimchandani, Mahesh" w:date="2012-09-12T11:55:00Z">
              <w:r w:rsidRPr="00517F94" w:rsidDel="00EA193B">
                <w:rPr>
                  <w:color w:val="FF0000"/>
                  <w:sz w:val="18"/>
                  <w:szCs w:val="18"/>
                  <w:lang w:val="en-GB"/>
                </w:rPr>
                <w:delText>c</w:delText>
              </w:r>
            </w:del>
            <w:r w:rsidRPr="00517F94">
              <w:rPr>
                <w:color w:val="FF0000"/>
                <w:sz w:val="18"/>
                <w:szCs w:val="18"/>
                <w:lang w:val="en-GB"/>
              </w:rPr>
              <w:t>harts (ENCs), nautical publications and other documentation.</w:t>
            </w:r>
          </w:p>
        </w:tc>
        <w:tc>
          <w:tcPr>
            <w:tcW w:w="1984" w:type="dxa"/>
          </w:tcPr>
          <w:p w14:paraId="4BD32B14" w14:textId="77777777" w:rsidR="003F3692" w:rsidRPr="00517F94" w:rsidRDefault="003F3692" w:rsidP="00E90657">
            <w:pPr>
              <w:pStyle w:val="Default"/>
              <w:rPr>
                <w:color w:val="FF0000"/>
                <w:sz w:val="18"/>
                <w:szCs w:val="18"/>
                <w:lang w:val="en-GB"/>
              </w:rPr>
            </w:pPr>
            <w:r w:rsidRPr="00517F94">
              <w:rPr>
                <w:color w:val="FF0000"/>
                <w:sz w:val="18"/>
                <w:szCs w:val="18"/>
                <w:lang w:val="en-GB"/>
              </w:rPr>
              <w:t xml:space="preserve">Automated updating of baseline data and documents </w:t>
            </w:r>
          </w:p>
        </w:tc>
        <w:tc>
          <w:tcPr>
            <w:tcW w:w="1276" w:type="dxa"/>
          </w:tcPr>
          <w:p w14:paraId="7F287242" w14:textId="77777777" w:rsidR="003F3692" w:rsidRPr="00DE4B80" w:rsidRDefault="003F3692" w:rsidP="00E90657">
            <w:pPr>
              <w:pStyle w:val="Default"/>
              <w:rPr>
                <w:color w:val="FF0000"/>
                <w:sz w:val="18"/>
                <w:szCs w:val="18"/>
                <w:lang w:val="en-GB"/>
              </w:rPr>
            </w:pPr>
            <w:r w:rsidRPr="00BD3C0B">
              <w:rPr>
                <w:color w:val="FF0000"/>
                <w:sz w:val="18"/>
                <w:szCs w:val="18"/>
                <w:lang w:val="en-GB"/>
              </w:rPr>
              <w:t>Shore-based user</w:t>
            </w:r>
          </w:p>
        </w:tc>
        <w:tc>
          <w:tcPr>
            <w:tcW w:w="1417" w:type="dxa"/>
          </w:tcPr>
          <w:p w14:paraId="4DB43F91" w14:textId="77777777" w:rsidR="003F3692" w:rsidRPr="00517F94" w:rsidRDefault="003F3692" w:rsidP="00E90657">
            <w:pPr>
              <w:pStyle w:val="Default"/>
              <w:rPr>
                <w:color w:val="FF0000"/>
                <w:sz w:val="18"/>
                <w:szCs w:val="18"/>
                <w:lang w:val="en-GB"/>
              </w:rPr>
            </w:pPr>
            <w:r w:rsidRPr="00517F94">
              <w:rPr>
                <w:color w:val="FF0000"/>
                <w:sz w:val="18"/>
                <w:szCs w:val="18"/>
                <w:lang w:val="en-GB"/>
              </w:rPr>
              <w:t xml:space="preserve">Provision of </w:t>
            </w:r>
            <w:r>
              <w:rPr>
                <w:color w:val="FF0000"/>
                <w:sz w:val="18"/>
                <w:szCs w:val="18"/>
                <w:lang w:val="en-GB"/>
              </w:rPr>
              <w:t xml:space="preserve">relevant and necessary </w:t>
            </w:r>
            <w:r w:rsidRPr="00517F94">
              <w:rPr>
                <w:color w:val="FF0000"/>
                <w:sz w:val="18"/>
                <w:szCs w:val="18"/>
                <w:lang w:val="en-GB"/>
              </w:rPr>
              <w:t>information to vessels</w:t>
            </w:r>
          </w:p>
        </w:tc>
        <w:tc>
          <w:tcPr>
            <w:tcW w:w="4253" w:type="dxa"/>
          </w:tcPr>
          <w:p w14:paraId="16F7859B" w14:textId="77777777" w:rsidR="003F3692" w:rsidRPr="00517F94" w:rsidRDefault="003F3692" w:rsidP="00E90657">
            <w:pPr>
              <w:pStyle w:val="Default"/>
              <w:rPr>
                <w:color w:val="FF0000"/>
                <w:sz w:val="18"/>
                <w:szCs w:val="18"/>
                <w:lang w:val="en-GB"/>
              </w:rPr>
            </w:pPr>
            <w:r w:rsidRPr="00517F94">
              <w:rPr>
                <w:color w:val="FF0000"/>
                <w:sz w:val="18"/>
                <w:szCs w:val="18"/>
                <w:lang w:val="en-GB"/>
              </w:rPr>
              <w:t xml:space="preserve">Suboptimal performance or accident due to </w:t>
            </w:r>
            <w:r>
              <w:rPr>
                <w:color w:val="FF0000"/>
                <w:sz w:val="18"/>
                <w:szCs w:val="18"/>
                <w:lang w:val="en-GB"/>
              </w:rPr>
              <w:t xml:space="preserve">use of </w:t>
            </w:r>
            <w:r w:rsidRPr="00517F94">
              <w:rPr>
                <w:color w:val="FF0000"/>
                <w:sz w:val="18"/>
                <w:szCs w:val="18"/>
                <w:lang w:val="en-GB"/>
              </w:rPr>
              <w:t xml:space="preserve">out of date navigational documentation. </w:t>
            </w:r>
          </w:p>
        </w:tc>
        <w:tc>
          <w:tcPr>
            <w:tcW w:w="1559" w:type="dxa"/>
          </w:tcPr>
          <w:p w14:paraId="30CD3C50" w14:textId="77777777" w:rsidR="003F3692" w:rsidRPr="00517F94" w:rsidRDefault="003F3692" w:rsidP="00E90657">
            <w:pPr>
              <w:pStyle w:val="Default"/>
              <w:rPr>
                <w:color w:val="FF0000"/>
                <w:sz w:val="14"/>
                <w:szCs w:val="14"/>
                <w:lang w:val="en-GB"/>
              </w:rPr>
            </w:pPr>
            <w:r w:rsidRPr="00517F94">
              <w:rPr>
                <w:color w:val="FF0000"/>
                <w:sz w:val="14"/>
                <w:szCs w:val="14"/>
                <w:lang w:val="en-GB"/>
              </w:rPr>
              <w:t>260-Gte05</w:t>
            </w:r>
          </w:p>
          <w:p w14:paraId="4C8F9AF5" w14:textId="77777777" w:rsidR="003F3692" w:rsidRPr="00517F94" w:rsidRDefault="003F3692" w:rsidP="00E90657">
            <w:pPr>
              <w:pStyle w:val="Default"/>
              <w:rPr>
                <w:color w:val="FF0000"/>
                <w:sz w:val="14"/>
                <w:szCs w:val="14"/>
                <w:lang w:val="en-GB"/>
              </w:rPr>
            </w:pPr>
            <w:r w:rsidRPr="00517F94">
              <w:rPr>
                <w:color w:val="FF0000"/>
                <w:sz w:val="14"/>
                <w:szCs w:val="14"/>
                <w:lang w:val="en-GB"/>
              </w:rPr>
              <w:t>211-Gte02</w:t>
            </w:r>
          </w:p>
        </w:tc>
      </w:tr>
      <w:tr w:rsidR="003F3692" w:rsidRPr="00580BED" w14:paraId="1C245D14" w14:textId="77777777" w:rsidTr="00E90657">
        <w:trPr>
          <w:cantSplit/>
          <w:trHeight w:val="459"/>
        </w:trPr>
        <w:tc>
          <w:tcPr>
            <w:tcW w:w="710" w:type="dxa"/>
          </w:tcPr>
          <w:p w14:paraId="621126D5" w14:textId="77777777" w:rsidR="003F3692" w:rsidRPr="00517F94" w:rsidRDefault="003F3692" w:rsidP="00E90657">
            <w:pPr>
              <w:pStyle w:val="Default"/>
              <w:rPr>
                <w:color w:val="FF0000"/>
                <w:sz w:val="16"/>
                <w:szCs w:val="16"/>
                <w:lang w:val="en-GB"/>
              </w:rPr>
            </w:pPr>
            <w:r w:rsidRPr="00517F94">
              <w:rPr>
                <w:color w:val="FF0000"/>
                <w:sz w:val="16"/>
                <w:szCs w:val="16"/>
                <w:lang w:val="en-GB"/>
              </w:rPr>
              <w:t>S1</w:t>
            </w:r>
            <w:r>
              <w:rPr>
                <w:color w:val="FF0000"/>
                <w:sz w:val="16"/>
                <w:szCs w:val="16"/>
                <w:lang w:val="en-GB"/>
              </w:rPr>
              <w:t>3</w:t>
            </w:r>
            <w:r w:rsidRPr="00517F94">
              <w:rPr>
                <w:color w:val="FF0000"/>
                <w:sz w:val="16"/>
                <w:szCs w:val="16"/>
                <w:lang w:val="en-GB"/>
              </w:rPr>
              <w:t xml:space="preserve">.3 </w:t>
            </w:r>
          </w:p>
        </w:tc>
        <w:tc>
          <w:tcPr>
            <w:tcW w:w="3544" w:type="dxa"/>
          </w:tcPr>
          <w:p w14:paraId="470BAC9E" w14:textId="77777777" w:rsidR="003F3692" w:rsidRPr="00517F94" w:rsidRDefault="003F3692" w:rsidP="00E90657">
            <w:pPr>
              <w:pStyle w:val="Default"/>
              <w:rPr>
                <w:color w:val="FF0000"/>
                <w:sz w:val="18"/>
                <w:szCs w:val="18"/>
                <w:lang w:val="en-GB"/>
              </w:rPr>
            </w:pPr>
            <w:r w:rsidRPr="00517F94">
              <w:rPr>
                <w:color w:val="FF0000"/>
                <w:sz w:val="18"/>
                <w:szCs w:val="18"/>
                <w:lang w:val="en-GB"/>
              </w:rPr>
              <w:t>Task-based information management.</w:t>
            </w:r>
          </w:p>
        </w:tc>
        <w:tc>
          <w:tcPr>
            <w:tcW w:w="1984" w:type="dxa"/>
          </w:tcPr>
          <w:p w14:paraId="25EA112D" w14:textId="77777777" w:rsidR="003F3692" w:rsidRPr="00517F94" w:rsidRDefault="003F3692" w:rsidP="00E90657">
            <w:pPr>
              <w:pStyle w:val="Default"/>
              <w:rPr>
                <w:color w:val="FF0000"/>
                <w:sz w:val="18"/>
                <w:szCs w:val="18"/>
                <w:lang w:val="en-GB"/>
              </w:rPr>
            </w:pPr>
            <w:r w:rsidRPr="00517F94">
              <w:rPr>
                <w:color w:val="FF0000"/>
                <w:sz w:val="18"/>
                <w:szCs w:val="18"/>
                <w:lang w:val="en-GB"/>
              </w:rPr>
              <w:t xml:space="preserve">Effective and </w:t>
            </w:r>
            <w:r>
              <w:rPr>
                <w:color w:val="FF0000"/>
                <w:sz w:val="18"/>
                <w:szCs w:val="18"/>
                <w:lang w:val="en-GB"/>
              </w:rPr>
              <w:t>reliable information flow</w:t>
            </w:r>
          </w:p>
        </w:tc>
        <w:tc>
          <w:tcPr>
            <w:tcW w:w="1276" w:type="dxa"/>
          </w:tcPr>
          <w:p w14:paraId="1FA1B4C8" w14:textId="77777777" w:rsidR="003F3692" w:rsidRPr="00DE4B80" w:rsidRDefault="003F3692" w:rsidP="00E90657">
            <w:pPr>
              <w:pStyle w:val="Default"/>
              <w:rPr>
                <w:color w:val="FF0000"/>
                <w:sz w:val="18"/>
                <w:szCs w:val="18"/>
                <w:lang w:val="en-GB"/>
              </w:rPr>
            </w:pPr>
            <w:r w:rsidRPr="00BD3C0B">
              <w:rPr>
                <w:color w:val="FF0000"/>
                <w:sz w:val="18"/>
                <w:szCs w:val="18"/>
                <w:lang w:val="en-GB"/>
              </w:rPr>
              <w:t>Shore-based user</w:t>
            </w:r>
            <w:r>
              <w:rPr>
                <w:color w:val="FF0000"/>
                <w:sz w:val="18"/>
                <w:szCs w:val="18"/>
                <w:lang w:val="en-GB"/>
              </w:rPr>
              <w:t xml:space="preserve"> </w:t>
            </w:r>
          </w:p>
        </w:tc>
        <w:tc>
          <w:tcPr>
            <w:tcW w:w="1417" w:type="dxa"/>
          </w:tcPr>
          <w:p w14:paraId="19A1106F" w14:textId="77777777" w:rsidR="003F3692" w:rsidRPr="00517F94" w:rsidRDefault="003F3692" w:rsidP="00E90657">
            <w:pPr>
              <w:pStyle w:val="Default"/>
              <w:rPr>
                <w:color w:val="FF0000"/>
                <w:sz w:val="18"/>
                <w:szCs w:val="18"/>
                <w:lang w:val="en-GB"/>
              </w:rPr>
            </w:pPr>
            <w:r w:rsidRPr="00517F94">
              <w:rPr>
                <w:color w:val="FF0000"/>
                <w:sz w:val="18"/>
                <w:szCs w:val="18"/>
                <w:lang w:val="en-GB"/>
              </w:rPr>
              <w:t xml:space="preserve">Improved </w:t>
            </w:r>
            <w:r>
              <w:rPr>
                <w:color w:val="FF0000"/>
                <w:sz w:val="18"/>
                <w:szCs w:val="18"/>
                <w:lang w:val="en-GB"/>
              </w:rPr>
              <w:t>communication</w:t>
            </w:r>
          </w:p>
        </w:tc>
        <w:tc>
          <w:tcPr>
            <w:tcW w:w="4253" w:type="dxa"/>
          </w:tcPr>
          <w:p w14:paraId="53003981" w14:textId="77777777" w:rsidR="003F3692" w:rsidRPr="00517F94" w:rsidRDefault="003F3692" w:rsidP="00E90657">
            <w:pPr>
              <w:pStyle w:val="Default"/>
              <w:rPr>
                <w:color w:val="FF0000"/>
                <w:sz w:val="18"/>
                <w:szCs w:val="18"/>
                <w:lang w:val="en-GB"/>
              </w:rPr>
            </w:pPr>
            <w:r w:rsidRPr="00517F94">
              <w:rPr>
                <w:color w:val="FF0000"/>
                <w:sz w:val="18"/>
                <w:szCs w:val="18"/>
                <w:lang w:val="en-GB"/>
              </w:rPr>
              <w:t xml:space="preserve">Suboptimal performance or accident due to not applying available information. </w:t>
            </w:r>
          </w:p>
        </w:tc>
        <w:tc>
          <w:tcPr>
            <w:tcW w:w="1559" w:type="dxa"/>
          </w:tcPr>
          <w:p w14:paraId="4AAAF922" w14:textId="77777777" w:rsidR="003F3692" w:rsidRPr="00517F94" w:rsidRDefault="003F3692" w:rsidP="00E90657">
            <w:pPr>
              <w:pStyle w:val="Default"/>
              <w:rPr>
                <w:color w:val="FF0000"/>
                <w:sz w:val="14"/>
                <w:szCs w:val="14"/>
              </w:rPr>
            </w:pPr>
            <w:r w:rsidRPr="00517F94">
              <w:rPr>
                <w:color w:val="FF0000"/>
                <w:sz w:val="14"/>
                <w:szCs w:val="14"/>
              </w:rPr>
              <w:t>260-Gte01</w:t>
            </w:r>
          </w:p>
        </w:tc>
      </w:tr>
    </w:tbl>
    <w:p w14:paraId="3A1385EF" w14:textId="77777777" w:rsidR="003F3692" w:rsidRDefault="003F3692" w:rsidP="003F3692">
      <w:r>
        <w:t>..</w:t>
      </w:r>
    </w:p>
    <w:p w14:paraId="1A05E81C" w14:textId="77777777" w:rsidR="003F3692" w:rsidRPr="007B5781" w:rsidRDefault="003F3692" w:rsidP="003F3692">
      <w:pPr>
        <w:autoSpaceDE w:val="0"/>
        <w:autoSpaceDN w:val="0"/>
        <w:adjustRightInd w:val="0"/>
        <w:rPr>
          <w:rFonts w:ascii="Arial" w:hAnsi="Arial" w:cs="Arial"/>
          <w:b/>
          <w:sz w:val="24"/>
          <w:szCs w:val="24"/>
        </w:rPr>
      </w:pPr>
    </w:p>
    <w:p w14:paraId="6FA63C2E" w14:textId="77777777" w:rsidR="007B5781" w:rsidRDefault="007B5781" w:rsidP="00A83CC1">
      <w:pPr>
        <w:autoSpaceDE w:val="0"/>
        <w:autoSpaceDN w:val="0"/>
        <w:adjustRightInd w:val="0"/>
        <w:jc w:val="center"/>
        <w:rPr>
          <w:rFonts w:ascii="Arial" w:hAnsi="Arial" w:cs="Arial"/>
          <w:b/>
          <w:sz w:val="24"/>
          <w:szCs w:val="24"/>
          <w:lang w:val="en-US"/>
        </w:rPr>
      </w:pPr>
    </w:p>
    <w:p w14:paraId="575FB1E3" w14:textId="77777777" w:rsidR="007B5781" w:rsidRDefault="007B5781" w:rsidP="00A83CC1">
      <w:pPr>
        <w:autoSpaceDE w:val="0"/>
        <w:autoSpaceDN w:val="0"/>
        <w:adjustRightInd w:val="0"/>
        <w:jc w:val="center"/>
        <w:rPr>
          <w:rFonts w:ascii="Arial" w:hAnsi="Arial" w:cs="Arial"/>
          <w:b/>
          <w:sz w:val="24"/>
          <w:szCs w:val="24"/>
          <w:lang w:val="en-US"/>
        </w:rPr>
      </w:pPr>
    </w:p>
    <w:p w14:paraId="0D383100" w14:textId="77777777" w:rsidR="007B5781" w:rsidRDefault="007B5781" w:rsidP="00A83CC1">
      <w:pPr>
        <w:autoSpaceDE w:val="0"/>
        <w:autoSpaceDN w:val="0"/>
        <w:adjustRightInd w:val="0"/>
        <w:jc w:val="center"/>
        <w:rPr>
          <w:rFonts w:ascii="Arial" w:hAnsi="Arial" w:cs="Arial"/>
          <w:b/>
          <w:sz w:val="24"/>
          <w:szCs w:val="24"/>
          <w:lang w:val="en-US"/>
        </w:rPr>
      </w:pPr>
    </w:p>
    <w:p w14:paraId="3FBC972E" w14:textId="77777777" w:rsidR="007B5781" w:rsidRDefault="007B5781" w:rsidP="00A83CC1">
      <w:pPr>
        <w:autoSpaceDE w:val="0"/>
        <w:autoSpaceDN w:val="0"/>
        <w:adjustRightInd w:val="0"/>
        <w:jc w:val="center"/>
        <w:rPr>
          <w:rFonts w:ascii="Arial" w:hAnsi="Arial" w:cs="Arial"/>
          <w:b/>
          <w:sz w:val="24"/>
          <w:szCs w:val="24"/>
          <w:lang w:val="en-US"/>
        </w:rPr>
      </w:pPr>
    </w:p>
    <w:p w14:paraId="410092CF" w14:textId="77777777" w:rsidR="007B5781" w:rsidRDefault="007B5781" w:rsidP="00A83CC1">
      <w:pPr>
        <w:autoSpaceDE w:val="0"/>
        <w:autoSpaceDN w:val="0"/>
        <w:adjustRightInd w:val="0"/>
        <w:jc w:val="center"/>
        <w:rPr>
          <w:rFonts w:ascii="Arial" w:hAnsi="Arial" w:cs="Arial"/>
          <w:b/>
          <w:sz w:val="24"/>
          <w:szCs w:val="24"/>
          <w:lang w:val="en-US"/>
        </w:rPr>
      </w:pPr>
    </w:p>
    <w:p w14:paraId="4E0CD389" w14:textId="77777777" w:rsidR="007B5781" w:rsidRDefault="007B5781" w:rsidP="00A83CC1">
      <w:pPr>
        <w:autoSpaceDE w:val="0"/>
        <w:autoSpaceDN w:val="0"/>
        <w:adjustRightInd w:val="0"/>
        <w:jc w:val="center"/>
        <w:rPr>
          <w:rFonts w:ascii="Arial" w:hAnsi="Arial" w:cs="Arial"/>
          <w:b/>
          <w:sz w:val="24"/>
          <w:szCs w:val="24"/>
          <w:lang w:val="en-US"/>
        </w:rPr>
      </w:pPr>
    </w:p>
    <w:p w14:paraId="5D1BFB6B" w14:textId="77777777" w:rsidR="007B5781" w:rsidRDefault="007B5781" w:rsidP="00E90657">
      <w:pPr>
        <w:autoSpaceDE w:val="0"/>
        <w:autoSpaceDN w:val="0"/>
        <w:adjustRightInd w:val="0"/>
        <w:rPr>
          <w:rFonts w:ascii="Arial" w:hAnsi="Arial" w:cs="Arial"/>
          <w:b/>
          <w:sz w:val="24"/>
          <w:szCs w:val="24"/>
          <w:lang w:val="en-US"/>
        </w:rPr>
      </w:pPr>
    </w:p>
    <w:p w14:paraId="1589311C" w14:textId="77777777" w:rsidR="00E90657" w:rsidRDefault="00E90657" w:rsidP="00A83CC1">
      <w:pPr>
        <w:autoSpaceDE w:val="0"/>
        <w:autoSpaceDN w:val="0"/>
        <w:adjustRightInd w:val="0"/>
        <w:jc w:val="center"/>
        <w:rPr>
          <w:rFonts w:ascii="Arial" w:hAnsi="Arial" w:cs="Arial"/>
          <w:b/>
          <w:sz w:val="24"/>
          <w:szCs w:val="24"/>
          <w:lang w:val="en-US"/>
        </w:rPr>
        <w:sectPr w:rsidR="00E90657" w:rsidSect="007B5781">
          <w:pgSz w:w="16838" w:h="11906" w:orient="landscape" w:code="9"/>
          <w:pgMar w:top="1418" w:right="1418" w:bottom="1418" w:left="1418" w:header="709" w:footer="709" w:gutter="0"/>
          <w:cols w:space="708"/>
          <w:docGrid w:linePitch="360"/>
        </w:sectPr>
      </w:pPr>
    </w:p>
    <w:p w14:paraId="4B2DAE9A" w14:textId="77777777" w:rsidR="00B72E32" w:rsidRDefault="00B72E32" w:rsidP="00B72E32">
      <w:pPr>
        <w:autoSpaceDE w:val="0"/>
        <w:autoSpaceDN w:val="0"/>
        <w:adjustRightInd w:val="0"/>
        <w:spacing w:after="0" w:line="240" w:lineRule="auto"/>
        <w:jc w:val="center"/>
        <w:rPr>
          <w:rFonts w:ascii="ArialMT" w:hAnsi="ArialMT" w:cs="ArialMT"/>
          <w:b/>
          <w:sz w:val="24"/>
          <w:szCs w:val="24"/>
          <w:lang w:val="en-US" w:eastAsia="nb-NO"/>
        </w:rPr>
      </w:pPr>
      <w:r w:rsidRPr="006C23D9">
        <w:rPr>
          <w:rFonts w:ascii="ArialMT" w:hAnsi="ArialMT" w:cs="ArialMT"/>
          <w:b/>
          <w:sz w:val="24"/>
          <w:szCs w:val="24"/>
          <w:lang w:val="en-US" w:eastAsia="nb-NO"/>
        </w:rPr>
        <w:lastRenderedPageBreak/>
        <w:t xml:space="preserve">Annex </w:t>
      </w:r>
      <w:r>
        <w:rPr>
          <w:rFonts w:ascii="ArialMT" w:hAnsi="ArialMT" w:cs="ArialMT"/>
          <w:b/>
          <w:sz w:val="24"/>
          <w:szCs w:val="24"/>
          <w:lang w:val="en-US" w:eastAsia="nb-NO"/>
        </w:rPr>
        <w:t>3</w:t>
      </w:r>
    </w:p>
    <w:p w14:paraId="329022F6" w14:textId="77777777" w:rsidR="00E90657" w:rsidRPr="00A83CC1" w:rsidRDefault="00E90657" w:rsidP="00A83CC1">
      <w:pPr>
        <w:autoSpaceDE w:val="0"/>
        <w:autoSpaceDN w:val="0"/>
        <w:adjustRightInd w:val="0"/>
        <w:jc w:val="center"/>
        <w:rPr>
          <w:rFonts w:ascii="Arial" w:hAnsi="Arial" w:cs="Arial"/>
          <w:b/>
          <w:sz w:val="24"/>
          <w:szCs w:val="24"/>
          <w:lang w:val="en-US"/>
        </w:rPr>
      </w:pPr>
    </w:p>
    <w:p w14:paraId="5E9A091D" w14:textId="77777777" w:rsidR="004664AA" w:rsidRDefault="00935D6B" w:rsidP="006A367F">
      <w:pPr>
        <w:autoSpaceDE w:val="0"/>
        <w:autoSpaceDN w:val="0"/>
        <w:adjustRightInd w:val="0"/>
        <w:jc w:val="center"/>
        <w:rPr>
          <w:rFonts w:ascii="Arial" w:hAnsi="Arial" w:cs="Arial"/>
          <w:b/>
          <w:sz w:val="20"/>
          <w:szCs w:val="20"/>
          <w:lang w:val="en-US" w:eastAsia="nb-NO"/>
        </w:rPr>
      </w:pPr>
      <w:r>
        <w:rPr>
          <w:rFonts w:ascii="Arial" w:hAnsi="Arial" w:cs="Arial"/>
          <w:b/>
          <w:noProof/>
          <w:lang w:val="en-US"/>
        </w:rPr>
        <w:drawing>
          <wp:inline distT="0" distB="0" distL="0" distR="0" wp14:anchorId="37F9BAEF" wp14:editId="028525D0">
            <wp:extent cx="5676900" cy="3979890"/>
            <wp:effectExtent l="19050" t="0" r="0" b="0"/>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5676900" cy="3979890"/>
                    </a:xfrm>
                    <a:prstGeom prst="rect">
                      <a:avLst/>
                    </a:prstGeom>
                    <a:noFill/>
                    <a:ln w="9525">
                      <a:noFill/>
                      <a:miter lim="800000"/>
                      <a:headEnd/>
                      <a:tailEnd/>
                    </a:ln>
                  </pic:spPr>
                </pic:pic>
              </a:graphicData>
            </a:graphic>
          </wp:inline>
        </w:drawing>
      </w:r>
    </w:p>
    <w:p w14:paraId="565C7DE4" w14:textId="77777777" w:rsidR="008B38AA" w:rsidRDefault="008B38AA" w:rsidP="006A367F">
      <w:pPr>
        <w:autoSpaceDE w:val="0"/>
        <w:autoSpaceDN w:val="0"/>
        <w:adjustRightInd w:val="0"/>
        <w:jc w:val="center"/>
        <w:rPr>
          <w:rFonts w:ascii="Arial" w:hAnsi="Arial" w:cs="Arial"/>
          <w:lang w:val="en-US"/>
        </w:rPr>
      </w:pPr>
      <w:r w:rsidRPr="008B38AA">
        <w:rPr>
          <w:rFonts w:ascii="Arial" w:hAnsi="Arial" w:cs="Arial"/>
          <w:b/>
          <w:sz w:val="20"/>
          <w:szCs w:val="20"/>
          <w:lang w:val="en-US" w:eastAsia="nb-NO"/>
        </w:rPr>
        <w:t>Figure 1:</w:t>
      </w:r>
      <w:r>
        <w:rPr>
          <w:rFonts w:ascii="Arial" w:hAnsi="Arial" w:cs="Arial"/>
          <w:b/>
          <w:sz w:val="20"/>
          <w:szCs w:val="20"/>
          <w:lang w:val="en-US" w:eastAsia="nb-NO"/>
        </w:rPr>
        <w:t xml:space="preserve"> </w:t>
      </w:r>
      <w:r w:rsidRPr="008B38AA">
        <w:rPr>
          <w:rFonts w:ascii="Arial" w:hAnsi="Arial" w:cs="Arial"/>
          <w:b/>
          <w:sz w:val="20"/>
          <w:szCs w:val="20"/>
          <w:lang w:val="en-US" w:eastAsia="nb-NO"/>
        </w:rPr>
        <w:t xml:space="preserve">Example of a </w:t>
      </w:r>
      <w:r w:rsidRPr="008B38AA">
        <w:rPr>
          <w:rFonts w:ascii="Arial" w:hAnsi="Arial" w:cs="Arial"/>
          <w:b/>
          <w:sz w:val="20"/>
          <w:szCs w:val="20"/>
          <w:lang w:val="en-US"/>
        </w:rPr>
        <w:t>more detailed onboard architecture</w:t>
      </w:r>
    </w:p>
    <w:p w14:paraId="3556844C" w14:textId="77777777" w:rsidR="007706D8" w:rsidRDefault="007706D8" w:rsidP="006A367F">
      <w:pPr>
        <w:autoSpaceDE w:val="0"/>
        <w:autoSpaceDN w:val="0"/>
        <w:adjustRightInd w:val="0"/>
        <w:jc w:val="center"/>
        <w:rPr>
          <w:rFonts w:ascii="Arial" w:hAnsi="Arial" w:cs="Arial"/>
          <w:b/>
          <w:lang w:val="en-US" w:eastAsia="nb-NO"/>
        </w:rPr>
      </w:pPr>
    </w:p>
    <w:p w14:paraId="531E23BC" w14:textId="77777777" w:rsidR="00A83CC1" w:rsidRPr="00935D6B" w:rsidRDefault="00A83CC1" w:rsidP="006A367F">
      <w:pPr>
        <w:autoSpaceDE w:val="0"/>
        <w:autoSpaceDN w:val="0"/>
        <w:adjustRightInd w:val="0"/>
        <w:jc w:val="center"/>
        <w:rPr>
          <w:rFonts w:ascii="Arial" w:hAnsi="Arial" w:cs="Arial"/>
          <w:b/>
          <w:lang w:val="en-US" w:eastAsia="nb-NO"/>
        </w:rPr>
      </w:pPr>
    </w:p>
    <w:p w14:paraId="464DD21E" w14:textId="77777777" w:rsidR="00A83CC1" w:rsidRDefault="00A83CC1" w:rsidP="00AE3C88">
      <w:pPr>
        <w:autoSpaceDE w:val="0"/>
        <w:autoSpaceDN w:val="0"/>
        <w:adjustRightInd w:val="0"/>
        <w:spacing w:after="0" w:line="240" w:lineRule="auto"/>
        <w:jc w:val="both"/>
        <w:rPr>
          <w:rFonts w:ascii="ArialMT" w:hAnsi="ArialMT" w:cs="ArialMT"/>
          <w:lang w:val="en-US" w:eastAsia="nb-NO"/>
        </w:rPr>
      </w:pPr>
    </w:p>
    <w:p w14:paraId="3282952D" w14:textId="77777777" w:rsidR="006C23D9" w:rsidRDefault="006C23D9" w:rsidP="006C23D9">
      <w:pPr>
        <w:autoSpaceDE w:val="0"/>
        <w:autoSpaceDN w:val="0"/>
        <w:adjustRightInd w:val="0"/>
        <w:spacing w:after="0" w:line="240" w:lineRule="auto"/>
        <w:jc w:val="center"/>
        <w:rPr>
          <w:rFonts w:ascii="ArialMT" w:hAnsi="ArialMT" w:cs="ArialMT"/>
          <w:b/>
          <w:sz w:val="24"/>
          <w:szCs w:val="24"/>
          <w:lang w:val="en-US" w:eastAsia="nb-NO"/>
        </w:rPr>
      </w:pPr>
      <w:r w:rsidRPr="00FA1C1F">
        <w:rPr>
          <w:rFonts w:ascii="ArialMT" w:hAnsi="ArialMT" w:cs="ArialMT"/>
          <w:b/>
          <w:sz w:val="24"/>
          <w:szCs w:val="24"/>
          <w:highlight w:val="yellow"/>
          <w:lang w:val="en-US" w:eastAsia="nb-NO"/>
        </w:rPr>
        <w:lastRenderedPageBreak/>
        <w:t>Annex 4</w:t>
      </w:r>
    </w:p>
    <w:p w14:paraId="56A1B5BD" w14:textId="77777777" w:rsidR="003C2E10" w:rsidRDefault="003C2E10" w:rsidP="006C23D9">
      <w:pPr>
        <w:autoSpaceDE w:val="0"/>
        <w:autoSpaceDN w:val="0"/>
        <w:adjustRightInd w:val="0"/>
        <w:spacing w:after="0" w:line="240" w:lineRule="auto"/>
        <w:jc w:val="center"/>
        <w:rPr>
          <w:rFonts w:ascii="ArialMT" w:hAnsi="ArialMT" w:cs="ArialMT"/>
          <w:b/>
          <w:sz w:val="24"/>
          <w:szCs w:val="24"/>
          <w:lang w:val="en-US" w:eastAsia="nb-NO"/>
        </w:rPr>
      </w:pPr>
    </w:p>
    <w:p w14:paraId="14C5FE10" w14:textId="77777777" w:rsidR="003C2E10" w:rsidRDefault="003C2E10" w:rsidP="003C2E10">
      <w:pPr>
        <w:pStyle w:val="NoSpacing"/>
        <w:jc w:val="center"/>
        <w:rPr>
          <w:rFonts w:ascii="Arial" w:hAnsi="Arial" w:cs="Arial"/>
          <w:b/>
          <w:sz w:val="24"/>
          <w:szCs w:val="24"/>
          <w:lang w:val="en-US"/>
        </w:rPr>
      </w:pPr>
      <w:r>
        <w:rPr>
          <w:rFonts w:ascii="Arial" w:hAnsi="Arial" w:cs="Arial"/>
          <w:b/>
          <w:sz w:val="24"/>
          <w:szCs w:val="24"/>
          <w:lang w:val="en-US"/>
        </w:rPr>
        <w:t>Table</w:t>
      </w:r>
      <w:r w:rsidRPr="00B16D92">
        <w:rPr>
          <w:rFonts w:ascii="Arial" w:hAnsi="Arial" w:cs="Arial"/>
          <w:b/>
          <w:sz w:val="24"/>
          <w:szCs w:val="24"/>
          <w:lang w:val="en-US"/>
        </w:rPr>
        <w:t xml:space="preserve"> 1: </w:t>
      </w:r>
      <w:r>
        <w:rPr>
          <w:rFonts w:ascii="Arial" w:hAnsi="Arial" w:cs="Arial"/>
          <w:b/>
          <w:sz w:val="24"/>
          <w:szCs w:val="24"/>
          <w:lang w:val="en-US"/>
        </w:rPr>
        <w:t>Maritime Service Portfolios</w:t>
      </w:r>
    </w:p>
    <w:p w14:paraId="0AB05C98" w14:textId="77777777" w:rsidR="006C23D9" w:rsidRDefault="006C23D9" w:rsidP="00E76D0D">
      <w:pPr>
        <w:autoSpaceDE w:val="0"/>
        <w:autoSpaceDN w:val="0"/>
        <w:adjustRightInd w:val="0"/>
        <w:spacing w:after="0" w:line="240" w:lineRule="auto"/>
        <w:jc w:val="center"/>
        <w:rPr>
          <w:rFonts w:ascii="Arial" w:hAnsi="Arial" w:cs="Arial"/>
          <w:sz w:val="24"/>
          <w:szCs w:val="24"/>
          <w:lang w:val="en-US" w:eastAsia="nb-NO"/>
        </w:rPr>
      </w:pPr>
    </w:p>
    <w:tbl>
      <w:tblPr>
        <w:tblStyle w:val="TableGrid"/>
        <w:tblW w:w="15310" w:type="dxa"/>
        <w:tblInd w:w="-596" w:type="dxa"/>
        <w:tblLayout w:type="fixed"/>
        <w:tblCellMar>
          <w:top w:w="85" w:type="dxa"/>
          <w:left w:w="113" w:type="dxa"/>
          <w:bottom w:w="85" w:type="dxa"/>
          <w:right w:w="113" w:type="dxa"/>
        </w:tblCellMar>
        <w:tblLook w:val="04A0" w:firstRow="1" w:lastRow="0" w:firstColumn="1" w:lastColumn="0" w:noHBand="0" w:noVBand="1"/>
      </w:tblPr>
      <w:tblGrid>
        <w:gridCol w:w="795"/>
        <w:gridCol w:w="1474"/>
        <w:gridCol w:w="1984"/>
        <w:gridCol w:w="7173"/>
        <w:gridCol w:w="284"/>
        <w:gridCol w:w="283"/>
        <w:gridCol w:w="284"/>
        <w:gridCol w:w="283"/>
        <w:gridCol w:w="284"/>
        <w:gridCol w:w="1134"/>
        <w:gridCol w:w="1332"/>
      </w:tblGrid>
      <w:tr w:rsidR="00E76D0D" w:rsidRPr="003A6F97" w14:paraId="1D960AB2" w14:textId="77777777" w:rsidTr="00B011F2">
        <w:tc>
          <w:tcPr>
            <w:tcW w:w="795" w:type="dxa"/>
            <w:vMerge w:val="restart"/>
            <w:shd w:val="clear" w:color="auto" w:fill="00B0F0"/>
            <w:vAlign w:val="center"/>
          </w:tcPr>
          <w:p w14:paraId="2ADCF036" w14:textId="77777777" w:rsidR="00E76D0D" w:rsidRPr="003A6F97" w:rsidRDefault="00E76D0D" w:rsidP="00F5402B">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No.</w:t>
            </w:r>
          </w:p>
        </w:tc>
        <w:tc>
          <w:tcPr>
            <w:tcW w:w="1474" w:type="dxa"/>
            <w:vMerge w:val="restart"/>
            <w:shd w:val="clear" w:color="auto" w:fill="00B0F0"/>
            <w:vAlign w:val="center"/>
          </w:tcPr>
          <w:p w14:paraId="78F81BE9" w14:textId="77777777" w:rsidR="00E76D0D" w:rsidRPr="003A6F97" w:rsidRDefault="00E76D0D" w:rsidP="00F5402B">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Identified Services</w:t>
            </w:r>
          </w:p>
        </w:tc>
        <w:tc>
          <w:tcPr>
            <w:tcW w:w="1984" w:type="dxa"/>
            <w:vMerge w:val="restart"/>
            <w:shd w:val="clear" w:color="auto" w:fill="00B0F0"/>
            <w:vAlign w:val="center"/>
          </w:tcPr>
          <w:p w14:paraId="6153A0BF" w14:textId="77777777" w:rsidR="00E76D0D" w:rsidRPr="003A6F97" w:rsidRDefault="00E76D0D" w:rsidP="00F5402B">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Identified Responsible Service Provider</w:t>
            </w:r>
          </w:p>
        </w:tc>
        <w:tc>
          <w:tcPr>
            <w:tcW w:w="7173" w:type="dxa"/>
            <w:vMerge w:val="restart"/>
            <w:shd w:val="clear" w:color="auto" w:fill="00B0F0"/>
            <w:vAlign w:val="center"/>
          </w:tcPr>
          <w:p w14:paraId="604A96D4" w14:textId="77777777" w:rsidR="00E76D0D" w:rsidRPr="003A6F97" w:rsidRDefault="00E76D0D" w:rsidP="00F5402B">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Short Description</w:t>
            </w:r>
          </w:p>
        </w:tc>
        <w:tc>
          <w:tcPr>
            <w:tcW w:w="1418" w:type="dxa"/>
            <w:gridSpan w:val="5"/>
            <w:shd w:val="clear" w:color="auto" w:fill="00B0F0"/>
            <w:vAlign w:val="center"/>
          </w:tcPr>
          <w:p w14:paraId="28891BE2" w14:textId="77777777" w:rsidR="00F5402B" w:rsidRPr="003A6F97" w:rsidRDefault="00E76D0D" w:rsidP="00F5402B">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Geographical Areas</w:t>
            </w:r>
          </w:p>
          <w:p w14:paraId="2EFF70EA" w14:textId="77777777" w:rsidR="00E76D0D" w:rsidRPr="003A6F97" w:rsidRDefault="00E76D0D" w:rsidP="00F5402B">
            <w:pPr>
              <w:pStyle w:val="NoSpacing"/>
              <w:rPr>
                <w:rFonts w:ascii="Arial" w:hAnsi="Arial" w:cs="Arial"/>
                <w:color w:val="FFFFFF" w:themeColor="background1"/>
                <w:sz w:val="20"/>
                <w:szCs w:val="20"/>
                <w:lang w:val="en-GB"/>
              </w:rPr>
            </w:pPr>
            <w:r w:rsidRPr="003A6F97">
              <w:rPr>
                <w:rFonts w:ascii="Arial" w:hAnsi="Arial" w:cs="Arial"/>
                <w:color w:val="FFFFFF" w:themeColor="background1"/>
                <w:sz w:val="10"/>
                <w:szCs w:val="10"/>
                <w:lang w:val="en-GB"/>
              </w:rPr>
              <w:t>NAV 58/6, paragraph 23</w:t>
            </w:r>
            <w:r w:rsidR="00F5402B" w:rsidRPr="003A6F97">
              <w:rPr>
                <w:rFonts w:ascii="Arial" w:hAnsi="Arial" w:cs="Arial"/>
                <w:color w:val="FFFFFF" w:themeColor="background1"/>
                <w:sz w:val="10"/>
                <w:szCs w:val="10"/>
                <w:lang w:val="en-GB"/>
              </w:rPr>
              <w:t xml:space="preserve"> </w:t>
            </w:r>
          </w:p>
        </w:tc>
        <w:tc>
          <w:tcPr>
            <w:tcW w:w="1134" w:type="dxa"/>
            <w:shd w:val="clear" w:color="auto" w:fill="00B0F0"/>
            <w:vAlign w:val="center"/>
          </w:tcPr>
          <w:p w14:paraId="189B833F" w14:textId="77777777" w:rsidR="00E76D0D" w:rsidRPr="003A6F97" w:rsidRDefault="00E76D0D" w:rsidP="00F5402B">
            <w:pPr>
              <w:pStyle w:val="NoSpacing"/>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Solution References</w:t>
            </w:r>
          </w:p>
        </w:tc>
        <w:tc>
          <w:tcPr>
            <w:tcW w:w="1332" w:type="dxa"/>
            <w:shd w:val="clear" w:color="auto" w:fill="00B0F0"/>
            <w:vAlign w:val="center"/>
          </w:tcPr>
          <w:p w14:paraId="2106D13E" w14:textId="77777777" w:rsidR="00E76D0D" w:rsidRPr="003A6F97" w:rsidRDefault="00E76D0D" w:rsidP="00F5402B">
            <w:pPr>
              <w:pStyle w:val="NoSpacing"/>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Gap Origin</w:t>
            </w:r>
          </w:p>
        </w:tc>
      </w:tr>
      <w:tr w:rsidR="00E76D0D" w:rsidRPr="003A6F97" w14:paraId="3F31D19A" w14:textId="77777777" w:rsidTr="00F5402B">
        <w:trPr>
          <w:trHeight w:val="20"/>
        </w:trPr>
        <w:tc>
          <w:tcPr>
            <w:tcW w:w="795" w:type="dxa"/>
            <w:vMerge/>
            <w:shd w:val="clear" w:color="auto" w:fill="00B0F0"/>
          </w:tcPr>
          <w:p w14:paraId="202519F8" w14:textId="77777777" w:rsidR="00E76D0D" w:rsidRPr="003A6F97" w:rsidRDefault="00E76D0D" w:rsidP="00B011F2">
            <w:pPr>
              <w:rPr>
                <w:rFonts w:asciiTheme="minorHAnsi" w:hAnsiTheme="minorHAnsi" w:cstheme="minorHAnsi"/>
                <w:sz w:val="18"/>
                <w:szCs w:val="18"/>
              </w:rPr>
            </w:pPr>
          </w:p>
        </w:tc>
        <w:tc>
          <w:tcPr>
            <w:tcW w:w="1474" w:type="dxa"/>
            <w:vMerge/>
            <w:shd w:val="clear" w:color="auto" w:fill="00B0F0"/>
          </w:tcPr>
          <w:p w14:paraId="4A6207A0" w14:textId="77777777" w:rsidR="00E76D0D" w:rsidRPr="003A6F97" w:rsidRDefault="00E76D0D" w:rsidP="00B011F2">
            <w:pPr>
              <w:rPr>
                <w:rFonts w:asciiTheme="minorHAnsi" w:hAnsiTheme="minorHAnsi" w:cstheme="minorHAnsi"/>
                <w:sz w:val="18"/>
                <w:szCs w:val="18"/>
              </w:rPr>
            </w:pPr>
          </w:p>
        </w:tc>
        <w:tc>
          <w:tcPr>
            <w:tcW w:w="1984" w:type="dxa"/>
            <w:vMerge/>
            <w:shd w:val="clear" w:color="auto" w:fill="00B0F0"/>
          </w:tcPr>
          <w:p w14:paraId="2DCB585F" w14:textId="77777777" w:rsidR="00E76D0D" w:rsidRPr="003A6F97" w:rsidRDefault="00E76D0D" w:rsidP="00B011F2">
            <w:pPr>
              <w:rPr>
                <w:rFonts w:asciiTheme="minorHAnsi" w:hAnsiTheme="minorHAnsi" w:cstheme="minorHAnsi"/>
                <w:sz w:val="18"/>
                <w:szCs w:val="18"/>
              </w:rPr>
            </w:pPr>
          </w:p>
        </w:tc>
        <w:tc>
          <w:tcPr>
            <w:tcW w:w="7173" w:type="dxa"/>
            <w:vMerge/>
            <w:shd w:val="clear" w:color="auto" w:fill="00B0F0"/>
          </w:tcPr>
          <w:p w14:paraId="6D0A06C8" w14:textId="77777777" w:rsidR="00E76D0D" w:rsidRPr="003A6F97" w:rsidRDefault="00E76D0D" w:rsidP="00B011F2">
            <w:pPr>
              <w:rPr>
                <w:rFonts w:asciiTheme="minorHAnsi" w:hAnsiTheme="minorHAnsi" w:cstheme="minorHAnsi"/>
                <w:sz w:val="18"/>
                <w:szCs w:val="18"/>
              </w:rPr>
            </w:pPr>
          </w:p>
        </w:tc>
        <w:tc>
          <w:tcPr>
            <w:tcW w:w="284" w:type="dxa"/>
            <w:shd w:val="clear" w:color="auto" w:fill="00B0F0"/>
            <w:vAlign w:val="center"/>
          </w:tcPr>
          <w:p w14:paraId="34B3116E" w14:textId="77777777" w:rsidR="00E76D0D" w:rsidRPr="003A6F97" w:rsidRDefault="00E76D0D" w:rsidP="00F5402B">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1</w:t>
            </w:r>
          </w:p>
        </w:tc>
        <w:tc>
          <w:tcPr>
            <w:tcW w:w="283" w:type="dxa"/>
            <w:shd w:val="clear" w:color="auto" w:fill="00B0F0"/>
            <w:vAlign w:val="center"/>
          </w:tcPr>
          <w:p w14:paraId="54B07CA8" w14:textId="77777777" w:rsidR="00E76D0D" w:rsidRPr="003A6F97" w:rsidRDefault="00E76D0D" w:rsidP="00F5402B">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2</w:t>
            </w:r>
          </w:p>
        </w:tc>
        <w:tc>
          <w:tcPr>
            <w:tcW w:w="284" w:type="dxa"/>
            <w:shd w:val="clear" w:color="auto" w:fill="00B0F0"/>
            <w:vAlign w:val="center"/>
          </w:tcPr>
          <w:p w14:paraId="11AB0EC1" w14:textId="77777777" w:rsidR="00E76D0D" w:rsidRPr="003A6F97" w:rsidRDefault="00E76D0D" w:rsidP="00F5402B">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3</w:t>
            </w:r>
          </w:p>
        </w:tc>
        <w:tc>
          <w:tcPr>
            <w:tcW w:w="283" w:type="dxa"/>
            <w:shd w:val="clear" w:color="auto" w:fill="00B0F0"/>
            <w:vAlign w:val="center"/>
          </w:tcPr>
          <w:p w14:paraId="6A61ADCB" w14:textId="77777777" w:rsidR="00E76D0D" w:rsidRPr="003A6F97" w:rsidRDefault="00E76D0D" w:rsidP="00F5402B">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4</w:t>
            </w:r>
          </w:p>
        </w:tc>
        <w:tc>
          <w:tcPr>
            <w:tcW w:w="284" w:type="dxa"/>
            <w:shd w:val="clear" w:color="auto" w:fill="00B0F0"/>
            <w:vAlign w:val="center"/>
          </w:tcPr>
          <w:p w14:paraId="405540FA" w14:textId="77777777" w:rsidR="00E76D0D" w:rsidRPr="003A6F97" w:rsidRDefault="00E76D0D" w:rsidP="00F5402B">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5</w:t>
            </w:r>
          </w:p>
        </w:tc>
        <w:tc>
          <w:tcPr>
            <w:tcW w:w="1134" w:type="dxa"/>
            <w:shd w:val="clear" w:color="auto" w:fill="00B0F0"/>
            <w:vAlign w:val="center"/>
          </w:tcPr>
          <w:p w14:paraId="21AA96CE" w14:textId="77777777" w:rsidR="00E76D0D" w:rsidRPr="003A6F97" w:rsidRDefault="00E76D0D" w:rsidP="00F5402B">
            <w:pPr>
              <w:pStyle w:val="NoSpacing"/>
              <w:jc w:val="center"/>
              <w:rPr>
                <w:sz w:val="18"/>
                <w:szCs w:val="18"/>
                <w:lang w:val="en-GB"/>
              </w:rPr>
            </w:pPr>
            <w:r w:rsidRPr="003A6F97">
              <w:rPr>
                <w:rFonts w:asciiTheme="minorHAnsi" w:hAnsiTheme="minorHAnsi" w:cstheme="minorHAnsi"/>
                <w:b/>
                <w:color w:val="FFFFFF" w:themeColor="background1"/>
                <w:sz w:val="18"/>
                <w:szCs w:val="18"/>
                <w:lang w:val="en-GB"/>
              </w:rPr>
              <w:t>Functions</w:t>
            </w:r>
            <w:r w:rsidR="00F5402B" w:rsidRPr="003A6F97">
              <w:rPr>
                <w:rFonts w:asciiTheme="minorHAnsi" w:hAnsiTheme="minorHAnsi" w:cstheme="minorHAnsi"/>
                <w:sz w:val="18"/>
                <w:szCs w:val="18"/>
                <w:lang w:val="en-GB"/>
              </w:rPr>
              <w:t xml:space="preserve"> </w:t>
            </w:r>
            <w:r w:rsidRPr="003A6F97">
              <w:rPr>
                <w:rFonts w:ascii="Arial" w:hAnsi="Arial" w:cs="Arial"/>
                <w:color w:val="FFFFFF" w:themeColor="background1"/>
                <w:sz w:val="10"/>
                <w:szCs w:val="10"/>
                <w:lang w:val="en-GB"/>
              </w:rPr>
              <w:t>NAV  56/WP.5/ Rev.1 - Annex 1</w:t>
            </w:r>
          </w:p>
        </w:tc>
        <w:tc>
          <w:tcPr>
            <w:tcW w:w="1332" w:type="dxa"/>
            <w:shd w:val="clear" w:color="auto" w:fill="00B0F0"/>
            <w:vAlign w:val="center"/>
          </w:tcPr>
          <w:p w14:paraId="28682A77" w14:textId="77777777" w:rsidR="00E76D0D" w:rsidRPr="003A6F97" w:rsidRDefault="00E76D0D" w:rsidP="00F5402B">
            <w:pPr>
              <w:pStyle w:val="NoSpacing"/>
              <w:jc w:val="center"/>
              <w:rPr>
                <w:sz w:val="18"/>
                <w:szCs w:val="18"/>
                <w:lang w:val="en-GB"/>
              </w:rPr>
            </w:pPr>
            <w:r w:rsidRPr="003A6F97">
              <w:rPr>
                <w:rFonts w:asciiTheme="minorHAnsi" w:hAnsiTheme="minorHAnsi" w:cstheme="minorHAnsi"/>
                <w:b/>
                <w:color w:val="FFFFFF" w:themeColor="background1"/>
                <w:sz w:val="18"/>
                <w:szCs w:val="18"/>
                <w:lang w:val="en-GB"/>
              </w:rPr>
              <w:t>Identifier</w:t>
            </w:r>
            <w:r w:rsidR="00F5402B" w:rsidRPr="003A6F97">
              <w:rPr>
                <w:rFonts w:asciiTheme="minorHAnsi" w:hAnsiTheme="minorHAnsi" w:cstheme="minorHAnsi"/>
                <w:b/>
                <w:color w:val="FFFFFF" w:themeColor="background1"/>
                <w:sz w:val="18"/>
                <w:szCs w:val="18"/>
                <w:lang w:val="en-GB"/>
              </w:rPr>
              <w:t xml:space="preserve">     </w:t>
            </w:r>
            <w:r w:rsidR="00F5402B" w:rsidRPr="003A6F97">
              <w:rPr>
                <w:rFonts w:asciiTheme="minorHAnsi" w:hAnsiTheme="minorHAnsi" w:cstheme="minorHAnsi"/>
                <w:sz w:val="18"/>
                <w:szCs w:val="18"/>
                <w:lang w:val="en-GB"/>
              </w:rPr>
              <w:t xml:space="preserve"> </w:t>
            </w:r>
            <w:r w:rsidRPr="003A6F97">
              <w:rPr>
                <w:rFonts w:ascii="Arial" w:hAnsi="Arial" w:cs="Arial"/>
                <w:color w:val="FFFFFF" w:themeColor="background1"/>
                <w:sz w:val="10"/>
                <w:szCs w:val="10"/>
                <w:lang w:val="en-GB"/>
              </w:rPr>
              <w:t>NAV 58/WP.6 Annex 1 and paragraph 3.9</w:t>
            </w:r>
          </w:p>
        </w:tc>
      </w:tr>
      <w:tr w:rsidR="00E76D0D" w:rsidRPr="003A6F97" w14:paraId="5AB8247A" w14:textId="77777777" w:rsidTr="00F5402B">
        <w:trPr>
          <w:trHeight w:val="1308"/>
        </w:trPr>
        <w:tc>
          <w:tcPr>
            <w:tcW w:w="795" w:type="dxa"/>
          </w:tcPr>
          <w:p w14:paraId="7542C786" w14:textId="77777777" w:rsidR="00E76D0D" w:rsidRPr="00C1598B" w:rsidRDefault="00E76D0D" w:rsidP="00B011F2">
            <w:pPr>
              <w:rPr>
                <w:rFonts w:ascii="Arial" w:hAnsi="Arial" w:cs="Arial"/>
                <w:color w:val="auto"/>
                <w:sz w:val="16"/>
                <w:szCs w:val="16"/>
              </w:rPr>
            </w:pPr>
            <w:r w:rsidRPr="00C1598B">
              <w:rPr>
                <w:rFonts w:ascii="Arial" w:hAnsi="Arial" w:cs="Arial"/>
                <w:color w:val="auto"/>
                <w:sz w:val="16"/>
                <w:szCs w:val="16"/>
              </w:rPr>
              <w:t>MSP1</w:t>
            </w:r>
          </w:p>
        </w:tc>
        <w:tc>
          <w:tcPr>
            <w:tcW w:w="1474" w:type="dxa"/>
            <w:shd w:val="clear" w:color="auto" w:fill="auto"/>
          </w:tcPr>
          <w:p w14:paraId="1DED63EE" w14:textId="77777777" w:rsidR="00E76D0D" w:rsidRPr="00C1598B" w:rsidRDefault="00E76D0D" w:rsidP="00B011F2">
            <w:pPr>
              <w:rPr>
                <w:rFonts w:ascii="Arial" w:hAnsi="Arial" w:cs="Arial"/>
                <w:color w:val="auto"/>
                <w:sz w:val="18"/>
                <w:szCs w:val="18"/>
              </w:rPr>
            </w:pPr>
            <w:r w:rsidRPr="00C1598B">
              <w:rPr>
                <w:rFonts w:ascii="Arial" w:hAnsi="Arial" w:cs="Arial"/>
                <w:color w:val="auto"/>
                <w:sz w:val="18"/>
                <w:szCs w:val="18"/>
              </w:rPr>
              <w:t>VTS Information Service (INS)</w:t>
            </w:r>
          </w:p>
        </w:tc>
        <w:tc>
          <w:tcPr>
            <w:tcW w:w="1984" w:type="dxa"/>
            <w:shd w:val="clear" w:color="auto" w:fill="auto"/>
          </w:tcPr>
          <w:p w14:paraId="371F6BDE" w14:textId="77777777" w:rsidR="00E76D0D" w:rsidRPr="003A6F97" w:rsidRDefault="00E76D0D" w:rsidP="00B011F2">
            <w:pPr>
              <w:rPr>
                <w:rFonts w:ascii="Arial" w:hAnsi="Arial" w:cs="Arial"/>
                <w:color w:val="auto"/>
                <w:sz w:val="18"/>
                <w:szCs w:val="18"/>
              </w:rPr>
            </w:pPr>
            <w:r w:rsidRPr="003A6F97">
              <w:rPr>
                <w:rFonts w:ascii="Arial" w:hAnsi="Arial" w:cs="Arial"/>
                <w:color w:val="auto"/>
                <w:sz w:val="18"/>
                <w:szCs w:val="18"/>
              </w:rPr>
              <w:t>National Competent VTS Authority / Coastal or Port Authority</w:t>
            </w:r>
          </w:p>
        </w:tc>
        <w:tc>
          <w:tcPr>
            <w:tcW w:w="7173" w:type="dxa"/>
            <w:shd w:val="clear" w:color="auto" w:fill="auto"/>
          </w:tcPr>
          <w:p w14:paraId="4B79E549" w14:textId="77777777" w:rsidR="00E76D0D" w:rsidRPr="000B667C" w:rsidRDefault="00E76D0D" w:rsidP="003A6F97">
            <w:pPr>
              <w:pStyle w:val="NoSpacing"/>
              <w:jc w:val="both"/>
              <w:rPr>
                <w:rFonts w:ascii="Arial" w:hAnsi="Arial" w:cs="Arial"/>
                <w:b/>
                <w:sz w:val="18"/>
                <w:szCs w:val="18"/>
                <w:lang w:val="en-US"/>
              </w:rPr>
            </w:pPr>
            <w:r w:rsidRPr="000B667C">
              <w:rPr>
                <w:rFonts w:ascii="Arial" w:hAnsi="Arial" w:cs="Arial"/>
                <w:sz w:val="18"/>
                <w:szCs w:val="18"/>
                <w:lang w:val="en-US"/>
              </w:rPr>
              <w:t xml:space="preserve">The VTS INS is defined by IMO as </w:t>
            </w:r>
            <w:r w:rsidRPr="000B667C">
              <w:rPr>
                <w:rFonts w:ascii="Arial" w:hAnsi="Arial" w:cs="Arial"/>
                <w:b/>
                <w:sz w:val="18"/>
                <w:szCs w:val="18"/>
                <w:lang w:val="en-US"/>
              </w:rPr>
              <w:t>“</w:t>
            </w:r>
            <w:r w:rsidRPr="000B667C">
              <w:rPr>
                <w:rFonts w:ascii="Arial" w:hAnsi="Arial" w:cs="Arial"/>
                <w:sz w:val="18"/>
                <w:szCs w:val="18"/>
                <w:lang w:val="en-US"/>
              </w:rPr>
              <w:t>a service to ensure that essential information becomes available in time for on-board navigational decision making</w:t>
            </w:r>
            <w:r w:rsidRPr="000B667C">
              <w:rPr>
                <w:rFonts w:ascii="Arial" w:hAnsi="Arial" w:cs="Arial"/>
                <w:b/>
                <w:sz w:val="18"/>
                <w:szCs w:val="18"/>
                <w:lang w:val="en-US"/>
              </w:rPr>
              <w:t>”</w:t>
            </w:r>
            <w:r w:rsidRPr="000B667C">
              <w:rPr>
                <w:rFonts w:ascii="Arial" w:hAnsi="Arial" w:cs="Arial"/>
                <w:sz w:val="18"/>
                <w:szCs w:val="18"/>
                <w:lang w:val="en-US"/>
              </w:rPr>
              <w:t>.</w:t>
            </w:r>
            <w:r w:rsidR="00F5402B" w:rsidRPr="000B667C">
              <w:rPr>
                <w:rFonts w:ascii="Arial" w:hAnsi="Arial" w:cs="Arial"/>
                <w:sz w:val="18"/>
                <w:szCs w:val="18"/>
                <w:lang w:val="en-US"/>
              </w:rPr>
              <w:t xml:space="preserve">                      </w:t>
            </w:r>
            <w:r w:rsidRPr="000B667C">
              <w:rPr>
                <w:rFonts w:ascii="Arial" w:hAnsi="Arial" w:cs="Arial"/>
                <w:sz w:val="18"/>
                <w:szCs w:val="18"/>
                <w:lang w:val="en-US"/>
              </w:rPr>
              <w:t xml:space="preserve">IMO Resolution A.857(20) states that: </w:t>
            </w:r>
            <w:r w:rsidRPr="000B667C">
              <w:rPr>
                <w:rFonts w:ascii="Arial" w:hAnsi="Arial" w:cs="Arial"/>
                <w:b/>
                <w:sz w:val="18"/>
                <w:szCs w:val="18"/>
                <w:lang w:val="en-US"/>
              </w:rPr>
              <w:t>“</w:t>
            </w:r>
            <w:r w:rsidRPr="000B667C">
              <w:rPr>
                <w:rFonts w:ascii="Arial" w:hAnsi="Arial" w:cs="Arial"/>
                <w:sz w:val="18"/>
                <w:szCs w:val="18"/>
                <w:lang w:val="en-US"/>
              </w:rPr>
              <w:t>A VTS should at all times be capable of generating a comprehensive overview of the traffic in its service area combined with all traffic influencing factors.</w:t>
            </w:r>
            <w:r w:rsidRPr="000B667C">
              <w:rPr>
                <w:rFonts w:ascii="Arial" w:hAnsi="Arial" w:cs="Arial"/>
                <w:b/>
                <w:sz w:val="18"/>
                <w:szCs w:val="18"/>
                <w:lang w:val="en-US"/>
              </w:rPr>
              <w:t>”</w:t>
            </w:r>
          </w:p>
          <w:p w14:paraId="1E5DFFDB" w14:textId="77777777" w:rsidR="003A6F97" w:rsidRPr="000B667C" w:rsidRDefault="003A6F97" w:rsidP="003A6F97">
            <w:pPr>
              <w:pStyle w:val="NoSpacing"/>
              <w:jc w:val="both"/>
              <w:rPr>
                <w:rFonts w:ascii="Arial" w:hAnsi="Arial" w:cs="Arial"/>
                <w:b/>
                <w:sz w:val="18"/>
                <w:szCs w:val="18"/>
                <w:lang w:val="en-US"/>
              </w:rPr>
            </w:pPr>
          </w:p>
          <w:p w14:paraId="172D4256" w14:textId="77777777" w:rsidR="00E76D0D" w:rsidRPr="00B71C7D" w:rsidRDefault="00E76D0D" w:rsidP="003A6F97">
            <w:pPr>
              <w:pStyle w:val="NoSpacing"/>
              <w:jc w:val="both"/>
              <w:rPr>
                <w:lang w:val="en-US"/>
              </w:rPr>
            </w:pPr>
            <w:r w:rsidRPr="000B667C">
              <w:rPr>
                <w:rFonts w:ascii="Arial" w:hAnsi="Arial" w:cs="Arial"/>
                <w:sz w:val="18"/>
                <w:szCs w:val="18"/>
                <w:lang w:val="en-US"/>
              </w:rPr>
              <w:t xml:space="preserve"> </w:t>
            </w:r>
            <w:r w:rsidRPr="008C5F22">
              <w:rPr>
                <w:rFonts w:ascii="Arial" w:hAnsi="Arial" w:cs="Arial"/>
                <w:sz w:val="18"/>
                <w:szCs w:val="18"/>
                <w:lang w:val="en-US"/>
              </w:rPr>
              <w:t xml:space="preserve">The VTS INS is designed to improve the safety and efficiency of vessel traffic and to protect the environment. </w:t>
            </w:r>
            <w:r w:rsidRPr="00B71C7D">
              <w:rPr>
                <w:rFonts w:ascii="Arial" w:hAnsi="Arial" w:cs="Arial"/>
                <w:sz w:val="18"/>
                <w:szCs w:val="18"/>
                <w:lang w:val="en-US"/>
              </w:rPr>
              <w:t>Among other, such services include catalogue such as:</w:t>
            </w:r>
            <w:r w:rsidR="00F5402B" w:rsidRPr="00B71C7D">
              <w:rPr>
                <w:rFonts w:ascii="Arial" w:hAnsi="Arial" w:cs="Arial"/>
                <w:sz w:val="18"/>
                <w:szCs w:val="18"/>
                <w:lang w:val="en-US"/>
              </w:rPr>
              <w:t xml:space="preserve"> </w:t>
            </w:r>
            <w:r w:rsidRPr="00B71C7D">
              <w:rPr>
                <w:rFonts w:ascii="Arial" w:hAnsi="Arial" w:cs="Arial"/>
                <w:sz w:val="18"/>
                <w:szCs w:val="18"/>
                <w:lang w:val="en-US"/>
              </w:rPr>
              <w:t>Routing, Channel info, Security level, Berthing, Anchorage, Time slot, Traffic monitoring and assessment, Waterway conditions, Weather, Navigational hazards, any other factors that may influence the vessel’s transit, Reports on the position, Identity and intentions of other traffic.</w:t>
            </w:r>
          </w:p>
        </w:tc>
        <w:tc>
          <w:tcPr>
            <w:tcW w:w="284" w:type="dxa"/>
            <w:shd w:val="clear" w:color="auto" w:fill="auto"/>
            <w:vAlign w:val="center"/>
          </w:tcPr>
          <w:p w14:paraId="3E56A58C" w14:textId="77777777" w:rsidR="00E76D0D" w:rsidRPr="003A6F97" w:rsidRDefault="00E76D0D" w:rsidP="00F5402B">
            <w:pPr>
              <w:pStyle w:val="NoSpacing"/>
              <w:rPr>
                <w:rFonts w:ascii="Arial" w:hAnsi="Arial" w:cs="Arial"/>
                <w:sz w:val="18"/>
                <w:szCs w:val="18"/>
                <w:lang w:val="en-GB"/>
              </w:rPr>
            </w:pPr>
            <w:r w:rsidRPr="003A6F97">
              <w:rPr>
                <w:rFonts w:ascii="Arial" w:hAnsi="Arial" w:cs="Arial"/>
                <w:sz w:val="18"/>
                <w:szCs w:val="18"/>
                <w:lang w:val="en-GB" w:eastAsia="zh-CN"/>
              </w:rPr>
              <w:t>x</w:t>
            </w:r>
          </w:p>
        </w:tc>
        <w:tc>
          <w:tcPr>
            <w:tcW w:w="283" w:type="dxa"/>
            <w:shd w:val="clear" w:color="auto" w:fill="auto"/>
            <w:vAlign w:val="center"/>
          </w:tcPr>
          <w:p w14:paraId="1D19D091" w14:textId="77777777" w:rsidR="00E76D0D" w:rsidRPr="003A6F97" w:rsidRDefault="00E76D0D" w:rsidP="00F5402B">
            <w:pPr>
              <w:pStyle w:val="NoSpacing"/>
              <w:rPr>
                <w:rFonts w:ascii="Arial" w:hAnsi="Arial" w:cs="Arial"/>
                <w:sz w:val="18"/>
                <w:szCs w:val="18"/>
                <w:lang w:val="en-GB"/>
              </w:rPr>
            </w:pPr>
            <w:r w:rsidRPr="003A6F97">
              <w:rPr>
                <w:rFonts w:ascii="Arial" w:hAnsi="Arial" w:cs="Arial"/>
                <w:sz w:val="18"/>
                <w:szCs w:val="18"/>
                <w:lang w:val="en-GB" w:eastAsia="zh-CN"/>
              </w:rPr>
              <w:t>x</w:t>
            </w:r>
          </w:p>
        </w:tc>
        <w:tc>
          <w:tcPr>
            <w:tcW w:w="284" w:type="dxa"/>
            <w:shd w:val="clear" w:color="auto" w:fill="auto"/>
            <w:vAlign w:val="center"/>
          </w:tcPr>
          <w:p w14:paraId="026302F3" w14:textId="77777777" w:rsidR="00E76D0D" w:rsidRPr="003A6F97" w:rsidRDefault="00E76D0D" w:rsidP="00F5402B">
            <w:pPr>
              <w:pStyle w:val="NoSpacing"/>
              <w:rPr>
                <w:rFonts w:ascii="Arial" w:hAnsi="Arial" w:cs="Arial"/>
                <w:sz w:val="18"/>
                <w:szCs w:val="18"/>
                <w:lang w:val="en-GB"/>
              </w:rPr>
            </w:pPr>
            <w:r w:rsidRPr="003A6F97">
              <w:rPr>
                <w:rFonts w:ascii="Arial" w:hAnsi="Arial" w:cs="Arial"/>
                <w:sz w:val="18"/>
                <w:szCs w:val="18"/>
                <w:lang w:val="en-GB" w:eastAsia="zh-CN"/>
              </w:rPr>
              <w:t>x</w:t>
            </w:r>
          </w:p>
        </w:tc>
        <w:tc>
          <w:tcPr>
            <w:tcW w:w="283" w:type="dxa"/>
            <w:shd w:val="clear" w:color="auto" w:fill="auto"/>
            <w:vAlign w:val="center"/>
          </w:tcPr>
          <w:p w14:paraId="2B74E791" w14:textId="77777777" w:rsidR="00E76D0D" w:rsidRPr="003A6F97" w:rsidRDefault="00E76D0D" w:rsidP="00F5402B">
            <w:pPr>
              <w:pStyle w:val="NoSpacing"/>
              <w:rPr>
                <w:rFonts w:ascii="Arial" w:hAnsi="Arial" w:cs="Arial"/>
                <w:sz w:val="18"/>
                <w:szCs w:val="18"/>
                <w:lang w:val="en-GB"/>
              </w:rPr>
            </w:pPr>
            <w:r w:rsidRPr="003A6F97">
              <w:rPr>
                <w:rFonts w:ascii="Arial" w:hAnsi="Arial" w:cs="Arial"/>
                <w:sz w:val="18"/>
                <w:szCs w:val="18"/>
                <w:lang w:val="en-GB" w:eastAsia="zh-CN"/>
              </w:rPr>
              <w:t>x</w:t>
            </w:r>
          </w:p>
        </w:tc>
        <w:tc>
          <w:tcPr>
            <w:tcW w:w="284" w:type="dxa"/>
            <w:shd w:val="clear" w:color="auto" w:fill="auto"/>
            <w:vAlign w:val="center"/>
          </w:tcPr>
          <w:p w14:paraId="3EE45D80" w14:textId="77777777" w:rsidR="00E76D0D" w:rsidRPr="003A6F97" w:rsidRDefault="00E76D0D" w:rsidP="00F5402B">
            <w:pPr>
              <w:pStyle w:val="NoSpacing"/>
              <w:rPr>
                <w:rFonts w:ascii="Arial" w:hAnsi="Arial" w:cs="Arial"/>
                <w:sz w:val="18"/>
                <w:szCs w:val="18"/>
                <w:lang w:val="en-GB"/>
              </w:rPr>
            </w:pPr>
            <w:r w:rsidRPr="003A6F97">
              <w:rPr>
                <w:rFonts w:ascii="Arial" w:hAnsi="Arial" w:cs="Arial"/>
                <w:sz w:val="18"/>
                <w:szCs w:val="18"/>
                <w:lang w:val="en-GB" w:eastAsia="zh-CN"/>
              </w:rPr>
              <w:t>x</w:t>
            </w:r>
          </w:p>
        </w:tc>
        <w:tc>
          <w:tcPr>
            <w:tcW w:w="1134" w:type="dxa"/>
            <w:shd w:val="clear" w:color="auto" w:fill="auto"/>
            <w:vAlign w:val="center"/>
          </w:tcPr>
          <w:p w14:paraId="59E3CE57" w14:textId="77777777" w:rsidR="003A6F97" w:rsidRPr="003A6F97" w:rsidRDefault="00E76D0D" w:rsidP="00F5402B">
            <w:pPr>
              <w:pStyle w:val="NoSpacing"/>
              <w:jc w:val="center"/>
              <w:rPr>
                <w:rFonts w:ascii="Arial" w:hAnsi="Arial" w:cs="Arial"/>
                <w:sz w:val="14"/>
                <w:szCs w:val="14"/>
                <w:lang w:val="en-GB"/>
              </w:rPr>
            </w:pPr>
            <w:r w:rsidRPr="003A6F97">
              <w:rPr>
                <w:rFonts w:ascii="Arial" w:hAnsi="Arial" w:cs="Arial"/>
                <w:sz w:val="14"/>
                <w:szCs w:val="14"/>
                <w:lang w:val="en-GB"/>
              </w:rPr>
              <w:t>A33</w:t>
            </w:r>
            <w:r w:rsidR="00F5402B" w:rsidRPr="003A6F97">
              <w:rPr>
                <w:rFonts w:ascii="Arial" w:hAnsi="Arial" w:cs="Arial"/>
                <w:sz w:val="14"/>
                <w:szCs w:val="14"/>
                <w:lang w:val="en-GB"/>
              </w:rPr>
              <w:t xml:space="preserve"> </w:t>
            </w:r>
          </w:p>
          <w:p w14:paraId="136FCD74" w14:textId="77777777" w:rsidR="00E76D0D" w:rsidRPr="003A6F97" w:rsidRDefault="00F5402B" w:rsidP="00F5402B">
            <w:pPr>
              <w:pStyle w:val="NoSpacing"/>
              <w:jc w:val="center"/>
              <w:rPr>
                <w:rFonts w:ascii="Arial" w:hAnsi="Arial" w:cs="Arial"/>
                <w:sz w:val="14"/>
                <w:szCs w:val="14"/>
                <w:lang w:val="en-GB"/>
              </w:rPr>
            </w:pPr>
            <w:r w:rsidRPr="003A6F97">
              <w:rPr>
                <w:rFonts w:ascii="Arial" w:hAnsi="Arial" w:cs="Arial"/>
                <w:sz w:val="14"/>
                <w:szCs w:val="14"/>
                <w:lang w:val="en-GB"/>
              </w:rPr>
              <w:t xml:space="preserve"> </w:t>
            </w:r>
            <w:r w:rsidR="00E76D0D" w:rsidRPr="003A6F97">
              <w:rPr>
                <w:rFonts w:ascii="Arial" w:hAnsi="Arial" w:cs="Arial"/>
                <w:sz w:val="14"/>
                <w:szCs w:val="14"/>
                <w:lang w:val="en-GB"/>
              </w:rPr>
              <w:t>A34</w:t>
            </w:r>
          </w:p>
          <w:p w14:paraId="4329998E" w14:textId="77777777" w:rsidR="00E76D0D" w:rsidRPr="003A6F97" w:rsidRDefault="00E76D0D" w:rsidP="00F5402B">
            <w:pPr>
              <w:pStyle w:val="NoSpacing"/>
              <w:jc w:val="center"/>
              <w:rPr>
                <w:rFonts w:ascii="Arial" w:hAnsi="Arial" w:cs="Arial"/>
                <w:sz w:val="14"/>
                <w:szCs w:val="14"/>
                <w:lang w:val="en-GB"/>
              </w:rPr>
            </w:pPr>
            <w:r w:rsidRPr="003A6F97">
              <w:rPr>
                <w:rFonts w:ascii="Arial" w:hAnsi="Arial" w:cs="Arial"/>
                <w:sz w:val="14"/>
                <w:szCs w:val="14"/>
                <w:lang w:val="en-GB"/>
              </w:rPr>
              <w:t>A2.4</w:t>
            </w:r>
          </w:p>
          <w:p w14:paraId="2DF4C231" w14:textId="77777777" w:rsidR="00E76D0D" w:rsidRPr="003A6F97" w:rsidRDefault="00E76D0D" w:rsidP="00F5402B">
            <w:pPr>
              <w:pStyle w:val="NoSpacing"/>
              <w:jc w:val="center"/>
              <w:rPr>
                <w:rFonts w:ascii="Arial" w:hAnsi="Arial" w:cs="Arial"/>
                <w:sz w:val="14"/>
                <w:szCs w:val="14"/>
                <w:lang w:val="en-GB"/>
              </w:rPr>
            </w:pPr>
            <w:r w:rsidRPr="003A6F97">
              <w:rPr>
                <w:rFonts w:ascii="Arial" w:hAnsi="Arial" w:cs="Arial"/>
                <w:sz w:val="14"/>
                <w:szCs w:val="14"/>
                <w:lang w:val="en-GB"/>
              </w:rPr>
              <w:t>A22</w:t>
            </w:r>
          </w:p>
          <w:p w14:paraId="21CA90F8" w14:textId="77777777" w:rsidR="00E76D0D" w:rsidRPr="003A6F97" w:rsidRDefault="00E76D0D" w:rsidP="00F5402B">
            <w:pPr>
              <w:pStyle w:val="NoSpacing"/>
              <w:jc w:val="center"/>
              <w:rPr>
                <w:rFonts w:ascii="Arial" w:hAnsi="Arial" w:cs="Arial"/>
                <w:sz w:val="14"/>
                <w:szCs w:val="14"/>
                <w:lang w:val="en-GB"/>
              </w:rPr>
            </w:pPr>
            <w:r w:rsidRPr="003A6F97">
              <w:rPr>
                <w:rFonts w:ascii="Arial" w:hAnsi="Arial" w:cs="Arial"/>
                <w:sz w:val="14"/>
                <w:szCs w:val="14"/>
                <w:lang w:val="en-GB"/>
              </w:rPr>
              <w:t>A25</w:t>
            </w:r>
          </w:p>
          <w:p w14:paraId="7328324A" w14:textId="77777777" w:rsidR="00E76D0D" w:rsidRPr="003A6F97" w:rsidRDefault="00E76D0D" w:rsidP="00F5402B">
            <w:pPr>
              <w:pStyle w:val="NoSpacing"/>
              <w:jc w:val="center"/>
              <w:rPr>
                <w:rFonts w:ascii="Arial" w:hAnsi="Arial" w:cs="Arial"/>
                <w:sz w:val="14"/>
                <w:szCs w:val="14"/>
                <w:lang w:val="en-GB"/>
              </w:rPr>
            </w:pPr>
            <w:r w:rsidRPr="003A6F97">
              <w:rPr>
                <w:rFonts w:ascii="Arial" w:hAnsi="Arial" w:cs="Arial"/>
                <w:sz w:val="14"/>
                <w:szCs w:val="14"/>
                <w:lang w:val="en-GB"/>
              </w:rPr>
              <w:t>A5</w:t>
            </w:r>
          </w:p>
        </w:tc>
        <w:tc>
          <w:tcPr>
            <w:tcW w:w="1332" w:type="dxa"/>
            <w:shd w:val="clear" w:color="auto" w:fill="auto"/>
            <w:vAlign w:val="center"/>
          </w:tcPr>
          <w:p w14:paraId="681E2390" w14:textId="77777777" w:rsidR="00E76D0D" w:rsidRPr="003A6F97" w:rsidRDefault="00E76D0D" w:rsidP="00F5402B">
            <w:pPr>
              <w:pStyle w:val="NoSpacing"/>
              <w:rPr>
                <w:rFonts w:ascii="Arial" w:hAnsi="Arial" w:cs="Arial"/>
                <w:sz w:val="14"/>
                <w:szCs w:val="14"/>
                <w:lang w:val="en-GB"/>
              </w:rPr>
            </w:pPr>
            <w:r w:rsidRPr="003A6F97">
              <w:rPr>
                <w:rFonts w:ascii="Arial" w:hAnsi="Arial" w:cs="Arial"/>
                <w:sz w:val="14"/>
                <w:szCs w:val="14"/>
                <w:lang w:val="en-GB"/>
              </w:rPr>
              <w:t>260-Gtr01</w:t>
            </w:r>
          </w:p>
          <w:p w14:paraId="67472DB1" w14:textId="77777777" w:rsidR="00E76D0D" w:rsidRPr="003A6F97" w:rsidRDefault="00E76D0D" w:rsidP="00F5402B">
            <w:pPr>
              <w:pStyle w:val="NoSpacing"/>
              <w:rPr>
                <w:rFonts w:ascii="Arial" w:hAnsi="Arial" w:cs="Arial"/>
                <w:sz w:val="14"/>
                <w:szCs w:val="14"/>
                <w:lang w:val="en-GB"/>
              </w:rPr>
            </w:pPr>
            <w:r w:rsidRPr="003A6F97">
              <w:rPr>
                <w:rFonts w:ascii="Arial" w:hAnsi="Arial" w:cs="Arial"/>
                <w:sz w:val="14"/>
                <w:szCs w:val="14"/>
                <w:lang w:val="en-GB"/>
              </w:rPr>
              <w:t>260-Gtr02</w:t>
            </w:r>
          </w:p>
          <w:p w14:paraId="30B0CC19" w14:textId="77777777" w:rsidR="00E76D0D" w:rsidRPr="003A6F97" w:rsidRDefault="00E76D0D" w:rsidP="00F5402B">
            <w:pPr>
              <w:pStyle w:val="NoSpacing"/>
              <w:rPr>
                <w:rFonts w:ascii="Arial" w:hAnsi="Arial" w:cs="Arial"/>
                <w:sz w:val="14"/>
                <w:szCs w:val="14"/>
                <w:lang w:val="en-GB"/>
              </w:rPr>
            </w:pPr>
            <w:r w:rsidRPr="003A6F97">
              <w:rPr>
                <w:rFonts w:ascii="Arial" w:hAnsi="Arial" w:cs="Arial"/>
                <w:sz w:val="14"/>
                <w:szCs w:val="14"/>
                <w:lang w:val="en-GB"/>
              </w:rPr>
              <w:t>260-Gte04</w:t>
            </w:r>
          </w:p>
          <w:p w14:paraId="0992AB09" w14:textId="77777777" w:rsidR="00E76D0D" w:rsidRPr="003A6F97" w:rsidRDefault="00E76D0D" w:rsidP="00F5402B">
            <w:pPr>
              <w:pStyle w:val="NoSpacing"/>
              <w:rPr>
                <w:lang w:val="en-GB"/>
              </w:rPr>
            </w:pPr>
            <w:r w:rsidRPr="003A6F97">
              <w:rPr>
                <w:rFonts w:ascii="Arial" w:hAnsi="Arial" w:cs="Arial"/>
                <w:sz w:val="14"/>
                <w:szCs w:val="14"/>
                <w:lang w:val="en-GB"/>
              </w:rPr>
              <w:t>235-Gte01</w:t>
            </w:r>
          </w:p>
        </w:tc>
      </w:tr>
      <w:tr w:rsidR="00E76D0D" w:rsidRPr="003A6F97" w14:paraId="5F527E86" w14:textId="77777777" w:rsidTr="00B011F2">
        <w:trPr>
          <w:trHeight w:val="469"/>
        </w:trPr>
        <w:tc>
          <w:tcPr>
            <w:tcW w:w="795" w:type="dxa"/>
          </w:tcPr>
          <w:p w14:paraId="655C3C9A" w14:textId="77777777" w:rsidR="00E76D0D" w:rsidRPr="00C1598B" w:rsidRDefault="00E76D0D" w:rsidP="00B011F2">
            <w:pPr>
              <w:rPr>
                <w:rFonts w:ascii="Arial" w:hAnsi="Arial" w:cs="Arial"/>
                <w:color w:val="auto"/>
                <w:sz w:val="16"/>
                <w:szCs w:val="16"/>
              </w:rPr>
            </w:pPr>
            <w:r w:rsidRPr="00C1598B">
              <w:rPr>
                <w:rFonts w:ascii="Arial" w:hAnsi="Arial" w:cs="Arial"/>
                <w:color w:val="auto"/>
                <w:sz w:val="16"/>
                <w:szCs w:val="16"/>
              </w:rPr>
              <w:t>MSP2</w:t>
            </w:r>
          </w:p>
        </w:tc>
        <w:tc>
          <w:tcPr>
            <w:tcW w:w="1474" w:type="dxa"/>
            <w:shd w:val="clear" w:color="auto" w:fill="auto"/>
          </w:tcPr>
          <w:p w14:paraId="1E8DC972" w14:textId="77777777" w:rsidR="00E76D0D" w:rsidRPr="00C1598B" w:rsidRDefault="00E76D0D" w:rsidP="00B011F2">
            <w:pPr>
              <w:rPr>
                <w:rFonts w:ascii="Arial" w:hAnsi="Arial" w:cs="Arial"/>
                <w:color w:val="auto"/>
                <w:sz w:val="18"/>
                <w:szCs w:val="18"/>
              </w:rPr>
            </w:pPr>
            <w:r w:rsidRPr="00C1598B">
              <w:rPr>
                <w:rFonts w:ascii="Arial" w:hAnsi="Arial" w:cs="Arial"/>
                <w:color w:val="auto"/>
                <w:sz w:val="18"/>
                <w:szCs w:val="18"/>
              </w:rPr>
              <w:t>Navigation Assistance Service (NAS)</w:t>
            </w:r>
          </w:p>
        </w:tc>
        <w:tc>
          <w:tcPr>
            <w:tcW w:w="1984" w:type="dxa"/>
            <w:shd w:val="clear" w:color="auto" w:fill="auto"/>
          </w:tcPr>
          <w:p w14:paraId="4075EAAA" w14:textId="77777777" w:rsidR="00E76D0D" w:rsidRPr="003A6F97" w:rsidRDefault="00E76D0D" w:rsidP="00B011F2">
            <w:pPr>
              <w:rPr>
                <w:rFonts w:ascii="Arial" w:hAnsi="Arial" w:cs="Arial"/>
                <w:sz w:val="18"/>
                <w:szCs w:val="18"/>
              </w:rPr>
            </w:pPr>
            <w:r w:rsidRPr="003A6F97">
              <w:rPr>
                <w:rFonts w:ascii="Arial" w:hAnsi="Arial" w:cs="Arial"/>
                <w:color w:val="auto"/>
                <w:sz w:val="18"/>
                <w:szCs w:val="18"/>
              </w:rPr>
              <w:t>National Competent VTS Authority / Coastal or Port Authority</w:t>
            </w:r>
          </w:p>
        </w:tc>
        <w:tc>
          <w:tcPr>
            <w:tcW w:w="7173" w:type="dxa"/>
            <w:shd w:val="clear" w:color="auto" w:fill="auto"/>
          </w:tcPr>
          <w:p w14:paraId="06B843D8" w14:textId="77777777" w:rsidR="00E76D0D" w:rsidRPr="00B71C7D" w:rsidRDefault="00E76D0D" w:rsidP="003A6F97">
            <w:pPr>
              <w:pStyle w:val="NoSpacing"/>
              <w:rPr>
                <w:rFonts w:ascii="Arial" w:hAnsi="Arial" w:cs="Arial"/>
                <w:sz w:val="18"/>
                <w:szCs w:val="18"/>
                <w:lang w:val="en-US"/>
              </w:rPr>
            </w:pPr>
            <w:r w:rsidRPr="000B667C">
              <w:rPr>
                <w:rFonts w:ascii="Arial" w:hAnsi="Arial" w:cs="Arial"/>
                <w:sz w:val="18"/>
                <w:szCs w:val="18"/>
                <w:lang w:val="en-US"/>
              </w:rPr>
              <w:t xml:space="preserve">The NAS is defined by IMO as </w:t>
            </w:r>
            <w:r w:rsidRPr="000B667C">
              <w:rPr>
                <w:rFonts w:ascii="Arial" w:hAnsi="Arial" w:cs="Arial"/>
                <w:b/>
                <w:sz w:val="18"/>
                <w:szCs w:val="18"/>
                <w:lang w:val="en-US"/>
              </w:rPr>
              <w:t>“</w:t>
            </w:r>
            <w:r w:rsidRPr="000B667C">
              <w:rPr>
                <w:rFonts w:ascii="Arial" w:hAnsi="Arial" w:cs="Arial"/>
                <w:sz w:val="18"/>
                <w:szCs w:val="18"/>
                <w:lang w:val="en-US"/>
              </w:rPr>
              <w:t>a service to assist on-board navigational decision-making and to monitor its effects, especially in difficult navigational or meteorological circumstance or in case of defect or deficiencies</w:t>
            </w:r>
            <w:r w:rsidRPr="000B667C">
              <w:rPr>
                <w:rFonts w:ascii="Arial" w:hAnsi="Arial" w:cs="Arial"/>
                <w:b/>
                <w:sz w:val="18"/>
                <w:szCs w:val="18"/>
                <w:lang w:val="en-US"/>
              </w:rPr>
              <w:t>”</w:t>
            </w:r>
            <w:r w:rsidRPr="000B667C">
              <w:rPr>
                <w:rFonts w:ascii="Arial" w:hAnsi="Arial" w:cs="Arial"/>
                <w:sz w:val="18"/>
                <w:szCs w:val="18"/>
                <w:lang w:val="en-US"/>
              </w:rPr>
              <w:t xml:space="preserve">. </w:t>
            </w:r>
            <w:r w:rsidRPr="00B71C7D">
              <w:rPr>
                <w:rFonts w:ascii="Arial" w:hAnsi="Arial" w:cs="Arial"/>
                <w:sz w:val="18"/>
                <w:szCs w:val="18"/>
                <w:lang w:val="en-US"/>
              </w:rPr>
              <w:t xml:space="preserve">This service is normally rendered at the specific request of a vessel or when deemed necessary by the VTS. </w:t>
            </w:r>
          </w:p>
          <w:p w14:paraId="660F5EE7" w14:textId="77777777" w:rsidR="00E76D0D" w:rsidRPr="000B667C" w:rsidRDefault="00E76D0D" w:rsidP="003A6F97">
            <w:pPr>
              <w:pStyle w:val="NoSpacing"/>
              <w:rPr>
                <w:rFonts w:ascii="Arial" w:hAnsi="Arial" w:cs="Arial"/>
                <w:sz w:val="18"/>
                <w:szCs w:val="18"/>
                <w:lang w:val="en-US"/>
              </w:rPr>
            </w:pPr>
            <w:r w:rsidRPr="000B667C">
              <w:rPr>
                <w:rFonts w:ascii="Arial" w:hAnsi="Arial" w:cs="Arial"/>
                <w:sz w:val="18"/>
                <w:szCs w:val="18"/>
                <w:lang w:val="en-US"/>
              </w:rPr>
              <w:t>NAS may be provided on request by a vessel in circumstances such as equipment failure or navigational unfamiliarity.</w:t>
            </w:r>
          </w:p>
          <w:p w14:paraId="76B8AEEA" w14:textId="77777777" w:rsidR="00E76D0D" w:rsidRPr="000B667C" w:rsidRDefault="00E76D0D" w:rsidP="003A6F97">
            <w:pPr>
              <w:pStyle w:val="NoSpacing"/>
              <w:rPr>
                <w:rFonts w:ascii="Arial" w:hAnsi="Arial" w:cs="Arial"/>
                <w:sz w:val="18"/>
                <w:szCs w:val="18"/>
                <w:lang w:val="en-US"/>
              </w:rPr>
            </w:pPr>
            <w:r w:rsidRPr="000B667C">
              <w:rPr>
                <w:rFonts w:ascii="Arial" w:hAnsi="Arial" w:cs="Arial"/>
                <w:sz w:val="18"/>
                <w:szCs w:val="18"/>
                <w:lang w:val="en-US"/>
              </w:rPr>
              <w:t>Specific examples of developing situations where NAS may be provided by the VTS include:</w:t>
            </w:r>
          </w:p>
          <w:p w14:paraId="261B2F89" w14:textId="77777777" w:rsidR="00E76D0D" w:rsidRPr="000B667C" w:rsidRDefault="00E76D0D" w:rsidP="003A6F97">
            <w:pPr>
              <w:pStyle w:val="NoSpacing"/>
              <w:rPr>
                <w:lang w:val="en-US"/>
              </w:rPr>
            </w:pPr>
            <w:r w:rsidRPr="000B667C">
              <w:rPr>
                <w:rFonts w:ascii="Arial" w:hAnsi="Arial" w:cs="Arial"/>
                <w:sz w:val="18"/>
                <w:szCs w:val="18"/>
                <w:lang w:val="en-US"/>
              </w:rPr>
              <w:t>Risk of grounding; Vessel deviating from the recommended track or sailing plan; Vessel unsure of its position or unable to determine its position; Vessel unsure of the route to its destination; Assistance to a vessel to an anchoring position; Vessel navigational or maneuvering equipment casualty; Inclement conditions (e.g. low visibility, high winds); Potential collision between vessels; Potential collision with a fixed object or hazard; Assistance to a vessel to support the unexpected incapacity of a key member of the bridge team, on the request of the master.</w:t>
            </w:r>
          </w:p>
        </w:tc>
        <w:tc>
          <w:tcPr>
            <w:tcW w:w="284" w:type="dxa"/>
            <w:shd w:val="clear" w:color="auto" w:fill="auto"/>
            <w:vAlign w:val="center"/>
          </w:tcPr>
          <w:p w14:paraId="7BFB5D3A" w14:textId="77777777" w:rsidR="00E76D0D" w:rsidRPr="003A6F97" w:rsidRDefault="00E76D0D" w:rsidP="00B011F2">
            <w:pPr>
              <w:jc w:val="center"/>
              <w:rPr>
                <w:rFonts w:ascii="Arial" w:hAnsi="Arial" w:cs="Arial"/>
                <w:sz w:val="18"/>
                <w:szCs w:val="18"/>
              </w:rPr>
            </w:pPr>
            <w:r w:rsidRPr="003A6F97">
              <w:rPr>
                <w:rFonts w:ascii="Arial" w:hAnsi="Arial" w:cs="Arial"/>
                <w:color w:val="000000"/>
                <w:sz w:val="18"/>
                <w:szCs w:val="18"/>
                <w:lang w:eastAsia="zh-CN"/>
              </w:rPr>
              <w:t>x</w:t>
            </w:r>
          </w:p>
        </w:tc>
        <w:tc>
          <w:tcPr>
            <w:tcW w:w="283" w:type="dxa"/>
            <w:shd w:val="clear" w:color="auto" w:fill="auto"/>
            <w:vAlign w:val="center"/>
          </w:tcPr>
          <w:p w14:paraId="75347EB1" w14:textId="77777777" w:rsidR="00E76D0D" w:rsidRPr="003A6F97" w:rsidRDefault="00E76D0D" w:rsidP="00B011F2">
            <w:pPr>
              <w:jc w:val="center"/>
              <w:rPr>
                <w:rFonts w:ascii="Arial" w:hAnsi="Arial" w:cs="Arial"/>
                <w:sz w:val="18"/>
                <w:szCs w:val="18"/>
              </w:rPr>
            </w:pPr>
            <w:r w:rsidRPr="003A6F97">
              <w:rPr>
                <w:rFonts w:ascii="Arial" w:hAnsi="Arial" w:cs="Arial"/>
                <w:color w:val="000000"/>
                <w:sz w:val="18"/>
                <w:szCs w:val="18"/>
                <w:lang w:eastAsia="zh-CN"/>
              </w:rPr>
              <w:t>x</w:t>
            </w:r>
          </w:p>
        </w:tc>
        <w:tc>
          <w:tcPr>
            <w:tcW w:w="284" w:type="dxa"/>
            <w:shd w:val="clear" w:color="auto" w:fill="auto"/>
            <w:vAlign w:val="center"/>
          </w:tcPr>
          <w:p w14:paraId="79ED399E" w14:textId="77777777" w:rsidR="00E76D0D" w:rsidRPr="003A6F97" w:rsidRDefault="00E76D0D" w:rsidP="00B011F2">
            <w:pPr>
              <w:jc w:val="center"/>
              <w:rPr>
                <w:rFonts w:ascii="Arial" w:hAnsi="Arial" w:cs="Arial"/>
                <w:sz w:val="18"/>
                <w:szCs w:val="18"/>
              </w:rPr>
            </w:pPr>
          </w:p>
        </w:tc>
        <w:tc>
          <w:tcPr>
            <w:tcW w:w="283" w:type="dxa"/>
            <w:shd w:val="clear" w:color="auto" w:fill="auto"/>
            <w:vAlign w:val="center"/>
          </w:tcPr>
          <w:p w14:paraId="1CC86334" w14:textId="77777777" w:rsidR="00E76D0D" w:rsidRPr="003A6F97" w:rsidRDefault="00E76D0D" w:rsidP="00B011F2">
            <w:pPr>
              <w:jc w:val="center"/>
              <w:rPr>
                <w:rFonts w:ascii="Arial" w:hAnsi="Arial" w:cs="Arial"/>
                <w:sz w:val="18"/>
                <w:szCs w:val="18"/>
              </w:rPr>
            </w:pPr>
            <w:r w:rsidRPr="003A6F97">
              <w:rPr>
                <w:rFonts w:ascii="Arial" w:hAnsi="Arial" w:cs="Arial"/>
                <w:color w:val="000000"/>
                <w:sz w:val="18"/>
                <w:szCs w:val="18"/>
                <w:lang w:eastAsia="zh-CN"/>
              </w:rPr>
              <w:t>x</w:t>
            </w:r>
          </w:p>
        </w:tc>
        <w:tc>
          <w:tcPr>
            <w:tcW w:w="284" w:type="dxa"/>
            <w:shd w:val="clear" w:color="auto" w:fill="auto"/>
            <w:vAlign w:val="center"/>
          </w:tcPr>
          <w:p w14:paraId="4E927EA8" w14:textId="77777777" w:rsidR="00E76D0D" w:rsidRPr="003A6F97" w:rsidRDefault="00E76D0D" w:rsidP="00B011F2">
            <w:pPr>
              <w:jc w:val="center"/>
              <w:rPr>
                <w:rFonts w:ascii="Arial" w:hAnsi="Arial" w:cs="Arial"/>
                <w:sz w:val="18"/>
                <w:szCs w:val="18"/>
              </w:rPr>
            </w:pPr>
            <w:r w:rsidRPr="003A6F97">
              <w:rPr>
                <w:rFonts w:ascii="Arial" w:hAnsi="Arial" w:cs="Arial"/>
                <w:color w:val="000000"/>
                <w:sz w:val="18"/>
                <w:szCs w:val="18"/>
                <w:lang w:eastAsia="zh-CN"/>
              </w:rPr>
              <w:t>x</w:t>
            </w:r>
          </w:p>
        </w:tc>
        <w:tc>
          <w:tcPr>
            <w:tcW w:w="1134" w:type="dxa"/>
            <w:shd w:val="clear" w:color="auto" w:fill="auto"/>
            <w:vAlign w:val="center"/>
          </w:tcPr>
          <w:p w14:paraId="6511D8C8" w14:textId="77777777" w:rsidR="00E76D0D" w:rsidRPr="003A6F97" w:rsidRDefault="00E76D0D" w:rsidP="00B011F2">
            <w:pPr>
              <w:jc w:val="center"/>
              <w:rPr>
                <w:rFonts w:ascii="Arial" w:hAnsi="Arial" w:cs="Arial"/>
                <w:color w:val="auto"/>
                <w:sz w:val="14"/>
                <w:szCs w:val="14"/>
              </w:rPr>
            </w:pPr>
            <w:r w:rsidRPr="003A6F97">
              <w:rPr>
                <w:rFonts w:ascii="Arial" w:hAnsi="Arial" w:cs="Arial"/>
                <w:color w:val="auto"/>
                <w:sz w:val="14"/>
                <w:szCs w:val="14"/>
              </w:rPr>
              <w:t>A36</w:t>
            </w:r>
          </w:p>
          <w:p w14:paraId="78B6641E" w14:textId="77777777" w:rsidR="00E76D0D" w:rsidRPr="003A6F97" w:rsidRDefault="00E76D0D" w:rsidP="00B011F2">
            <w:pPr>
              <w:jc w:val="center"/>
              <w:rPr>
                <w:rFonts w:ascii="Arial" w:hAnsi="Arial" w:cs="Arial"/>
                <w:color w:val="auto"/>
                <w:sz w:val="14"/>
                <w:szCs w:val="14"/>
              </w:rPr>
            </w:pPr>
            <w:r w:rsidRPr="003A6F97">
              <w:rPr>
                <w:rFonts w:ascii="Arial" w:hAnsi="Arial" w:cs="Arial"/>
                <w:color w:val="auto"/>
                <w:sz w:val="14"/>
                <w:szCs w:val="14"/>
              </w:rPr>
              <w:t>A6.1</w:t>
            </w:r>
          </w:p>
          <w:p w14:paraId="082BCF95" w14:textId="77777777" w:rsidR="00E76D0D" w:rsidRPr="003A6F97" w:rsidRDefault="00E76D0D" w:rsidP="00B011F2">
            <w:pPr>
              <w:jc w:val="center"/>
              <w:rPr>
                <w:rFonts w:ascii="Arial" w:hAnsi="Arial" w:cs="Arial"/>
                <w:color w:val="auto"/>
                <w:sz w:val="14"/>
                <w:szCs w:val="14"/>
              </w:rPr>
            </w:pPr>
            <w:r w:rsidRPr="003A6F97">
              <w:rPr>
                <w:rFonts w:ascii="Arial" w:hAnsi="Arial" w:cs="Arial"/>
                <w:color w:val="auto"/>
                <w:sz w:val="14"/>
                <w:szCs w:val="14"/>
              </w:rPr>
              <w:t>A10</w:t>
            </w:r>
          </w:p>
          <w:p w14:paraId="13C74433" w14:textId="77777777" w:rsidR="00E76D0D" w:rsidRPr="003A6F97" w:rsidRDefault="00E76D0D" w:rsidP="00B011F2">
            <w:pPr>
              <w:jc w:val="center"/>
              <w:rPr>
                <w:rFonts w:ascii="Arial" w:hAnsi="Arial" w:cs="Arial"/>
                <w:color w:val="auto"/>
                <w:sz w:val="14"/>
                <w:szCs w:val="14"/>
              </w:rPr>
            </w:pPr>
            <w:r w:rsidRPr="003A6F97">
              <w:rPr>
                <w:rFonts w:ascii="Arial" w:hAnsi="Arial" w:cs="Arial"/>
                <w:color w:val="auto"/>
                <w:sz w:val="14"/>
                <w:szCs w:val="14"/>
              </w:rPr>
              <w:t>A7</w:t>
            </w:r>
          </w:p>
        </w:tc>
        <w:tc>
          <w:tcPr>
            <w:tcW w:w="1332" w:type="dxa"/>
            <w:shd w:val="clear" w:color="auto" w:fill="auto"/>
            <w:vAlign w:val="center"/>
          </w:tcPr>
          <w:p w14:paraId="5E900D6D" w14:textId="77777777" w:rsidR="00E76D0D" w:rsidRPr="003A6F97" w:rsidRDefault="00E76D0D" w:rsidP="00B011F2">
            <w:pPr>
              <w:rPr>
                <w:rFonts w:ascii="Arial" w:hAnsi="Arial" w:cs="Arial"/>
                <w:color w:val="auto"/>
                <w:sz w:val="14"/>
                <w:szCs w:val="14"/>
              </w:rPr>
            </w:pPr>
            <w:r w:rsidRPr="003A6F97">
              <w:rPr>
                <w:rFonts w:ascii="Arial" w:hAnsi="Arial" w:cs="Arial"/>
                <w:color w:val="auto"/>
                <w:sz w:val="14"/>
                <w:szCs w:val="14"/>
              </w:rPr>
              <w:t>132-Gte01</w:t>
            </w:r>
          </w:p>
          <w:p w14:paraId="575FF194" w14:textId="77777777" w:rsidR="00E76D0D" w:rsidRPr="003A6F97" w:rsidRDefault="00E76D0D" w:rsidP="00B011F2">
            <w:pPr>
              <w:rPr>
                <w:rFonts w:ascii="Arial" w:hAnsi="Arial" w:cs="Arial"/>
                <w:color w:val="auto"/>
                <w:sz w:val="14"/>
                <w:szCs w:val="14"/>
              </w:rPr>
            </w:pPr>
            <w:r w:rsidRPr="003A6F97">
              <w:rPr>
                <w:rFonts w:ascii="Arial" w:hAnsi="Arial" w:cs="Arial"/>
                <w:color w:val="auto"/>
                <w:sz w:val="14"/>
                <w:szCs w:val="14"/>
              </w:rPr>
              <w:t>132-Gre01</w:t>
            </w:r>
          </w:p>
          <w:p w14:paraId="16C39296" w14:textId="77777777" w:rsidR="00E76D0D" w:rsidRPr="003A6F97" w:rsidRDefault="00E76D0D" w:rsidP="00B011F2">
            <w:pPr>
              <w:rPr>
                <w:rFonts w:ascii="Arial" w:hAnsi="Arial" w:cs="Arial"/>
                <w:color w:val="auto"/>
                <w:sz w:val="14"/>
                <w:szCs w:val="14"/>
              </w:rPr>
            </w:pPr>
            <w:r w:rsidRPr="003A6F97">
              <w:rPr>
                <w:rFonts w:ascii="Arial" w:hAnsi="Arial" w:cs="Arial"/>
                <w:color w:val="auto"/>
                <w:sz w:val="14"/>
                <w:szCs w:val="14"/>
              </w:rPr>
              <w:t>260-Gte03</w:t>
            </w:r>
          </w:p>
          <w:p w14:paraId="67DB3378" w14:textId="77777777" w:rsidR="00E76D0D" w:rsidRPr="003A6F97" w:rsidRDefault="00E76D0D" w:rsidP="00B011F2">
            <w:pPr>
              <w:rPr>
                <w:rFonts w:ascii="Arial" w:hAnsi="Arial" w:cs="Arial"/>
                <w:color w:val="auto"/>
                <w:sz w:val="14"/>
                <w:szCs w:val="14"/>
              </w:rPr>
            </w:pPr>
            <w:r w:rsidRPr="003A6F97">
              <w:rPr>
                <w:rFonts w:ascii="Arial" w:hAnsi="Arial" w:cs="Arial"/>
                <w:color w:val="auto"/>
                <w:sz w:val="14"/>
                <w:szCs w:val="14"/>
              </w:rPr>
              <w:t>260-Gte04</w:t>
            </w:r>
          </w:p>
        </w:tc>
      </w:tr>
    </w:tbl>
    <w:p w14:paraId="7ACCC526" w14:textId="77777777" w:rsidR="003A6F97" w:rsidRDefault="003A6F97" w:rsidP="003A6F97">
      <w:pPr>
        <w:pStyle w:val="NoSpacing"/>
        <w:rPr>
          <w:rFonts w:ascii="Arial" w:hAnsi="Arial" w:cs="Arial"/>
          <w:sz w:val="18"/>
          <w:szCs w:val="18"/>
          <w:lang w:val="en-US"/>
        </w:rPr>
      </w:pPr>
      <w:r>
        <w:rPr>
          <w:rFonts w:ascii="Arial" w:hAnsi="Arial" w:cs="Arial"/>
          <w:sz w:val="18"/>
          <w:szCs w:val="18"/>
          <w:lang w:val="en-US"/>
        </w:rPr>
        <w:t>..</w:t>
      </w:r>
    </w:p>
    <w:p w14:paraId="1CB44748" w14:textId="77777777" w:rsidR="003A6F97" w:rsidRDefault="003A6F97" w:rsidP="003A6F97">
      <w:pPr>
        <w:pStyle w:val="NoSpacing"/>
        <w:rPr>
          <w:rFonts w:ascii="Arial" w:hAnsi="Arial" w:cs="Arial"/>
          <w:sz w:val="18"/>
          <w:szCs w:val="18"/>
          <w:lang w:val="en-US"/>
        </w:rPr>
      </w:pPr>
    </w:p>
    <w:p w14:paraId="4B1F4E07" w14:textId="77777777" w:rsidR="003A6F97" w:rsidRDefault="003A6F97" w:rsidP="003A6F97">
      <w:pPr>
        <w:pStyle w:val="NoSpacing"/>
        <w:rPr>
          <w:rFonts w:ascii="Arial" w:hAnsi="Arial" w:cs="Arial"/>
          <w:sz w:val="18"/>
          <w:szCs w:val="18"/>
          <w:lang w:val="en-US"/>
        </w:rPr>
      </w:pPr>
    </w:p>
    <w:tbl>
      <w:tblPr>
        <w:tblStyle w:val="TableGrid"/>
        <w:tblW w:w="15310" w:type="dxa"/>
        <w:tblInd w:w="-596" w:type="dxa"/>
        <w:tblLayout w:type="fixed"/>
        <w:tblCellMar>
          <w:top w:w="85" w:type="dxa"/>
          <w:left w:w="113" w:type="dxa"/>
          <w:bottom w:w="85" w:type="dxa"/>
          <w:right w:w="113" w:type="dxa"/>
        </w:tblCellMar>
        <w:tblLook w:val="04A0" w:firstRow="1" w:lastRow="0" w:firstColumn="1" w:lastColumn="0" w:noHBand="0" w:noVBand="1"/>
      </w:tblPr>
      <w:tblGrid>
        <w:gridCol w:w="795"/>
        <w:gridCol w:w="1474"/>
        <w:gridCol w:w="1984"/>
        <w:gridCol w:w="7173"/>
        <w:gridCol w:w="284"/>
        <w:gridCol w:w="283"/>
        <w:gridCol w:w="284"/>
        <w:gridCol w:w="283"/>
        <w:gridCol w:w="284"/>
        <w:gridCol w:w="1134"/>
        <w:gridCol w:w="1332"/>
      </w:tblGrid>
      <w:tr w:rsidR="00B71C7D" w:rsidRPr="004E1514" w14:paraId="36651E6A" w14:textId="77777777" w:rsidTr="00B011F2">
        <w:tc>
          <w:tcPr>
            <w:tcW w:w="795" w:type="dxa"/>
            <w:vMerge w:val="restart"/>
            <w:shd w:val="clear" w:color="auto" w:fill="00B0F0"/>
            <w:vAlign w:val="center"/>
          </w:tcPr>
          <w:p w14:paraId="0B013737" w14:textId="77777777" w:rsidR="00B71C7D" w:rsidRPr="003A6F97" w:rsidRDefault="00B71C7D"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lastRenderedPageBreak/>
              <w:t>No.</w:t>
            </w:r>
          </w:p>
        </w:tc>
        <w:tc>
          <w:tcPr>
            <w:tcW w:w="1474" w:type="dxa"/>
            <w:vMerge w:val="restart"/>
            <w:shd w:val="clear" w:color="auto" w:fill="00B0F0"/>
            <w:vAlign w:val="center"/>
          </w:tcPr>
          <w:p w14:paraId="48AFF632" w14:textId="77777777" w:rsidR="00B71C7D" w:rsidRPr="003A6F97" w:rsidRDefault="00B71C7D"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Identified Services</w:t>
            </w:r>
          </w:p>
        </w:tc>
        <w:tc>
          <w:tcPr>
            <w:tcW w:w="1984" w:type="dxa"/>
            <w:vMerge w:val="restart"/>
            <w:shd w:val="clear" w:color="auto" w:fill="00B0F0"/>
            <w:vAlign w:val="center"/>
          </w:tcPr>
          <w:p w14:paraId="2184C55E" w14:textId="77777777" w:rsidR="00B71C7D" w:rsidRPr="003A6F97" w:rsidRDefault="00B71C7D"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Identified Responsible Service Provider</w:t>
            </w:r>
          </w:p>
        </w:tc>
        <w:tc>
          <w:tcPr>
            <w:tcW w:w="7173" w:type="dxa"/>
            <w:vMerge w:val="restart"/>
            <w:shd w:val="clear" w:color="auto" w:fill="00B0F0"/>
            <w:vAlign w:val="center"/>
          </w:tcPr>
          <w:p w14:paraId="7D945B85" w14:textId="77777777" w:rsidR="00B71C7D" w:rsidRPr="003A6F97" w:rsidRDefault="00B71C7D"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Short Description</w:t>
            </w:r>
          </w:p>
        </w:tc>
        <w:tc>
          <w:tcPr>
            <w:tcW w:w="1418" w:type="dxa"/>
            <w:gridSpan w:val="5"/>
            <w:shd w:val="clear" w:color="auto" w:fill="00B0F0"/>
            <w:vAlign w:val="center"/>
          </w:tcPr>
          <w:p w14:paraId="3F87FC3F" w14:textId="77777777" w:rsidR="00B71C7D" w:rsidRPr="003A6F97" w:rsidRDefault="00B71C7D"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Geographical Areas</w:t>
            </w:r>
          </w:p>
          <w:p w14:paraId="5EE4CB56" w14:textId="77777777" w:rsidR="00B71C7D" w:rsidRPr="003A6F97" w:rsidRDefault="00B71C7D" w:rsidP="00B011F2">
            <w:pPr>
              <w:pStyle w:val="NoSpacing"/>
              <w:rPr>
                <w:rFonts w:ascii="Arial" w:hAnsi="Arial" w:cs="Arial"/>
                <w:color w:val="FFFFFF" w:themeColor="background1"/>
                <w:sz w:val="20"/>
                <w:szCs w:val="20"/>
                <w:lang w:val="en-GB"/>
              </w:rPr>
            </w:pPr>
            <w:r w:rsidRPr="003A6F97">
              <w:rPr>
                <w:rFonts w:ascii="Arial" w:hAnsi="Arial" w:cs="Arial"/>
                <w:color w:val="FFFFFF" w:themeColor="background1"/>
                <w:sz w:val="10"/>
                <w:szCs w:val="10"/>
                <w:lang w:val="en-GB"/>
              </w:rPr>
              <w:t xml:space="preserve">NAV 58/6, paragraph 23 </w:t>
            </w:r>
          </w:p>
        </w:tc>
        <w:tc>
          <w:tcPr>
            <w:tcW w:w="1134" w:type="dxa"/>
            <w:shd w:val="clear" w:color="auto" w:fill="00B0F0"/>
            <w:vAlign w:val="center"/>
          </w:tcPr>
          <w:p w14:paraId="0A5982E7" w14:textId="77777777" w:rsidR="00B71C7D" w:rsidRPr="003A6F97" w:rsidRDefault="00B71C7D" w:rsidP="00B011F2">
            <w:pPr>
              <w:pStyle w:val="NoSpacing"/>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Solution References</w:t>
            </w:r>
          </w:p>
        </w:tc>
        <w:tc>
          <w:tcPr>
            <w:tcW w:w="1332" w:type="dxa"/>
            <w:shd w:val="clear" w:color="auto" w:fill="00B0F0"/>
            <w:vAlign w:val="center"/>
          </w:tcPr>
          <w:p w14:paraId="26FF9789" w14:textId="77777777" w:rsidR="00B71C7D" w:rsidRPr="003A6F97" w:rsidRDefault="00B71C7D" w:rsidP="00B011F2">
            <w:pPr>
              <w:pStyle w:val="NoSpacing"/>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Gap Origin</w:t>
            </w:r>
          </w:p>
        </w:tc>
      </w:tr>
      <w:tr w:rsidR="00B71C7D" w:rsidRPr="005A3CD8" w14:paraId="593AC39F" w14:textId="77777777" w:rsidTr="00B011F2">
        <w:trPr>
          <w:trHeight w:val="419"/>
        </w:trPr>
        <w:tc>
          <w:tcPr>
            <w:tcW w:w="795" w:type="dxa"/>
            <w:vMerge/>
            <w:shd w:val="clear" w:color="auto" w:fill="00B0F0"/>
          </w:tcPr>
          <w:p w14:paraId="604C9276" w14:textId="77777777" w:rsidR="00B71C7D" w:rsidRPr="00AE31FD" w:rsidRDefault="00B71C7D" w:rsidP="00B011F2">
            <w:pPr>
              <w:rPr>
                <w:rFonts w:asciiTheme="minorHAnsi" w:hAnsiTheme="minorHAnsi" w:cstheme="minorHAnsi"/>
                <w:sz w:val="18"/>
                <w:szCs w:val="18"/>
              </w:rPr>
            </w:pPr>
          </w:p>
        </w:tc>
        <w:tc>
          <w:tcPr>
            <w:tcW w:w="1474" w:type="dxa"/>
            <w:vMerge/>
            <w:shd w:val="clear" w:color="auto" w:fill="00B0F0"/>
          </w:tcPr>
          <w:p w14:paraId="749B9D6B" w14:textId="77777777" w:rsidR="00B71C7D" w:rsidRPr="00AE31FD" w:rsidRDefault="00B71C7D" w:rsidP="00B011F2">
            <w:pPr>
              <w:rPr>
                <w:rFonts w:asciiTheme="minorHAnsi" w:hAnsiTheme="minorHAnsi" w:cstheme="minorHAnsi"/>
                <w:sz w:val="18"/>
                <w:szCs w:val="18"/>
              </w:rPr>
            </w:pPr>
          </w:p>
        </w:tc>
        <w:tc>
          <w:tcPr>
            <w:tcW w:w="1984" w:type="dxa"/>
            <w:vMerge/>
            <w:shd w:val="clear" w:color="auto" w:fill="00B0F0"/>
          </w:tcPr>
          <w:p w14:paraId="10F308EF" w14:textId="77777777" w:rsidR="00B71C7D" w:rsidRPr="00AE31FD" w:rsidRDefault="00B71C7D" w:rsidP="00B011F2">
            <w:pPr>
              <w:rPr>
                <w:rFonts w:asciiTheme="minorHAnsi" w:hAnsiTheme="minorHAnsi" w:cstheme="minorHAnsi"/>
                <w:sz w:val="18"/>
                <w:szCs w:val="18"/>
              </w:rPr>
            </w:pPr>
          </w:p>
        </w:tc>
        <w:tc>
          <w:tcPr>
            <w:tcW w:w="7173" w:type="dxa"/>
            <w:vMerge/>
            <w:shd w:val="clear" w:color="auto" w:fill="00B0F0"/>
          </w:tcPr>
          <w:p w14:paraId="56AA846D" w14:textId="77777777" w:rsidR="00B71C7D" w:rsidRPr="00AE31FD" w:rsidRDefault="00B71C7D" w:rsidP="00B011F2">
            <w:pPr>
              <w:rPr>
                <w:rFonts w:asciiTheme="minorHAnsi" w:hAnsiTheme="minorHAnsi" w:cstheme="minorHAnsi"/>
                <w:sz w:val="18"/>
                <w:szCs w:val="18"/>
              </w:rPr>
            </w:pPr>
          </w:p>
        </w:tc>
        <w:tc>
          <w:tcPr>
            <w:tcW w:w="284" w:type="dxa"/>
            <w:shd w:val="clear" w:color="auto" w:fill="00B0F0"/>
            <w:vAlign w:val="center"/>
          </w:tcPr>
          <w:p w14:paraId="66A72E00" w14:textId="77777777" w:rsidR="00B71C7D" w:rsidRPr="003A6F97" w:rsidRDefault="00B71C7D"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1</w:t>
            </w:r>
          </w:p>
        </w:tc>
        <w:tc>
          <w:tcPr>
            <w:tcW w:w="283" w:type="dxa"/>
            <w:shd w:val="clear" w:color="auto" w:fill="00B0F0"/>
            <w:vAlign w:val="center"/>
          </w:tcPr>
          <w:p w14:paraId="369C9F20" w14:textId="77777777" w:rsidR="00B71C7D" w:rsidRPr="003A6F97" w:rsidRDefault="00B71C7D"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2</w:t>
            </w:r>
          </w:p>
        </w:tc>
        <w:tc>
          <w:tcPr>
            <w:tcW w:w="284" w:type="dxa"/>
            <w:shd w:val="clear" w:color="auto" w:fill="00B0F0"/>
            <w:vAlign w:val="center"/>
          </w:tcPr>
          <w:p w14:paraId="31916265" w14:textId="77777777" w:rsidR="00B71C7D" w:rsidRPr="003A6F97" w:rsidRDefault="00B71C7D"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3</w:t>
            </w:r>
          </w:p>
        </w:tc>
        <w:tc>
          <w:tcPr>
            <w:tcW w:w="283" w:type="dxa"/>
            <w:shd w:val="clear" w:color="auto" w:fill="00B0F0"/>
            <w:vAlign w:val="center"/>
          </w:tcPr>
          <w:p w14:paraId="31789961" w14:textId="77777777" w:rsidR="00B71C7D" w:rsidRPr="003A6F97" w:rsidRDefault="00B71C7D"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4</w:t>
            </w:r>
          </w:p>
        </w:tc>
        <w:tc>
          <w:tcPr>
            <w:tcW w:w="284" w:type="dxa"/>
            <w:shd w:val="clear" w:color="auto" w:fill="00B0F0"/>
            <w:vAlign w:val="center"/>
          </w:tcPr>
          <w:p w14:paraId="7AA0EC29" w14:textId="77777777" w:rsidR="00B71C7D" w:rsidRPr="003A6F97" w:rsidRDefault="00B71C7D"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5</w:t>
            </w:r>
          </w:p>
        </w:tc>
        <w:tc>
          <w:tcPr>
            <w:tcW w:w="1134" w:type="dxa"/>
            <w:shd w:val="clear" w:color="auto" w:fill="00B0F0"/>
            <w:vAlign w:val="center"/>
          </w:tcPr>
          <w:p w14:paraId="0A90DD81" w14:textId="77777777" w:rsidR="00B71C7D" w:rsidRPr="003A6F97" w:rsidRDefault="00B71C7D" w:rsidP="00B011F2">
            <w:pPr>
              <w:pStyle w:val="NoSpacing"/>
              <w:jc w:val="center"/>
              <w:rPr>
                <w:sz w:val="18"/>
                <w:szCs w:val="18"/>
                <w:lang w:val="en-GB"/>
              </w:rPr>
            </w:pPr>
            <w:r w:rsidRPr="003A6F97">
              <w:rPr>
                <w:rFonts w:asciiTheme="minorHAnsi" w:hAnsiTheme="minorHAnsi" w:cstheme="minorHAnsi"/>
                <w:b/>
                <w:color w:val="FFFFFF" w:themeColor="background1"/>
                <w:sz w:val="18"/>
                <w:szCs w:val="18"/>
                <w:lang w:val="en-GB"/>
              </w:rPr>
              <w:t>Functions</w:t>
            </w:r>
            <w:r w:rsidRPr="003A6F97">
              <w:rPr>
                <w:rFonts w:asciiTheme="minorHAnsi" w:hAnsiTheme="minorHAnsi" w:cstheme="minorHAnsi"/>
                <w:sz w:val="18"/>
                <w:szCs w:val="18"/>
                <w:lang w:val="en-GB"/>
              </w:rPr>
              <w:t xml:space="preserve"> </w:t>
            </w:r>
            <w:r w:rsidRPr="003A6F97">
              <w:rPr>
                <w:rFonts w:ascii="Arial" w:hAnsi="Arial" w:cs="Arial"/>
                <w:color w:val="FFFFFF" w:themeColor="background1"/>
                <w:sz w:val="10"/>
                <w:szCs w:val="10"/>
                <w:lang w:val="en-GB"/>
              </w:rPr>
              <w:t>NAV  56/WP.5/ Rev.1 - Annex 1</w:t>
            </w:r>
          </w:p>
        </w:tc>
        <w:tc>
          <w:tcPr>
            <w:tcW w:w="1332" w:type="dxa"/>
            <w:shd w:val="clear" w:color="auto" w:fill="00B0F0"/>
            <w:vAlign w:val="center"/>
          </w:tcPr>
          <w:p w14:paraId="728E5409" w14:textId="77777777" w:rsidR="00B71C7D" w:rsidRPr="003A6F97" w:rsidRDefault="00B71C7D" w:rsidP="00B011F2">
            <w:pPr>
              <w:pStyle w:val="NoSpacing"/>
              <w:jc w:val="center"/>
              <w:rPr>
                <w:sz w:val="18"/>
                <w:szCs w:val="18"/>
                <w:lang w:val="en-GB"/>
              </w:rPr>
            </w:pPr>
            <w:r w:rsidRPr="003A6F97">
              <w:rPr>
                <w:rFonts w:asciiTheme="minorHAnsi" w:hAnsiTheme="minorHAnsi" w:cstheme="minorHAnsi"/>
                <w:b/>
                <w:color w:val="FFFFFF" w:themeColor="background1"/>
                <w:sz w:val="18"/>
                <w:szCs w:val="18"/>
                <w:lang w:val="en-GB"/>
              </w:rPr>
              <w:t xml:space="preserve">Identifier     </w:t>
            </w:r>
            <w:r w:rsidRPr="003A6F97">
              <w:rPr>
                <w:rFonts w:asciiTheme="minorHAnsi" w:hAnsiTheme="minorHAnsi" w:cstheme="minorHAnsi"/>
                <w:sz w:val="18"/>
                <w:szCs w:val="18"/>
                <w:lang w:val="en-GB"/>
              </w:rPr>
              <w:t xml:space="preserve"> </w:t>
            </w:r>
            <w:r w:rsidRPr="003A6F97">
              <w:rPr>
                <w:rFonts w:ascii="Arial" w:hAnsi="Arial" w:cs="Arial"/>
                <w:color w:val="FFFFFF" w:themeColor="background1"/>
                <w:sz w:val="10"/>
                <w:szCs w:val="10"/>
                <w:lang w:val="en-GB"/>
              </w:rPr>
              <w:t>NAV 58/WP.6 Annex 1 and paragraph 3.9</w:t>
            </w:r>
          </w:p>
        </w:tc>
      </w:tr>
      <w:tr w:rsidR="00B71C7D" w:rsidRPr="00C1598B" w14:paraId="7B1FE1F1" w14:textId="77777777" w:rsidTr="00B011F2">
        <w:tc>
          <w:tcPr>
            <w:tcW w:w="795" w:type="dxa"/>
          </w:tcPr>
          <w:p w14:paraId="3E6F8966" w14:textId="77777777" w:rsidR="00B71C7D" w:rsidRPr="00C1598B" w:rsidRDefault="00B71C7D" w:rsidP="00B011F2">
            <w:pPr>
              <w:rPr>
                <w:rFonts w:ascii="Arial" w:hAnsi="Arial" w:cs="Arial"/>
                <w:color w:val="auto"/>
                <w:sz w:val="16"/>
                <w:szCs w:val="16"/>
              </w:rPr>
            </w:pPr>
            <w:r w:rsidRPr="00C1598B">
              <w:rPr>
                <w:rFonts w:ascii="Arial" w:hAnsi="Arial" w:cs="Arial"/>
                <w:color w:val="auto"/>
                <w:sz w:val="16"/>
                <w:szCs w:val="16"/>
              </w:rPr>
              <w:t>MSP3</w:t>
            </w:r>
          </w:p>
        </w:tc>
        <w:tc>
          <w:tcPr>
            <w:tcW w:w="1474" w:type="dxa"/>
            <w:shd w:val="clear" w:color="auto" w:fill="auto"/>
          </w:tcPr>
          <w:p w14:paraId="57F6D157" w14:textId="77777777" w:rsidR="00B71C7D" w:rsidRPr="00C1598B" w:rsidRDefault="00B71C7D" w:rsidP="00B011F2">
            <w:pPr>
              <w:rPr>
                <w:rFonts w:ascii="Arial" w:hAnsi="Arial" w:cs="Arial"/>
                <w:color w:val="auto"/>
                <w:sz w:val="18"/>
                <w:szCs w:val="18"/>
              </w:rPr>
            </w:pPr>
            <w:r w:rsidRPr="00C1598B">
              <w:rPr>
                <w:rFonts w:ascii="Arial" w:hAnsi="Arial" w:cs="Arial"/>
                <w:color w:val="auto"/>
                <w:sz w:val="18"/>
                <w:szCs w:val="18"/>
              </w:rPr>
              <w:t>Traffic Organization Service (TOS)</w:t>
            </w:r>
          </w:p>
        </w:tc>
        <w:tc>
          <w:tcPr>
            <w:tcW w:w="1984" w:type="dxa"/>
            <w:shd w:val="clear" w:color="auto" w:fill="auto"/>
          </w:tcPr>
          <w:p w14:paraId="32C9D4CB" w14:textId="77777777" w:rsidR="00B71C7D" w:rsidRPr="00C1598B" w:rsidRDefault="00B71C7D" w:rsidP="00B011F2">
            <w:pPr>
              <w:rPr>
                <w:rFonts w:ascii="Arial" w:hAnsi="Arial" w:cs="Arial"/>
                <w:color w:val="auto"/>
                <w:sz w:val="18"/>
                <w:szCs w:val="18"/>
              </w:rPr>
            </w:pPr>
            <w:r w:rsidRPr="00C1598B">
              <w:rPr>
                <w:rFonts w:ascii="Arial" w:hAnsi="Arial" w:cs="Arial"/>
                <w:color w:val="auto"/>
                <w:sz w:val="18"/>
                <w:szCs w:val="18"/>
              </w:rPr>
              <w:t>National Competent VTS Authority / Coastal or Port Authority</w:t>
            </w:r>
          </w:p>
        </w:tc>
        <w:tc>
          <w:tcPr>
            <w:tcW w:w="7173" w:type="dxa"/>
            <w:shd w:val="clear" w:color="auto" w:fill="auto"/>
          </w:tcPr>
          <w:p w14:paraId="03F52F97" w14:textId="77777777" w:rsidR="00B71C7D" w:rsidRPr="00C1598B" w:rsidRDefault="00B71C7D" w:rsidP="00122FED">
            <w:pPr>
              <w:pStyle w:val="NoSpacing"/>
              <w:jc w:val="both"/>
              <w:rPr>
                <w:rFonts w:ascii="Arial" w:hAnsi="Arial" w:cs="Arial"/>
                <w:color w:val="auto"/>
                <w:sz w:val="18"/>
                <w:szCs w:val="18"/>
                <w:lang w:val="en-US"/>
              </w:rPr>
            </w:pPr>
            <w:r w:rsidRPr="00C1598B">
              <w:rPr>
                <w:rFonts w:ascii="Arial" w:hAnsi="Arial" w:cs="Arial"/>
                <w:color w:val="auto"/>
                <w:sz w:val="18"/>
                <w:szCs w:val="18"/>
                <w:lang w:val="en-US"/>
              </w:rPr>
              <w:t xml:space="preserve">The TOS is defined by IMO as </w:t>
            </w:r>
            <w:r w:rsidRPr="00C1598B">
              <w:rPr>
                <w:rFonts w:ascii="Arial" w:hAnsi="Arial" w:cs="Arial"/>
                <w:b/>
                <w:color w:val="auto"/>
                <w:sz w:val="18"/>
                <w:szCs w:val="18"/>
                <w:lang w:val="en-US"/>
              </w:rPr>
              <w:t>“</w:t>
            </w:r>
            <w:r w:rsidRPr="00C1598B">
              <w:rPr>
                <w:rFonts w:ascii="Arial" w:hAnsi="Arial" w:cs="Arial"/>
                <w:color w:val="auto"/>
                <w:sz w:val="18"/>
                <w:szCs w:val="18"/>
                <w:lang w:val="en-US"/>
              </w:rPr>
              <w:t>a service to prevent the development of dangerous maritime traffic situations and to provide for the safe and efficient movement of vessel traffic within the VTS Area</w:t>
            </w:r>
            <w:r w:rsidRPr="00C1598B">
              <w:rPr>
                <w:rFonts w:ascii="Arial" w:hAnsi="Arial" w:cs="Arial"/>
                <w:b/>
                <w:color w:val="auto"/>
                <w:sz w:val="18"/>
                <w:szCs w:val="18"/>
                <w:lang w:val="en-US"/>
              </w:rPr>
              <w:t>”</w:t>
            </w:r>
            <w:r w:rsidRPr="00C1598B">
              <w:rPr>
                <w:rFonts w:ascii="Arial" w:hAnsi="Arial" w:cs="Arial"/>
                <w:color w:val="auto"/>
                <w:sz w:val="18"/>
                <w:szCs w:val="18"/>
                <w:lang w:val="en-US"/>
              </w:rPr>
              <w:t>.</w:t>
            </w:r>
          </w:p>
          <w:p w14:paraId="702F5E0A" w14:textId="77777777" w:rsidR="00B71C7D" w:rsidRPr="00C1598B" w:rsidRDefault="00B71C7D" w:rsidP="00122FED">
            <w:pPr>
              <w:pStyle w:val="NoSpacing"/>
              <w:jc w:val="both"/>
              <w:rPr>
                <w:rFonts w:ascii="Arial" w:hAnsi="Arial" w:cs="Arial"/>
                <w:color w:val="auto"/>
                <w:sz w:val="18"/>
                <w:szCs w:val="18"/>
                <w:lang w:val="en-US"/>
              </w:rPr>
            </w:pPr>
            <w:r w:rsidRPr="00C1598B">
              <w:rPr>
                <w:rFonts w:ascii="Arial" w:hAnsi="Arial" w:cs="Arial"/>
                <w:color w:val="auto"/>
                <w:sz w:val="18"/>
                <w:szCs w:val="18"/>
                <w:lang w:val="en-US"/>
              </w:rPr>
              <w:t>The purpose of the TOS is to prevent hazardous situations from developing and to ensure safe and efficient navigation through the VTS area. The traffic control centre provides information, advice and instructions to vessels. Vessels report before sailing into the VTS area, or when leaving an anchorage site or dock in order to avoid traffic congestion that can create critical situations.</w:t>
            </w:r>
          </w:p>
          <w:p w14:paraId="64378996" w14:textId="77777777" w:rsidR="00B71C7D" w:rsidRPr="00C1598B" w:rsidRDefault="00B71C7D" w:rsidP="00122FED">
            <w:pPr>
              <w:pStyle w:val="NoSpacing"/>
              <w:jc w:val="both"/>
              <w:rPr>
                <w:color w:val="auto"/>
                <w:lang w:val="en-US"/>
              </w:rPr>
            </w:pPr>
            <w:r w:rsidRPr="00C1598B">
              <w:rPr>
                <w:rFonts w:ascii="Arial" w:hAnsi="Arial" w:cs="Arial"/>
                <w:color w:val="auto"/>
                <w:sz w:val="18"/>
                <w:szCs w:val="18"/>
                <w:lang w:val="en-US"/>
              </w:rPr>
              <w:t>Instructions given as part of a TOS shall be result orientated, leaving the details of the execution to the vessel.</w:t>
            </w:r>
          </w:p>
        </w:tc>
        <w:tc>
          <w:tcPr>
            <w:tcW w:w="284" w:type="dxa"/>
            <w:shd w:val="clear" w:color="auto" w:fill="auto"/>
            <w:vAlign w:val="center"/>
          </w:tcPr>
          <w:p w14:paraId="41A62552" w14:textId="77777777" w:rsidR="00B71C7D" w:rsidRPr="00C1598B" w:rsidRDefault="00B71C7D" w:rsidP="00B011F2">
            <w:pPr>
              <w:jc w:val="center"/>
              <w:rPr>
                <w:rFonts w:ascii="Arial" w:hAnsi="Arial" w:cs="Arial"/>
                <w:color w:val="auto"/>
                <w:sz w:val="18"/>
                <w:szCs w:val="18"/>
              </w:rPr>
            </w:pPr>
            <w:r w:rsidRPr="00C1598B">
              <w:rPr>
                <w:rFonts w:ascii="Arial" w:hAnsi="Arial" w:cs="Arial"/>
                <w:color w:val="auto"/>
                <w:sz w:val="18"/>
                <w:szCs w:val="18"/>
                <w:lang w:eastAsia="zh-CN"/>
              </w:rPr>
              <w:t>x</w:t>
            </w:r>
          </w:p>
        </w:tc>
        <w:tc>
          <w:tcPr>
            <w:tcW w:w="283" w:type="dxa"/>
            <w:shd w:val="clear" w:color="auto" w:fill="auto"/>
            <w:vAlign w:val="center"/>
          </w:tcPr>
          <w:p w14:paraId="1DF28EDC" w14:textId="77777777" w:rsidR="00B71C7D" w:rsidRPr="00C1598B" w:rsidRDefault="00B71C7D" w:rsidP="00B011F2">
            <w:pPr>
              <w:jc w:val="center"/>
              <w:rPr>
                <w:rFonts w:ascii="Arial" w:hAnsi="Arial" w:cs="Arial"/>
                <w:color w:val="auto"/>
                <w:sz w:val="18"/>
                <w:szCs w:val="18"/>
              </w:rPr>
            </w:pPr>
            <w:r w:rsidRPr="00C1598B">
              <w:rPr>
                <w:rFonts w:ascii="Arial" w:hAnsi="Arial" w:cs="Arial"/>
                <w:color w:val="auto"/>
                <w:sz w:val="18"/>
                <w:szCs w:val="18"/>
                <w:lang w:eastAsia="zh-CN"/>
              </w:rPr>
              <w:t>x</w:t>
            </w:r>
          </w:p>
        </w:tc>
        <w:tc>
          <w:tcPr>
            <w:tcW w:w="284" w:type="dxa"/>
            <w:shd w:val="clear" w:color="auto" w:fill="auto"/>
            <w:vAlign w:val="center"/>
          </w:tcPr>
          <w:p w14:paraId="7D5F601D" w14:textId="77777777" w:rsidR="00B71C7D" w:rsidRPr="00C1598B" w:rsidRDefault="00B71C7D" w:rsidP="00B011F2">
            <w:pPr>
              <w:jc w:val="center"/>
              <w:rPr>
                <w:rFonts w:ascii="Arial" w:hAnsi="Arial" w:cs="Arial"/>
                <w:color w:val="auto"/>
                <w:sz w:val="18"/>
                <w:szCs w:val="18"/>
              </w:rPr>
            </w:pPr>
          </w:p>
        </w:tc>
        <w:tc>
          <w:tcPr>
            <w:tcW w:w="283" w:type="dxa"/>
            <w:shd w:val="clear" w:color="auto" w:fill="auto"/>
            <w:vAlign w:val="center"/>
          </w:tcPr>
          <w:p w14:paraId="4EF742B4" w14:textId="77777777" w:rsidR="00B71C7D" w:rsidRPr="00C1598B" w:rsidRDefault="00B71C7D" w:rsidP="00B011F2">
            <w:pPr>
              <w:jc w:val="center"/>
              <w:rPr>
                <w:rFonts w:ascii="Arial" w:hAnsi="Arial" w:cs="Arial"/>
                <w:color w:val="auto"/>
                <w:sz w:val="18"/>
                <w:szCs w:val="18"/>
              </w:rPr>
            </w:pPr>
            <w:r w:rsidRPr="00C1598B">
              <w:rPr>
                <w:rFonts w:ascii="Arial" w:hAnsi="Arial" w:cs="Arial"/>
                <w:color w:val="auto"/>
                <w:sz w:val="18"/>
                <w:szCs w:val="18"/>
                <w:lang w:eastAsia="zh-CN"/>
              </w:rPr>
              <w:t>x</w:t>
            </w:r>
          </w:p>
        </w:tc>
        <w:tc>
          <w:tcPr>
            <w:tcW w:w="284" w:type="dxa"/>
            <w:shd w:val="clear" w:color="auto" w:fill="auto"/>
            <w:vAlign w:val="center"/>
          </w:tcPr>
          <w:p w14:paraId="7EC6CB21" w14:textId="77777777" w:rsidR="00B71C7D" w:rsidRPr="00C1598B" w:rsidRDefault="00B71C7D" w:rsidP="00B011F2">
            <w:pPr>
              <w:jc w:val="center"/>
              <w:rPr>
                <w:rFonts w:ascii="Arial" w:hAnsi="Arial" w:cs="Arial"/>
                <w:color w:val="auto"/>
                <w:sz w:val="18"/>
                <w:szCs w:val="18"/>
              </w:rPr>
            </w:pPr>
            <w:r w:rsidRPr="00C1598B">
              <w:rPr>
                <w:rFonts w:ascii="Arial" w:hAnsi="Arial" w:cs="Arial"/>
                <w:color w:val="auto"/>
                <w:sz w:val="18"/>
                <w:szCs w:val="18"/>
                <w:lang w:eastAsia="zh-CN"/>
              </w:rPr>
              <w:t>x</w:t>
            </w:r>
          </w:p>
        </w:tc>
        <w:tc>
          <w:tcPr>
            <w:tcW w:w="1134" w:type="dxa"/>
            <w:shd w:val="clear" w:color="auto" w:fill="auto"/>
            <w:vAlign w:val="center"/>
          </w:tcPr>
          <w:p w14:paraId="2B6BA5BA" w14:textId="77777777" w:rsidR="00B71C7D" w:rsidRPr="00C1598B" w:rsidRDefault="00B71C7D" w:rsidP="00122FED">
            <w:pPr>
              <w:pStyle w:val="NoSpacing"/>
              <w:jc w:val="center"/>
              <w:rPr>
                <w:rFonts w:ascii="Arial" w:hAnsi="Arial" w:cs="Arial"/>
                <w:color w:val="auto"/>
                <w:sz w:val="14"/>
                <w:szCs w:val="14"/>
              </w:rPr>
            </w:pPr>
            <w:r w:rsidRPr="00C1598B">
              <w:rPr>
                <w:rFonts w:ascii="Arial" w:hAnsi="Arial" w:cs="Arial"/>
                <w:color w:val="auto"/>
                <w:sz w:val="14"/>
                <w:szCs w:val="14"/>
              </w:rPr>
              <w:t>A35</w:t>
            </w:r>
          </w:p>
          <w:p w14:paraId="5BC1AA68" w14:textId="77777777" w:rsidR="00B71C7D" w:rsidRPr="00C1598B" w:rsidRDefault="00B71C7D" w:rsidP="00122FED">
            <w:pPr>
              <w:pStyle w:val="NoSpacing"/>
              <w:jc w:val="center"/>
              <w:rPr>
                <w:rFonts w:ascii="Arial" w:hAnsi="Arial" w:cs="Arial"/>
                <w:color w:val="auto"/>
                <w:sz w:val="14"/>
                <w:szCs w:val="14"/>
              </w:rPr>
            </w:pPr>
            <w:r w:rsidRPr="00C1598B">
              <w:rPr>
                <w:rFonts w:ascii="Arial" w:hAnsi="Arial" w:cs="Arial"/>
                <w:color w:val="auto"/>
                <w:sz w:val="14"/>
                <w:szCs w:val="14"/>
              </w:rPr>
              <w:t>A7</w:t>
            </w:r>
          </w:p>
          <w:p w14:paraId="2FB34FD1" w14:textId="77777777" w:rsidR="00B71C7D" w:rsidRPr="00C1598B" w:rsidRDefault="00B71C7D" w:rsidP="00122FED">
            <w:pPr>
              <w:pStyle w:val="NoSpacing"/>
              <w:jc w:val="center"/>
              <w:rPr>
                <w:rFonts w:ascii="Arial" w:hAnsi="Arial" w:cs="Arial"/>
                <w:color w:val="auto"/>
                <w:sz w:val="14"/>
                <w:szCs w:val="14"/>
              </w:rPr>
            </w:pPr>
            <w:r w:rsidRPr="00C1598B">
              <w:rPr>
                <w:rFonts w:ascii="Arial" w:hAnsi="Arial" w:cs="Arial"/>
                <w:color w:val="auto"/>
                <w:sz w:val="14"/>
                <w:szCs w:val="14"/>
              </w:rPr>
              <w:t>A22</w:t>
            </w:r>
          </w:p>
          <w:p w14:paraId="0D09DE52" w14:textId="77777777" w:rsidR="00B71C7D" w:rsidRPr="00C1598B" w:rsidRDefault="00B71C7D" w:rsidP="00122FED">
            <w:pPr>
              <w:pStyle w:val="NoSpacing"/>
              <w:jc w:val="center"/>
              <w:rPr>
                <w:rFonts w:ascii="Arial" w:hAnsi="Arial" w:cs="Arial"/>
                <w:color w:val="auto"/>
                <w:sz w:val="14"/>
                <w:szCs w:val="14"/>
              </w:rPr>
            </w:pPr>
            <w:r w:rsidRPr="00C1598B">
              <w:rPr>
                <w:rFonts w:ascii="Arial" w:hAnsi="Arial" w:cs="Arial"/>
                <w:color w:val="auto"/>
                <w:sz w:val="14"/>
                <w:szCs w:val="14"/>
              </w:rPr>
              <w:t>A33</w:t>
            </w:r>
          </w:p>
          <w:p w14:paraId="4EA297A6" w14:textId="77777777" w:rsidR="00B71C7D" w:rsidRPr="00C1598B" w:rsidRDefault="00B71C7D" w:rsidP="00122FED">
            <w:pPr>
              <w:pStyle w:val="NoSpacing"/>
              <w:jc w:val="center"/>
              <w:rPr>
                <w:rFonts w:ascii="Arial" w:hAnsi="Arial" w:cs="Arial"/>
                <w:color w:val="auto"/>
                <w:sz w:val="14"/>
                <w:szCs w:val="14"/>
              </w:rPr>
            </w:pPr>
            <w:r w:rsidRPr="00C1598B">
              <w:rPr>
                <w:rFonts w:ascii="Arial" w:hAnsi="Arial" w:cs="Arial"/>
                <w:color w:val="auto"/>
                <w:sz w:val="14"/>
                <w:szCs w:val="14"/>
              </w:rPr>
              <w:t>A34.3</w:t>
            </w:r>
          </w:p>
          <w:p w14:paraId="4EA0AD6B" w14:textId="77777777" w:rsidR="00B71C7D" w:rsidRPr="00C1598B" w:rsidRDefault="00B71C7D" w:rsidP="00122FED">
            <w:pPr>
              <w:pStyle w:val="NoSpacing"/>
              <w:jc w:val="center"/>
              <w:rPr>
                <w:rFonts w:ascii="Arial" w:hAnsi="Arial" w:cs="Arial"/>
                <w:color w:val="auto"/>
                <w:sz w:val="14"/>
                <w:szCs w:val="14"/>
              </w:rPr>
            </w:pPr>
            <w:r w:rsidRPr="00C1598B">
              <w:rPr>
                <w:rFonts w:ascii="Arial" w:hAnsi="Arial" w:cs="Arial"/>
                <w:color w:val="auto"/>
                <w:sz w:val="14"/>
                <w:szCs w:val="14"/>
              </w:rPr>
              <w:t>A34.2</w:t>
            </w:r>
          </w:p>
        </w:tc>
        <w:tc>
          <w:tcPr>
            <w:tcW w:w="1332" w:type="dxa"/>
            <w:shd w:val="clear" w:color="auto" w:fill="auto"/>
            <w:vAlign w:val="center"/>
          </w:tcPr>
          <w:p w14:paraId="0529D437" w14:textId="77777777" w:rsidR="00B71C7D" w:rsidRPr="00C1598B" w:rsidRDefault="00B71C7D" w:rsidP="00122FED">
            <w:pPr>
              <w:pStyle w:val="NoSpacing"/>
              <w:rPr>
                <w:rFonts w:ascii="Arial" w:hAnsi="Arial" w:cs="Arial"/>
                <w:color w:val="auto"/>
                <w:sz w:val="14"/>
                <w:szCs w:val="14"/>
              </w:rPr>
            </w:pPr>
            <w:r w:rsidRPr="00C1598B">
              <w:rPr>
                <w:rFonts w:ascii="Arial" w:hAnsi="Arial" w:cs="Arial"/>
                <w:color w:val="auto"/>
                <w:sz w:val="14"/>
                <w:szCs w:val="14"/>
              </w:rPr>
              <w:t>235-Gte01</w:t>
            </w:r>
          </w:p>
          <w:p w14:paraId="30BEFC80" w14:textId="77777777" w:rsidR="00B71C7D" w:rsidRPr="00C1598B" w:rsidRDefault="00B71C7D" w:rsidP="00122FED">
            <w:pPr>
              <w:pStyle w:val="NoSpacing"/>
              <w:rPr>
                <w:rFonts w:ascii="Arial" w:hAnsi="Arial" w:cs="Arial"/>
                <w:color w:val="auto"/>
                <w:sz w:val="14"/>
                <w:szCs w:val="14"/>
              </w:rPr>
            </w:pPr>
            <w:r w:rsidRPr="00C1598B">
              <w:rPr>
                <w:rFonts w:ascii="Arial" w:hAnsi="Arial" w:cs="Arial"/>
                <w:color w:val="auto"/>
                <w:sz w:val="14"/>
                <w:szCs w:val="14"/>
              </w:rPr>
              <w:t>260-Gte04</w:t>
            </w:r>
          </w:p>
          <w:p w14:paraId="29E98F05" w14:textId="77777777" w:rsidR="00B71C7D" w:rsidRPr="00C1598B" w:rsidRDefault="00B71C7D" w:rsidP="00122FED">
            <w:pPr>
              <w:pStyle w:val="NoSpacing"/>
              <w:rPr>
                <w:rFonts w:ascii="Arial" w:hAnsi="Arial" w:cs="Arial"/>
                <w:color w:val="auto"/>
                <w:sz w:val="14"/>
                <w:szCs w:val="14"/>
              </w:rPr>
            </w:pPr>
            <w:r w:rsidRPr="00C1598B">
              <w:rPr>
                <w:rFonts w:ascii="Arial" w:hAnsi="Arial" w:cs="Arial"/>
                <w:color w:val="auto"/>
                <w:sz w:val="14"/>
                <w:szCs w:val="14"/>
              </w:rPr>
              <w:t>260-Gtr01</w:t>
            </w:r>
          </w:p>
          <w:p w14:paraId="00208877" w14:textId="77777777" w:rsidR="00B71C7D" w:rsidRPr="00C1598B" w:rsidRDefault="00B71C7D" w:rsidP="00122FED">
            <w:pPr>
              <w:pStyle w:val="NoSpacing"/>
              <w:rPr>
                <w:rFonts w:ascii="Arial" w:hAnsi="Arial" w:cs="Arial"/>
                <w:color w:val="auto"/>
                <w:sz w:val="14"/>
                <w:szCs w:val="14"/>
              </w:rPr>
            </w:pPr>
            <w:r w:rsidRPr="00C1598B">
              <w:rPr>
                <w:rFonts w:ascii="Arial" w:hAnsi="Arial" w:cs="Arial"/>
                <w:color w:val="auto"/>
                <w:sz w:val="14"/>
                <w:szCs w:val="14"/>
              </w:rPr>
              <w:t>260-Gtr02</w:t>
            </w:r>
          </w:p>
        </w:tc>
      </w:tr>
      <w:tr w:rsidR="00B71C7D" w:rsidRPr="00C1598B" w14:paraId="393CFE54" w14:textId="77777777" w:rsidTr="00B011F2">
        <w:tc>
          <w:tcPr>
            <w:tcW w:w="795" w:type="dxa"/>
          </w:tcPr>
          <w:p w14:paraId="112BDAE8" w14:textId="77777777" w:rsidR="00B71C7D" w:rsidRPr="00C1598B" w:rsidRDefault="00B71C7D" w:rsidP="00B011F2">
            <w:pPr>
              <w:rPr>
                <w:color w:val="auto"/>
                <w:sz w:val="16"/>
                <w:szCs w:val="16"/>
              </w:rPr>
            </w:pPr>
            <w:r w:rsidRPr="00C1598B">
              <w:rPr>
                <w:rFonts w:ascii="Arial" w:hAnsi="Arial" w:cs="Arial"/>
                <w:color w:val="auto"/>
                <w:sz w:val="16"/>
                <w:szCs w:val="16"/>
              </w:rPr>
              <w:t>MSP4</w:t>
            </w:r>
          </w:p>
        </w:tc>
        <w:tc>
          <w:tcPr>
            <w:tcW w:w="1474" w:type="dxa"/>
            <w:shd w:val="clear" w:color="auto" w:fill="auto"/>
          </w:tcPr>
          <w:p w14:paraId="5A79BDFD" w14:textId="77777777" w:rsidR="00B71C7D" w:rsidRPr="00C1598B" w:rsidRDefault="00B71C7D" w:rsidP="00B011F2">
            <w:pPr>
              <w:rPr>
                <w:rFonts w:ascii="Arial" w:hAnsi="Arial" w:cs="Arial"/>
                <w:color w:val="auto"/>
                <w:sz w:val="18"/>
                <w:szCs w:val="18"/>
              </w:rPr>
            </w:pPr>
            <w:r w:rsidRPr="00C1598B">
              <w:rPr>
                <w:rFonts w:ascii="Arial" w:hAnsi="Arial" w:cs="Arial"/>
                <w:color w:val="auto"/>
                <w:sz w:val="18"/>
                <w:szCs w:val="18"/>
              </w:rPr>
              <w:t>Local Port Service (LPS)</w:t>
            </w:r>
          </w:p>
        </w:tc>
        <w:tc>
          <w:tcPr>
            <w:tcW w:w="1984" w:type="dxa"/>
            <w:shd w:val="clear" w:color="auto" w:fill="auto"/>
          </w:tcPr>
          <w:p w14:paraId="0B7A663C" w14:textId="77777777" w:rsidR="00B71C7D" w:rsidRPr="00C1598B" w:rsidRDefault="00B71C7D" w:rsidP="00B011F2">
            <w:pPr>
              <w:rPr>
                <w:rFonts w:ascii="Arial" w:hAnsi="Arial" w:cs="Arial"/>
                <w:color w:val="auto"/>
                <w:sz w:val="18"/>
                <w:szCs w:val="18"/>
              </w:rPr>
            </w:pPr>
            <w:r w:rsidRPr="00C1598B">
              <w:rPr>
                <w:rFonts w:ascii="Arial" w:hAnsi="Arial" w:cs="Arial"/>
                <w:color w:val="auto"/>
                <w:sz w:val="18"/>
                <w:szCs w:val="18"/>
              </w:rPr>
              <w:t>Local Competent Port / Harbour Operator</w:t>
            </w:r>
          </w:p>
        </w:tc>
        <w:tc>
          <w:tcPr>
            <w:tcW w:w="7173" w:type="dxa"/>
            <w:shd w:val="clear" w:color="auto" w:fill="auto"/>
          </w:tcPr>
          <w:p w14:paraId="71B0BEAC" w14:textId="77777777" w:rsidR="00B71C7D" w:rsidRPr="00C1598B" w:rsidRDefault="00B71C7D" w:rsidP="00122FED">
            <w:pPr>
              <w:pStyle w:val="NoSpacing"/>
              <w:jc w:val="both"/>
              <w:rPr>
                <w:rFonts w:ascii="Arial" w:hAnsi="Arial" w:cs="Arial"/>
                <w:color w:val="auto"/>
                <w:sz w:val="18"/>
                <w:szCs w:val="18"/>
                <w:lang w:val="en-US"/>
              </w:rPr>
            </w:pPr>
            <w:r w:rsidRPr="00C1598B">
              <w:rPr>
                <w:rFonts w:ascii="Arial" w:hAnsi="Arial" w:cs="Arial"/>
                <w:color w:val="auto"/>
                <w:sz w:val="18"/>
                <w:szCs w:val="18"/>
                <w:lang w:val="en-US"/>
              </w:rPr>
              <w:t>Some ports will identify from their risk assessment the need to provide a VTS as specified in the IMO and IALA documentation. To accommodate all other ports, the government may chose to introduce LPS. This service is applicable to those ports where it has been assessed that a VTS, as described above, is excessive or inappropriate and does not imply a lower standard, or a poorer service to customers</w:t>
            </w:r>
          </w:p>
          <w:p w14:paraId="248FB323" w14:textId="77777777" w:rsidR="00B71C7D" w:rsidRPr="00C1598B" w:rsidRDefault="00B71C7D" w:rsidP="00122FED">
            <w:pPr>
              <w:pStyle w:val="NoSpacing"/>
              <w:jc w:val="both"/>
              <w:rPr>
                <w:rFonts w:ascii="Arial" w:hAnsi="Arial" w:cs="Arial"/>
                <w:color w:val="auto"/>
                <w:sz w:val="18"/>
                <w:szCs w:val="18"/>
                <w:lang w:val="en-US"/>
              </w:rPr>
            </w:pPr>
            <w:r w:rsidRPr="00C1598B">
              <w:rPr>
                <w:rFonts w:ascii="Arial" w:hAnsi="Arial" w:cs="Arial"/>
                <w:color w:val="auto"/>
                <w:sz w:val="18"/>
                <w:szCs w:val="18"/>
                <w:lang w:val="en-US"/>
              </w:rPr>
              <w:t>Examples of LPS may include:</w:t>
            </w:r>
          </w:p>
          <w:p w14:paraId="37D819DC" w14:textId="77777777" w:rsidR="00122FED" w:rsidRPr="00C1598B" w:rsidRDefault="00122FED" w:rsidP="00122FED">
            <w:pPr>
              <w:pStyle w:val="NoSpacing"/>
              <w:rPr>
                <w:rFonts w:ascii="Arial" w:hAnsi="Arial" w:cs="Arial"/>
                <w:color w:val="auto"/>
                <w:sz w:val="18"/>
                <w:szCs w:val="18"/>
                <w:lang w:val="en-US"/>
              </w:rPr>
            </w:pPr>
          </w:p>
          <w:p w14:paraId="7864E615" w14:textId="77777777" w:rsidR="00B71C7D" w:rsidRPr="00C1598B" w:rsidRDefault="00B71C7D" w:rsidP="00B71C7D">
            <w:pPr>
              <w:pStyle w:val="ListParagraph"/>
              <w:numPr>
                <w:ilvl w:val="0"/>
                <w:numId w:val="7"/>
              </w:numPr>
              <w:spacing w:after="0" w:line="240" w:lineRule="auto"/>
              <w:jc w:val="both"/>
              <w:rPr>
                <w:rFonts w:ascii="Arial" w:hAnsi="Arial" w:cs="Arial"/>
                <w:color w:val="auto"/>
                <w:sz w:val="18"/>
                <w:szCs w:val="18"/>
                <w:lang w:val="en-GB"/>
              </w:rPr>
            </w:pPr>
            <w:r w:rsidRPr="00C1598B">
              <w:rPr>
                <w:rFonts w:ascii="Arial" w:hAnsi="Arial" w:cs="Arial"/>
                <w:color w:val="auto"/>
                <w:sz w:val="18"/>
                <w:szCs w:val="18"/>
                <w:lang w:val="en-GB"/>
              </w:rPr>
              <w:t>berthing information;</w:t>
            </w:r>
          </w:p>
          <w:p w14:paraId="51DBB9AD" w14:textId="77777777" w:rsidR="00B71C7D" w:rsidRPr="00C1598B" w:rsidRDefault="00B71C7D" w:rsidP="00B71C7D">
            <w:pPr>
              <w:pStyle w:val="ListParagraph"/>
              <w:numPr>
                <w:ilvl w:val="0"/>
                <w:numId w:val="7"/>
              </w:numPr>
              <w:spacing w:after="0" w:line="240" w:lineRule="auto"/>
              <w:jc w:val="both"/>
              <w:rPr>
                <w:rFonts w:ascii="Arial" w:hAnsi="Arial" w:cs="Arial"/>
                <w:color w:val="auto"/>
                <w:sz w:val="18"/>
                <w:szCs w:val="18"/>
                <w:lang w:val="en-GB"/>
              </w:rPr>
            </w:pPr>
            <w:r w:rsidRPr="00C1598B">
              <w:rPr>
                <w:rFonts w:ascii="Arial" w:hAnsi="Arial" w:cs="Arial"/>
                <w:color w:val="auto"/>
                <w:sz w:val="18"/>
                <w:szCs w:val="18"/>
                <w:lang w:val="en-GB"/>
              </w:rPr>
              <w:t>availability of port services;</w:t>
            </w:r>
          </w:p>
          <w:p w14:paraId="756EFA09" w14:textId="77777777" w:rsidR="00B71C7D" w:rsidRPr="00C1598B" w:rsidRDefault="00B71C7D" w:rsidP="00B71C7D">
            <w:pPr>
              <w:pStyle w:val="ListParagraph"/>
              <w:numPr>
                <w:ilvl w:val="0"/>
                <w:numId w:val="7"/>
              </w:numPr>
              <w:spacing w:after="0" w:line="240" w:lineRule="auto"/>
              <w:jc w:val="both"/>
              <w:rPr>
                <w:rFonts w:ascii="Arial" w:hAnsi="Arial" w:cs="Arial"/>
                <w:color w:val="auto"/>
                <w:sz w:val="18"/>
                <w:szCs w:val="18"/>
                <w:lang w:val="en-GB"/>
              </w:rPr>
            </w:pPr>
            <w:r w:rsidRPr="00C1598B">
              <w:rPr>
                <w:rFonts w:ascii="Arial" w:hAnsi="Arial" w:cs="Arial"/>
                <w:color w:val="auto"/>
                <w:sz w:val="18"/>
                <w:szCs w:val="18"/>
                <w:lang w:val="en-GB"/>
              </w:rPr>
              <w:t>details of shipping movements;</w:t>
            </w:r>
          </w:p>
          <w:p w14:paraId="3D7B2374" w14:textId="77777777" w:rsidR="00B71C7D" w:rsidRPr="00C1598B" w:rsidRDefault="00B71C7D" w:rsidP="00B011F2">
            <w:pPr>
              <w:pStyle w:val="ListParagraph"/>
              <w:numPr>
                <w:ilvl w:val="0"/>
                <w:numId w:val="7"/>
              </w:numPr>
              <w:spacing w:after="0" w:line="240" w:lineRule="auto"/>
              <w:jc w:val="both"/>
              <w:rPr>
                <w:rFonts w:ascii="Arial" w:hAnsi="Arial" w:cs="Arial"/>
                <w:color w:val="auto"/>
                <w:sz w:val="18"/>
                <w:szCs w:val="18"/>
                <w:lang w:val="en-GB"/>
              </w:rPr>
            </w:pPr>
            <w:r w:rsidRPr="00C1598B">
              <w:rPr>
                <w:rFonts w:ascii="Arial" w:hAnsi="Arial" w:cs="Arial"/>
                <w:color w:val="auto"/>
                <w:sz w:val="18"/>
                <w:szCs w:val="18"/>
                <w:lang w:val="en-GB"/>
              </w:rPr>
              <w:t>meteorological and hydrological data;</w:t>
            </w:r>
          </w:p>
          <w:p w14:paraId="380C0078" w14:textId="77777777" w:rsidR="00122FED" w:rsidRPr="00C1598B" w:rsidRDefault="00122FED" w:rsidP="00122FED">
            <w:pPr>
              <w:spacing w:after="0" w:line="240" w:lineRule="auto"/>
              <w:jc w:val="both"/>
              <w:rPr>
                <w:rFonts w:ascii="Arial" w:hAnsi="Arial" w:cs="Arial"/>
                <w:color w:val="auto"/>
                <w:sz w:val="18"/>
                <w:szCs w:val="18"/>
              </w:rPr>
            </w:pPr>
          </w:p>
          <w:p w14:paraId="3F7AC194" w14:textId="77777777" w:rsidR="00B71C7D" w:rsidRPr="00C1598B" w:rsidRDefault="00B71C7D" w:rsidP="00122FED">
            <w:pPr>
              <w:pStyle w:val="NoSpacing"/>
              <w:rPr>
                <w:rFonts w:ascii="Arial" w:hAnsi="Arial" w:cs="Arial"/>
                <w:color w:val="auto"/>
                <w:sz w:val="18"/>
                <w:szCs w:val="18"/>
                <w:lang w:val="en-US"/>
              </w:rPr>
            </w:pPr>
            <w:r w:rsidRPr="00C1598B">
              <w:rPr>
                <w:rFonts w:ascii="Arial" w:hAnsi="Arial" w:cs="Arial"/>
                <w:color w:val="auto"/>
                <w:sz w:val="18"/>
                <w:szCs w:val="18"/>
                <w:lang w:val="en-US"/>
              </w:rPr>
              <w:t>The main difference arising from the provision of LPS is that it does not interact with traffic, nor is it required to have the ability and / or the resources to respond to developing traffic situations and there is no requirement for a vessel traffic image to be maintained.</w:t>
            </w:r>
          </w:p>
          <w:p w14:paraId="63611744" w14:textId="77777777" w:rsidR="00B71C7D" w:rsidRPr="00C1598B" w:rsidRDefault="00B71C7D" w:rsidP="00122FED">
            <w:pPr>
              <w:pStyle w:val="NoSpacing"/>
              <w:rPr>
                <w:color w:val="auto"/>
                <w:lang w:val="en-US"/>
              </w:rPr>
            </w:pPr>
            <w:r w:rsidRPr="00C1598B">
              <w:rPr>
                <w:rFonts w:ascii="Arial" w:hAnsi="Arial" w:cs="Arial"/>
                <w:color w:val="auto"/>
                <w:sz w:val="18"/>
                <w:szCs w:val="18"/>
                <w:lang w:val="en-US"/>
              </w:rPr>
              <w:t>Provision of LPS is designed to improve port safety and co-ordination of port services within the port community by dissemination of port information to vessels and berth or terminal operators. It is mainly concerned with the management of the port, by the supply of information on berth and port conditions. Provision of LPS can also act as a medium for liaison between vessels and allied services, as well as providing a basis for implementing port emergency plans.</w:t>
            </w:r>
          </w:p>
        </w:tc>
        <w:tc>
          <w:tcPr>
            <w:tcW w:w="284" w:type="dxa"/>
            <w:shd w:val="clear" w:color="auto" w:fill="auto"/>
            <w:vAlign w:val="center"/>
          </w:tcPr>
          <w:p w14:paraId="1EC67701" w14:textId="77777777" w:rsidR="00B71C7D" w:rsidRPr="00C1598B" w:rsidRDefault="00B71C7D" w:rsidP="00B011F2">
            <w:pPr>
              <w:jc w:val="center"/>
              <w:rPr>
                <w:rFonts w:ascii="Arial" w:hAnsi="Arial" w:cs="Arial"/>
                <w:color w:val="auto"/>
                <w:sz w:val="18"/>
                <w:szCs w:val="18"/>
              </w:rPr>
            </w:pPr>
            <w:r w:rsidRPr="00C1598B">
              <w:rPr>
                <w:rFonts w:ascii="Arial" w:hAnsi="Arial" w:cs="Arial"/>
                <w:color w:val="auto"/>
                <w:sz w:val="18"/>
                <w:szCs w:val="18"/>
                <w:lang w:eastAsia="zh-CN"/>
              </w:rPr>
              <w:t>x</w:t>
            </w:r>
          </w:p>
        </w:tc>
        <w:tc>
          <w:tcPr>
            <w:tcW w:w="283" w:type="dxa"/>
            <w:shd w:val="clear" w:color="auto" w:fill="auto"/>
            <w:vAlign w:val="center"/>
          </w:tcPr>
          <w:p w14:paraId="3ED01909" w14:textId="77777777" w:rsidR="00B71C7D" w:rsidRPr="00C1598B" w:rsidRDefault="00B71C7D" w:rsidP="00B011F2">
            <w:pPr>
              <w:jc w:val="center"/>
              <w:rPr>
                <w:rFonts w:ascii="Arial" w:hAnsi="Arial" w:cs="Arial"/>
                <w:color w:val="auto"/>
                <w:sz w:val="18"/>
                <w:szCs w:val="18"/>
              </w:rPr>
            </w:pPr>
            <w:r w:rsidRPr="00C1598B">
              <w:rPr>
                <w:rFonts w:ascii="Arial" w:hAnsi="Arial" w:cs="Arial"/>
                <w:color w:val="auto"/>
                <w:sz w:val="18"/>
                <w:szCs w:val="18"/>
                <w:lang w:eastAsia="zh-CN"/>
              </w:rPr>
              <w:t>x</w:t>
            </w:r>
          </w:p>
        </w:tc>
        <w:tc>
          <w:tcPr>
            <w:tcW w:w="284" w:type="dxa"/>
            <w:shd w:val="clear" w:color="auto" w:fill="auto"/>
            <w:vAlign w:val="center"/>
          </w:tcPr>
          <w:p w14:paraId="505D4689" w14:textId="77777777" w:rsidR="00B71C7D" w:rsidRPr="00C1598B" w:rsidRDefault="00B71C7D" w:rsidP="00B011F2">
            <w:pPr>
              <w:jc w:val="center"/>
              <w:rPr>
                <w:rFonts w:ascii="Arial" w:hAnsi="Arial" w:cs="Arial"/>
                <w:color w:val="auto"/>
                <w:sz w:val="18"/>
                <w:szCs w:val="18"/>
              </w:rPr>
            </w:pPr>
          </w:p>
        </w:tc>
        <w:tc>
          <w:tcPr>
            <w:tcW w:w="283" w:type="dxa"/>
            <w:shd w:val="clear" w:color="auto" w:fill="auto"/>
            <w:vAlign w:val="center"/>
          </w:tcPr>
          <w:p w14:paraId="2567CE90" w14:textId="77777777" w:rsidR="00B71C7D" w:rsidRPr="00C1598B" w:rsidRDefault="00B71C7D" w:rsidP="00B011F2">
            <w:pPr>
              <w:jc w:val="center"/>
              <w:rPr>
                <w:rFonts w:ascii="Arial" w:hAnsi="Arial" w:cs="Arial"/>
                <w:color w:val="auto"/>
                <w:sz w:val="18"/>
                <w:szCs w:val="18"/>
                <w:lang w:eastAsia="zh-CN"/>
              </w:rPr>
            </w:pPr>
          </w:p>
        </w:tc>
        <w:tc>
          <w:tcPr>
            <w:tcW w:w="284" w:type="dxa"/>
            <w:shd w:val="clear" w:color="auto" w:fill="auto"/>
            <w:vAlign w:val="center"/>
          </w:tcPr>
          <w:p w14:paraId="1A6C2728" w14:textId="77777777" w:rsidR="00B71C7D" w:rsidRPr="00C1598B" w:rsidRDefault="00B71C7D" w:rsidP="00B011F2">
            <w:pPr>
              <w:jc w:val="center"/>
              <w:rPr>
                <w:rFonts w:ascii="Arial" w:hAnsi="Arial" w:cs="Arial"/>
                <w:color w:val="auto"/>
                <w:sz w:val="18"/>
                <w:szCs w:val="18"/>
                <w:lang w:eastAsia="zh-CN"/>
              </w:rPr>
            </w:pPr>
          </w:p>
        </w:tc>
        <w:tc>
          <w:tcPr>
            <w:tcW w:w="1134" w:type="dxa"/>
            <w:shd w:val="clear" w:color="auto" w:fill="auto"/>
            <w:vAlign w:val="center"/>
          </w:tcPr>
          <w:p w14:paraId="4226EFE4" w14:textId="77777777" w:rsidR="00B71C7D" w:rsidRPr="00C1598B" w:rsidRDefault="00B71C7D" w:rsidP="00122FED">
            <w:pPr>
              <w:pStyle w:val="NoSpacing"/>
              <w:jc w:val="center"/>
              <w:rPr>
                <w:rFonts w:ascii="Arial" w:hAnsi="Arial" w:cs="Arial"/>
                <w:color w:val="auto"/>
                <w:sz w:val="14"/>
                <w:szCs w:val="14"/>
              </w:rPr>
            </w:pPr>
            <w:r w:rsidRPr="00C1598B">
              <w:rPr>
                <w:rFonts w:ascii="Arial" w:hAnsi="Arial" w:cs="Arial"/>
                <w:color w:val="auto"/>
                <w:sz w:val="14"/>
                <w:szCs w:val="14"/>
              </w:rPr>
              <w:t>A30</w:t>
            </w:r>
          </w:p>
          <w:p w14:paraId="6ACDC6CE" w14:textId="77777777" w:rsidR="00B71C7D" w:rsidRPr="00C1598B" w:rsidRDefault="00B71C7D" w:rsidP="00122FED">
            <w:pPr>
              <w:pStyle w:val="NoSpacing"/>
              <w:jc w:val="center"/>
              <w:rPr>
                <w:rFonts w:ascii="Arial" w:hAnsi="Arial" w:cs="Arial"/>
                <w:color w:val="auto"/>
                <w:sz w:val="14"/>
                <w:szCs w:val="14"/>
              </w:rPr>
            </w:pPr>
            <w:r w:rsidRPr="00C1598B">
              <w:rPr>
                <w:rFonts w:ascii="Arial" w:hAnsi="Arial" w:cs="Arial"/>
                <w:color w:val="auto"/>
                <w:sz w:val="14"/>
                <w:szCs w:val="14"/>
              </w:rPr>
              <w:t>A31</w:t>
            </w:r>
          </w:p>
          <w:p w14:paraId="7350C9E3" w14:textId="77777777" w:rsidR="00B71C7D" w:rsidRPr="00C1598B" w:rsidRDefault="00B71C7D" w:rsidP="00122FED">
            <w:pPr>
              <w:pStyle w:val="NoSpacing"/>
              <w:jc w:val="center"/>
              <w:rPr>
                <w:rFonts w:ascii="Arial" w:hAnsi="Arial" w:cs="Arial"/>
                <w:color w:val="auto"/>
                <w:sz w:val="14"/>
                <w:szCs w:val="14"/>
              </w:rPr>
            </w:pPr>
            <w:r w:rsidRPr="00C1598B">
              <w:rPr>
                <w:rFonts w:ascii="Arial" w:hAnsi="Arial" w:cs="Arial"/>
                <w:color w:val="auto"/>
                <w:sz w:val="14"/>
                <w:szCs w:val="14"/>
              </w:rPr>
              <w:t>A32</w:t>
            </w:r>
          </w:p>
        </w:tc>
        <w:tc>
          <w:tcPr>
            <w:tcW w:w="1332" w:type="dxa"/>
            <w:shd w:val="clear" w:color="auto" w:fill="auto"/>
            <w:vAlign w:val="center"/>
          </w:tcPr>
          <w:p w14:paraId="7D5E0FCF" w14:textId="77777777" w:rsidR="00B71C7D" w:rsidRPr="00C1598B" w:rsidRDefault="00B71C7D" w:rsidP="00122FED">
            <w:pPr>
              <w:pStyle w:val="NoSpacing"/>
              <w:rPr>
                <w:rFonts w:ascii="Arial" w:hAnsi="Arial" w:cs="Arial"/>
                <w:color w:val="auto"/>
                <w:sz w:val="14"/>
                <w:szCs w:val="14"/>
              </w:rPr>
            </w:pPr>
            <w:r w:rsidRPr="00C1598B">
              <w:rPr>
                <w:rFonts w:ascii="Arial" w:hAnsi="Arial" w:cs="Arial"/>
                <w:color w:val="auto"/>
                <w:sz w:val="14"/>
                <w:szCs w:val="14"/>
              </w:rPr>
              <w:t>260-Gtr01</w:t>
            </w:r>
          </w:p>
          <w:p w14:paraId="1C916C44" w14:textId="77777777" w:rsidR="00B71C7D" w:rsidRPr="00C1598B" w:rsidRDefault="00B71C7D" w:rsidP="00122FED">
            <w:pPr>
              <w:pStyle w:val="NoSpacing"/>
              <w:rPr>
                <w:rFonts w:ascii="Arial" w:hAnsi="Arial" w:cs="Arial"/>
                <w:color w:val="auto"/>
                <w:sz w:val="14"/>
                <w:szCs w:val="14"/>
              </w:rPr>
            </w:pPr>
            <w:r w:rsidRPr="00C1598B">
              <w:rPr>
                <w:rFonts w:ascii="Arial" w:hAnsi="Arial" w:cs="Arial"/>
                <w:color w:val="auto"/>
                <w:sz w:val="14"/>
                <w:szCs w:val="14"/>
              </w:rPr>
              <w:t>235-Gte01</w:t>
            </w:r>
          </w:p>
          <w:p w14:paraId="11F32E1E" w14:textId="77777777" w:rsidR="00B71C7D" w:rsidRPr="00C1598B" w:rsidRDefault="00B71C7D" w:rsidP="00122FED">
            <w:pPr>
              <w:pStyle w:val="NoSpacing"/>
              <w:rPr>
                <w:rFonts w:ascii="Arial" w:hAnsi="Arial" w:cs="Arial"/>
                <w:color w:val="auto"/>
                <w:sz w:val="14"/>
                <w:szCs w:val="14"/>
              </w:rPr>
            </w:pPr>
            <w:r w:rsidRPr="00C1598B">
              <w:rPr>
                <w:rFonts w:ascii="Arial" w:hAnsi="Arial" w:cs="Arial"/>
                <w:color w:val="auto"/>
                <w:sz w:val="14"/>
                <w:szCs w:val="14"/>
              </w:rPr>
              <w:t>260-Gte04</w:t>
            </w:r>
          </w:p>
        </w:tc>
      </w:tr>
    </w:tbl>
    <w:p w14:paraId="73F5B6A7" w14:textId="77777777" w:rsidR="00B71C7D" w:rsidRPr="00C1598B" w:rsidRDefault="00B71C7D" w:rsidP="00B71C7D">
      <w:pPr>
        <w:pStyle w:val="NoSpacing"/>
        <w:rPr>
          <w:rFonts w:ascii="Arial" w:hAnsi="Arial" w:cs="Arial"/>
          <w:color w:val="auto"/>
          <w:sz w:val="18"/>
          <w:szCs w:val="18"/>
          <w:lang w:val="en-US"/>
        </w:rPr>
      </w:pPr>
      <w:r w:rsidRPr="00C1598B">
        <w:rPr>
          <w:rFonts w:ascii="Arial" w:hAnsi="Arial" w:cs="Arial"/>
          <w:color w:val="auto"/>
          <w:sz w:val="18"/>
          <w:szCs w:val="18"/>
          <w:lang w:val="en-US"/>
        </w:rPr>
        <w:t>..</w:t>
      </w:r>
    </w:p>
    <w:p w14:paraId="346D1237" w14:textId="77777777" w:rsidR="00A23648" w:rsidRPr="00C1598B" w:rsidRDefault="00A23648" w:rsidP="00B71C7D">
      <w:pPr>
        <w:pStyle w:val="NoSpacing"/>
        <w:rPr>
          <w:rFonts w:ascii="Arial" w:hAnsi="Arial" w:cs="Arial"/>
          <w:color w:val="auto"/>
          <w:sz w:val="18"/>
          <w:szCs w:val="18"/>
          <w:lang w:val="en-US"/>
        </w:rPr>
      </w:pPr>
    </w:p>
    <w:p w14:paraId="57609109" w14:textId="77777777" w:rsidR="00A23648" w:rsidRPr="00C1598B" w:rsidRDefault="00A23648" w:rsidP="00B71C7D">
      <w:pPr>
        <w:pStyle w:val="NoSpacing"/>
        <w:rPr>
          <w:rFonts w:ascii="Arial" w:hAnsi="Arial" w:cs="Arial"/>
          <w:color w:val="auto"/>
          <w:sz w:val="18"/>
          <w:szCs w:val="18"/>
          <w:lang w:val="en-US"/>
        </w:rPr>
      </w:pPr>
    </w:p>
    <w:tbl>
      <w:tblPr>
        <w:tblStyle w:val="TableGrid"/>
        <w:tblW w:w="15310" w:type="dxa"/>
        <w:tblInd w:w="-596" w:type="dxa"/>
        <w:tblLayout w:type="fixed"/>
        <w:tblCellMar>
          <w:top w:w="85" w:type="dxa"/>
          <w:left w:w="113" w:type="dxa"/>
          <w:bottom w:w="85" w:type="dxa"/>
          <w:right w:w="113" w:type="dxa"/>
        </w:tblCellMar>
        <w:tblLook w:val="04A0" w:firstRow="1" w:lastRow="0" w:firstColumn="1" w:lastColumn="0" w:noHBand="0" w:noVBand="1"/>
      </w:tblPr>
      <w:tblGrid>
        <w:gridCol w:w="795"/>
        <w:gridCol w:w="1474"/>
        <w:gridCol w:w="1984"/>
        <w:gridCol w:w="7173"/>
        <w:gridCol w:w="284"/>
        <w:gridCol w:w="283"/>
        <w:gridCol w:w="284"/>
        <w:gridCol w:w="283"/>
        <w:gridCol w:w="284"/>
        <w:gridCol w:w="1134"/>
        <w:gridCol w:w="1332"/>
      </w:tblGrid>
      <w:tr w:rsidR="00F15252" w:rsidRPr="004E1514" w14:paraId="6B951DB8" w14:textId="77777777" w:rsidTr="00B011F2">
        <w:tc>
          <w:tcPr>
            <w:tcW w:w="795" w:type="dxa"/>
            <w:vMerge w:val="restart"/>
            <w:shd w:val="clear" w:color="auto" w:fill="00B0F0"/>
            <w:vAlign w:val="center"/>
          </w:tcPr>
          <w:p w14:paraId="2EA8E3EE" w14:textId="77777777" w:rsidR="00F15252" w:rsidRPr="003A6F97" w:rsidRDefault="00F15252"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lastRenderedPageBreak/>
              <w:t>No.</w:t>
            </w:r>
          </w:p>
        </w:tc>
        <w:tc>
          <w:tcPr>
            <w:tcW w:w="1474" w:type="dxa"/>
            <w:vMerge w:val="restart"/>
            <w:shd w:val="clear" w:color="auto" w:fill="00B0F0"/>
            <w:vAlign w:val="center"/>
          </w:tcPr>
          <w:p w14:paraId="203CFD40" w14:textId="77777777" w:rsidR="00F15252" w:rsidRPr="003A6F97" w:rsidRDefault="00F15252"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Identified Services</w:t>
            </w:r>
          </w:p>
        </w:tc>
        <w:tc>
          <w:tcPr>
            <w:tcW w:w="1984" w:type="dxa"/>
            <w:vMerge w:val="restart"/>
            <w:shd w:val="clear" w:color="auto" w:fill="00B0F0"/>
            <w:vAlign w:val="center"/>
          </w:tcPr>
          <w:p w14:paraId="5ECC4748" w14:textId="77777777" w:rsidR="00F15252" w:rsidRPr="003A6F97" w:rsidRDefault="00F15252"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Identified Responsible Service Provider</w:t>
            </w:r>
          </w:p>
        </w:tc>
        <w:tc>
          <w:tcPr>
            <w:tcW w:w="7173" w:type="dxa"/>
            <w:vMerge w:val="restart"/>
            <w:shd w:val="clear" w:color="auto" w:fill="00B0F0"/>
            <w:vAlign w:val="center"/>
          </w:tcPr>
          <w:p w14:paraId="5DD7767D" w14:textId="77777777" w:rsidR="00F15252" w:rsidRPr="003A6F97" w:rsidRDefault="00F15252"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Short Description</w:t>
            </w:r>
          </w:p>
        </w:tc>
        <w:tc>
          <w:tcPr>
            <w:tcW w:w="1418" w:type="dxa"/>
            <w:gridSpan w:val="5"/>
            <w:shd w:val="clear" w:color="auto" w:fill="00B0F0"/>
            <w:vAlign w:val="center"/>
          </w:tcPr>
          <w:p w14:paraId="2DE97161" w14:textId="77777777" w:rsidR="00F15252" w:rsidRPr="003A6F97" w:rsidRDefault="00F15252"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Geographical Areas</w:t>
            </w:r>
          </w:p>
          <w:p w14:paraId="6FAF5327" w14:textId="77777777" w:rsidR="00F15252" w:rsidRPr="003A6F97" w:rsidRDefault="00F15252" w:rsidP="00B011F2">
            <w:pPr>
              <w:pStyle w:val="NoSpacing"/>
              <w:rPr>
                <w:rFonts w:ascii="Arial" w:hAnsi="Arial" w:cs="Arial"/>
                <w:color w:val="FFFFFF" w:themeColor="background1"/>
                <w:sz w:val="20"/>
                <w:szCs w:val="20"/>
                <w:lang w:val="en-GB"/>
              </w:rPr>
            </w:pPr>
            <w:r w:rsidRPr="003A6F97">
              <w:rPr>
                <w:rFonts w:ascii="Arial" w:hAnsi="Arial" w:cs="Arial"/>
                <w:color w:val="FFFFFF" w:themeColor="background1"/>
                <w:sz w:val="10"/>
                <w:szCs w:val="10"/>
                <w:lang w:val="en-GB"/>
              </w:rPr>
              <w:t xml:space="preserve">NAV 58/6, paragraph 23 </w:t>
            </w:r>
          </w:p>
        </w:tc>
        <w:tc>
          <w:tcPr>
            <w:tcW w:w="1134" w:type="dxa"/>
            <w:shd w:val="clear" w:color="auto" w:fill="00B0F0"/>
            <w:vAlign w:val="center"/>
          </w:tcPr>
          <w:p w14:paraId="3415F2DC" w14:textId="77777777" w:rsidR="00F15252" w:rsidRPr="003A6F97" w:rsidRDefault="00F15252" w:rsidP="00B011F2">
            <w:pPr>
              <w:pStyle w:val="NoSpacing"/>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Solution References</w:t>
            </w:r>
          </w:p>
        </w:tc>
        <w:tc>
          <w:tcPr>
            <w:tcW w:w="1332" w:type="dxa"/>
            <w:shd w:val="clear" w:color="auto" w:fill="00B0F0"/>
            <w:vAlign w:val="center"/>
          </w:tcPr>
          <w:p w14:paraId="4912A6C8" w14:textId="77777777" w:rsidR="00F15252" w:rsidRPr="003A6F97" w:rsidRDefault="00F15252" w:rsidP="00B011F2">
            <w:pPr>
              <w:pStyle w:val="NoSpacing"/>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Gap Origin</w:t>
            </w:r>
          </w:p>
        </w:tc>
      </w:tr>
      <w:tr w:rsidR="00F15252" w:rsidRPr="005A3CD8" w14:paraId="1C35AAE1" w14:textId="77777777" w:rsidTr="00B011F2">
        <w:trPr>
          <w:trHeight w:val="419"/>
        </w:trPr>
        <w:tc>
          <w:tcPr>
            <w:tcW w:w="795" w:type="dxa"/>
            <w:vMerge/>
            <w:shd w:val="clear" w:color="auto" w:fill="00B0F0"/>
          </w:tcPr>
          <w:p w14:paraId="52A21E98" w14:textId="77777777" w:rsidR="00F15252" w:rsidRPr="00AE31FD" w:rsidRDefault="00F15252" w:rsidP="00B011F2">
            <w:pPr>
              <w:rPr>
                <w:rFonts w:asciiTheme="minorHAnsi" w:hAnsiTheme="minorHAnsi" w:cstheme="minorHAnsi"/>
                <w:sz w:val="18"/>
                <w:szCs w:val="18"/>
              </w:rPr>
            </w:pPr>
          </w:p>
        </w:tc>
        <w:tc>
          <w:tcPr>
            <w:tcW w:w="1474" w:type="dxa"/>
            <w:vMerge/>
            <w:shd w:val="clear" w:color="auto" w:fill="00B0F0"/>
          </w:tcPr>
          <w:p w14:paraId="307C85B6" w14:textId="77777777" w:rsidR="00F15252" w:rsidRPr="00AE31FD" w:rsidRDefault="00F15252" w:rsidP="00B011F2">
            <w:pPr>
              <w:rPr>
                <w:rFonts w:asciiTheme="minorHAnsi" w:hAnsiTheme="minorHAnsi" w:cstheme="minorHAnsi"/>
                <w:sz w:val="18"/>
                <w:szCs w:val="18"/>
              </w:rPr>
            </w:pPr>
          </w:p>
        </w:tc>
        <w:tc>
          <w:tcPr>
            <w:tcW w:w="1984" w:type="dxa"/>
            <w:vMerge/>
            <w:shd w:val="clear" w:color="auto" w:fill="00B0F0"/>
          </w:tcPr>
          <w:p w14:paraId="34225E73" w14:textId="77777777" w:rsidR="00F15252" w:rsidRPr="00AE31FD" w:rsidRDefault="00F15252" w:rsidP="00B011F2">
            <w:pPr>
              <w:rPr>
                <w:rFonts w:asciiTheme="minorHAnsi" w:hAnsiTheme="minorHAnsi" w:cstheme="minorHAnsi"/>
                <w:sz w:val="18"/>
                <w:szCs w:val="18"/>
              </w:rPr>
            </w:pPr>
          </w:p>
        </w:tc>
        <w:tc>
          <w:tcPr>
            <w:tcW w:w="7173" w:type="dxa"/>
            <w:vMerge/>
            <w:shd w:val="clear" w:color="auto" w:fill="00B0F0"/>
          </w:tcPr>
          <w:p w14:paraId="258E389F" w14:textId="77777777" w:rsidR="00F15252" w:rsidRPr="00AE31FD" w:rsidRDefault="00F15252" w:rsidP="00B011F2">
            <w:pPr>
              <w:rPr>
                <w:rFonts w:asciiTheme="minorHAnsi" w:hAnsiTheme="minorHAnsi" w:cstheme="minorHAnsi"/>
                <w:sz w:val="18"/>
                <w:szCs w:val="18"/>
              </w:rPr>
            </w:pPr>
          </w:p>
        </w:tc>
        <w:tc>
          <w:tcPr>
            <w:tcW w:w="284" w:type="dxa"/>
            <w:shd w:val="clear" w:color="auto" w:fill="00B0F0"/>
            <w:vAlign w:val="center"/>
          </w:tcPr>
          <w:p w14:paraId="5C1EF33E" w14:textId="77777777" w:rsidR="00F15252" w:rsidRPr="003A6F97" w:rsidRDefault="00F15252"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1</w:t>
            </w:r>
          </w:p>
        </w:tc>
        <w:tc>
          <w:tcPr>
            <w:tcW w:w="283" w:type="dxa"/>
            <w:shd w:val="clear" w:color="auto" w:fill="00B0F0"/>
            <w:vAlign w:val="center"/>
          </w:tcPr>
          <w:p w14:paraId="2A66764E" w14:textId="77777777" w:rsidR="00F15252" w:rsidRPr="003A6F97" w:rsidRDefault="00F15252"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2</w:t>
            </w:r>
          </w:p>
        </w:tc>
        <w:tc>
          <w:tcPr>
            <w:tcW w:w="284" w:type="dxa"/>
            <w:shd w:val="clear" w:color="auto" w:fill="00B0F0"/>
            <w:vAlign w:val="center"/>
          </w:tcPr>
          <w:p w14:paraId="37D54D94" w14:textId="77777777" w:rsidR="00F15252" w:rsidRPr="003A6F97" w:rsidRDefault="00F15252"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3</w:t>
            </w:r>
          </w:p>
        </w:tc>
        <w:tc>
          <w:tcPr>
            <w:tcW w:w="283" w:type="dxa"/>
            <w:shd w:val="clear" w:color="auto" w:fill="00B0F0"/>
            <w:vAlign w:val="center"/>
          </w:tcPr>
          <w:p w14:paraId="0D0DE5EF" w14:textId="77777777" w:rsidR="00F15252" w:rsidRPr="003A6F97" w:rsidRDefault="00F15252"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4</w:t>
            </w:r>
          </w:p>
        </w:tc>
        <w:tc>
          <w:tcPr>
            <w:tcW w:w="284" w:type="dxa"/>
            <w:shd w:val="clear" w:color="auto" w:fill="00B0F0"/>
            <w:vAlign w:val="center"/>
          </w:tcPr>
          <w:p w14:paraId="693ABA05" w14:textId="77777777" w:rsidR="00F15252" w:rsidRPr="003A6F97" w:rsidRDefault="00F15252"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5</w:t>
            </w:r>
          </w:p>
        </w:tc>
        <w:tc>
          <w:tcPr>
            <w:tcW w:w="1134" w:type="dxa"/>
            <w:shd w:val="clear" w:color="auto" w:fill="00B0F0"/>
            <w:vAlign w:val="center"/>
          </w:tcPr>
          <w:p w14:paraId="0CFF3480" w14:textId="77777777" w:rsidR="00F15252" w:rsidRPr="003A6F97" w:rsidRDefault="00F15252" w:rsidP="00B011F2">
            <w:pPr>
              <w:pStyle w:val="NoSpacing"/>
              <w:jc w:val="center"/>
              <w:rPr>
                <w:sz w:val="18"/>
                <w:szCs w:val="18"/>
                <w:lang w:val="en-GB"/>
              </w:rPr>
            </w:pPr>
            <w:r w:rsidRPr="003A6F97">
              <w:rPr>
                <w:rFonts w:asciiTheme="minorHAnsi" w:hAnsiTheme="minorHAnsi" w:cstheme="minorHAnsi"/>
                <w:b/>
                <w:color w:val="FFFFFF" w:themeColor="background1"/>
                <w:sz w:val="18"/>
                <w:szCs w:val="18"/>
                <w:lang w:val="en-GB"/>
              </w:rPr>
              <w:t>Functions</w:t>
            </w:r>
            <w:r w:rsidRPr="003A6F97">
              <w:rPr>
                <w:rFonts w:asciiTheme="minorHAnsi" w:hAnsiTheme="minorHAnsi" w:cstheme="minorHAnsi"/>
                <w:sz w:val="18"/>
                <w:szCs w:val="18"/>
                <w:lang w:val="en-GB"/>
              </w:rPr>
              <w:t xml:space="preserve"> </w:t>
            </w:r>
            <w:r w:rsidRPr="003A6F97">
              <w:rPr>
                <w:rFonts w:ascii="Arial" w:hAnsi="Arial" w:cs="Arial"/>
                <w:color w:val="FFFFFF" w:themeColor="background1"/>
                <w:sz w:val="10"/>
                <w:szCs w:val="10"/>
                <w:lang w:val="en-GB"/>
              </w:rPr>
              <w:t>NAV  56/WP.5/ Rev.1 - Annex 1</w:t>
            </w:r>
          </w:p>
        </w:tc>
        <w:tc>
          <w:tcPr>
            <w:tcW w:w="1332" w:type="dxa"/>
            <w:shd w:val="clear" w:color="auto" w:fill="00B0F0"/>
            <w:vAlign w:val="center"/>
          </w:tcPr>
          <w:p w14:paraId="358DCE72" w14:textId="77777777" w:rsidR="00F15252" w:rsidRPr="003A6F97" w:rsidRDefault="00F15252" w:rsidP="00B011F2">
            <w:pPr>
              <w:pStyle w:val="NoSpacing"/>
              <w:jc w:val="center"/>
              <w:rPr>
                <w:sz w:val="18"/>
                <w:szCs w:val="18"/>
                <w:lang w:val="en-GB"/>
              </w:rPr>
            </w:pPr>
            <w:r w:rsidRPr="003A6F97">
              <w:rPr>
                <w:rFonts w:asciiTheme="minorHAnsi" w:hAnsiTheme="minorHAnsi" w:cstheme="minorHAnsi"/>
                <w:b/>
                <w:color w:val="FFFFFF" w:themeColor="background1"/>
                <w:sz w:val="18"/>
                <w:szCs w:val="18"/>
                <w:lang w:val="en-GB"/>
              </w:rPr>
              <w:t xml:space="preserve">Identifier     </w:t>
            </w:r>
            <w:r w:rsidRPr="003A6F97">
              <w:rPr>
                <w:rFonts w:asciiTheme="minorHAnsi" w:hAnsiTheme="minorHAnsi" w:cstheme="minorHAnsi"/>
                <w:sz w:val="18"/>
                <w:szCs w:val="18"/>
                <w:lang w:val="en-GB"/>
              </w:rPr>
              <w:t xml:space="preserve"> </w:t>
            </w:r>
            <w:r w:rsidRPr="003A6F97">
              <w:rPr>
                <w:rFonts w:ascii="Arial" w:hAnsi="Arial" w:cs="Arial"/>
                <w:color w:val="FFFFFF" w:themeColor="background1"/>
                <w:sz w:val="10"/>
                <w:szCs w:val="10"/>
                <w:lang w:val="en-GB"/>
              </w:rPr>
              <w:t>NAV 58/WP.6 Annex 1 and paragraph 3.9</w:t>
            </w:r>
          </w:p>
        </w:tc>
      </w:tr>
      <w:tr w:rsidR="00A23648" w:rsidRPr="004E1514" w14:paraId="712B456A" w14:textId="77777777" w:rsidTr="00B011F2">
        <w:tc>
          <w:tcPr>
            <w:tcW w:w="795" w:type="dxa"/>
          </w:tcPr>
          <w:p w14:paraId="51E94DCF" w14:textId="77777777" w:rsidR="00A23648" w:rsidRPr="00C1598B" w:rsidRDefault="00A23648" w:rsidP="00B011F2">
            <w:pPr>
              <w:rPr>
                <w:rFonts w:ascii="Arial" w:hAnsi="Arial" w:cs="Arial"/>
                <w:color w:val="auto"/>
                <w:sz w:val="16"/>
                <w:szCs w:val="16"/>
              </w:rPr>
            </w:pPr>
            <w:r w:rsidRPr="00C1598B">
              <w:rPr>
                <w:rFonts w:ascii="Arial" w:hAnsi="Arial" w:cs="Arial"/>
                <w:color w:val="auto"/>
                <w:sz w:val="16"/>
                <w:szCs w:val="16"/>
              </w:rPr>
              <w:t>MSP5</w:t>
            </w:r>
          </w:p>
        </w:tc>
        <w:tc>
          <w:tcPr>
            <w:tcW w:w="1474" w:type="dxa"/>
            <w:shd w:val="clear" w:color="auto" w:fill="auto"/>
          </w:tcPr>
          <w:p w14:paraId="7E5AD064" w14:textId="77777777" w:rsidR="00A23648" w:rsidRPr="00777527" w:rsidRDefault="00A23648" w:rsidP="00B011F2">
            <w:pPr>
              <w:rPr>
                <w:rFonts w:ascii="Arial" w:hAnsi="Arial" w:cs="Arial"/>
                <w:sz w:val="18"/>
                <w:szCs w:val="18"/>
              </w:rPr>
            </w:pPr>
            <w:r w:rsidRPr="00777527">
              <w:rPr>
                <w:rFonts w:ascii="Arial" w:hAnsi="Arial" w:cs="Arial"/>
                <w:sz w:val="18"/>
                <w:szCs w:val="18"/>
              </w:rPr>
              <w:t>Maritime Safety Information (MSI) service</w:t>
            </w:r>
          </w:p>
        </w:tc>
        <w:tc>
          <w:tcPr>
            <w:tcW w:w="1984" w:type="dxa"/>
            <w:shd w:val="clear" w:color="auto" w:fill="auto"/>
          </w:tcPr>
          <w:p w14:paraId="7CF9967E" w14:textId="77777777" w:rsidR="00A23648" w:rsidRPr="00777527" w:rsidRDefault="00A23648" w:rsidP="00B011F2">
            <w:pPr>
              <w:rPr>
                <w:rFonts w:ascii="Arial" w:hAnsi="Arial" w:cs="Arial"/>
                <w:sz w:val="18"/>
                <w:szCs w:val="18"/>
              </w:rPr>
            </w:pPr>
            <w:r w:rsidRPr="00777527">
              <w:rPr>
                <w:rFonts w:ascii="Arial" w:hAnsi="Arial" w:cs="Arial"/>
                <w:sz w:val="18"/>
                <w:szCs w:val="18"/>
              </w:rPr>
              <w:t>National Competent Authority</w:t>
            </w:r>
          </w:p>
        </w:tc>
        <w:tc>
          <w:tcPr>
            <w:tcW w:w="7173" w:type="dxa"/>
            <w:shd w:val="clear" w:color="auto" w:fill="auto"/>
          </w:tcPr>
          <w:p w14:paraId="0E0F5DE2" w14:textId="77777777" w:rsidR="00A23648" w:rsidRPr="00B011F2" w:rsidRDefault="00A23648" w:rsidP="00257061">
            <w:pPr>
              <w:pStyle w:val="NoSpacing"/>
              <w:jc w:val="both"/>
              <w:rPr>
                <w:rFonts w:ascii="Arial" w:hAnsi="Arial" w:cs="Arial"/>
                <w:sz w:val="18"/>
                <w:szCs w:val="18"/>
                <w:lang w:val="en-US"/>
              </w:rPr>
            </w:pPr>
            <w:r w:rsidRPr="00B011F2">
              <w:rPr>
                <w:rFonts w:ascii="Arial" w:hAnsi="Arial" w:cs="Arial"/>
                <w:sz w:val="18"/>
                <w:szCs w:val="18"/>
                <w:lang w:val="en-US"/>
              </w:rPr>
              <w:t>The Global Maritime Distress and Safety System (GMDSS) as described in SOLAS Chapter IV defines the seventh functional requirement as:</w:t>
            </w:r>
          </w:p>
          <w:p w14:paraId="7E914F2F" w14:textId="77777777" w:rsidR="00A23648" w:rsidRPr="00B011F2" w:rsidRDefault="00A23648" w:rsidP="00257061">
            <w:pPr>
              <w:pStyle w:val="NoSpacing"/>
              <w:jc w:val="both"/>
              <w:rPr>
                <w:rFonts w:ascii="Arial" w:hAnsi="Arial" w:cs="Arial"/>
                <w:sz w:val="18"/>
                <w:szCs w:val="18"/>
                <w:lang w:val="en-US"/>
              </w:rPr>
            </w:pPr>
            <w:r w:rsidRPr="00B011F2">
              <w:rPr>
                <w:rFonts w:ascii="Arial" w:hAnsi="Arial" w:cs="Arial"/>
                <w:sz w:val="18"/>
                <w:szCs w:val="18"/>
                <w:lang w:val="en-US"/>
              </w:rPr>
              <w:t>"Every ship, while at sea, shall be capable of transmitting and receiving maritime safety information".</w:t>
            </w:r>
          </w:p>
          <w:p w14:paraId="2797C519" w14:textId="77777777" w:rsidR="00A23648" w:rsidRPr="00B011F2" w:rsidRDefault="00A23648" w:rsidP="00257061">
            <w:pPr>
              <w:pStyle w:val="NoSpacing"/>
              <w:jc w:val="both"/>
              <w:rPr>
                <w:rFonts w:ascii="Arial" w:hAnsi="Arial" w:cs="Arial"/>
                <w:sz w:val="18"/>
                <w:szCs w:val="18"/>
                <w:lang w:val="en-US"/>
              </w:rPr>
            </w:pPr>
            <w:r w:rsidRPr="00B011F2">
              <w:rPr>
                <w:rFonts w:ascii="Arial" w:hAnsi="Arial" w:cs="Arial"/>
                <w:sz w:val="18"/>
                <w:szCs w:val="18"/>
                <w:lang w:val="en-US"/>
              </w:rPr>
              <w:t>The MSI service is an internationally co-ordinated network of broadcasts of Maritime Safety Information from official information providers, such as:</w:t>
            </w:r>
          </w:p>
          <w:p w14:paraId="04710FDA" w14:textId="77777777" w:rsidR="00257061" w:rsidRPr="00B011F2" w:rsidRDefault="00257061" w:rsidP="00257061">
            <w:pPr>
              <w:pStyle w:val="NoSpacing"/>
              <w:jc w:val="both"/>
              <w:rPr>
                <w:rFonts w:ascii="Arial" w:hAnsi="Arial" w:cs="Arial"/>
                <w:sz w:val="18"/>
                <w:szCs w:val="18"/>
                <w:lang w:val="en-US"/>
              </w:rPr>
            </w:pPr>
          </w:p>
          <w:p w14:paraId="0079C16A" w14:textId="77777777" w:rsidR="00A23648" w:rsidRPr="00BC3F81" w:rsidRDefault="00A23648" w:rsidP="00A23648">
            <w:pPr>
              <w:pStyle w:val="ListParagraph"/>
              <w:numPr>
                <w:ilvl w:val="0"/>
                <w:numId w:val="8"/>
              </w:numPr>
              <w:spacing w:after="0" w:line="240" w:lineRule="auto"/>
              <w:jc w:val="both"/>
              <w:rPr>
                <w:rFonts w:ascii="Arial" w:hAnsi="Arial" w:cs="Arial"/>
                <w:color w:val="auto"/>
                <w:sz w:val="18"/>
                <w:szCs w:val="18"/>
                <w:lang w:val="en-GB"/>
              </w:rPr>
            </w:pPr>
            <w:r w:rsidRPr="00BC3F81">
              <w:rPr>
                <w:rFonts w:ascii="Arial" w:hAnsi="Arial" w:cs="Arial"/>
                <w:color w:val="auto"/>
                <w:sz w:val="18"/>
                <w:szCs w:val="18"/>
                <w:lang w:val="en-GB"/>
              </w:rPr>
              <w:t>National Hydrographic Offices, for navigational warnings and chart correction data;</w:t>
            </w:r>
          </w:p>
          <w:p w14:paraId="59FDC138" w14:textId="77777777" w:rsidR="00A23648" w:rsidRPr="00BC3F81" w:rsidRDefault="00A23648" w:rsidP="00A23648">
            <w:pPr>
              <w:pStyle w:val="ListParagraph"/>
              <w:numPr>
                <w:ilvl w:val="0"/>
                <w:numId w:val="8"/>
              </w:numPr>
              <w:spacing w:after="0" w:line="240" w:lineRule="auto"/>
              <w:jc w:val="both"/>
              <w:rPr>
                <w:rFonts w:ascii="Arial" w:hAnsi="Arial" w:cs="Arial"/>
                <w:color w:val="auto"/>
                <w:sz w:val="18"/>
                <w:szCs w:val="18"/>
                <w:lang w:val="en-GB"/>
              </w:rPr>
            </w:pPr>
            <w:r w:rsidRPr="00BC3F81">
              <w:rPr>
                <w:rFonts w:ascii="Arial" w:hAnsi="Arial" w:cs="Arial"/>
                <w:color w:val="auto"/>
                <w:sz w:val="18"/>
                <w:szCs w:val="18"/>
                <w:lang w:val="en-GB"/>
              </w:rPr>
              <w:t>National Meteorological Offices, for weather warnings and forecasts;</w:t>
            </w:r>
          </w:p>
          <w:p w14:paraId="76EA66A5" w14:textId="77777777" w:rsidR="00A23648" w:rsidRPr="00BC3F81" w:rsidRDefault="00A23648" w:rsidP="00A23648">
            <w:pPr>
              <w:pStyle w:val="ListParagraph"/>
              <w:numPr>
                <w:ilvl w:val="0"/>
                <w:numId w:val="8"/>
              </w:numPr>
              <w:spacing w:after="0" w:line="240" w:lineRule="auto"/>
              <w:jc w:val="both"/>
              <w:rPr>
                <w:rFonts w:ascii="Arial" w:hAnsi="Arial" w:cs="Arial"/>
                <w:color w:val="auto"/>
                <w:sz w:val="18"/>
                <w:szCs w:val="18"/>
                <w:lang w:val="en-GB"/>
              </w:rPr>
            </w:pPr>
            <w:r w:rsidRPr="00BC3F81">
              <w:rPr>
                <w:rFonts w:ascii="Arial" w:hAnsi="Arial" w:cs="Arial"/>
                <w:color w:val="auto"/>
                <w:sz w:val="18"/>
                <w:szCs w:val="18"/>
                <w:lang w:val="en-GB"/>
              </w:rPr>
              <w:t xml:space="preserve">Rescue Co-ordination Centres (RCCs), for shore-to-ship </w:t>
            </w:r>
            <w:ins w:id="204" w:author="Alimchandani, Mahesh" w:date="2012-09-12T12:14:00Z">
              <w:r w:rsidR="003F5723">
                <w:rPr>
                  <w:rFonts w:ascii="Arial" w:hAnsi="Arial" w:cs="Arial"/>
                  <w:color w:val="auto"/>
                  <w:sz w:val="18"/>
                  <w:szCs w:val="18"/>
                  <w:lang w:val="en-GB"/>
                </w:rPr>
                <w:t xml:space="preserve">SAR information including </w:t>
              </w:r>
            </w:ins>
            <w:r w:rsidRPr="00BC3F81">
              <w:rPr>
                <w:rFonts w:ascii="Arial" w:hAnsi="Arial" w:cs="Arial"/>
                <w:color w:val="auto"/>
                <w:sz w:val="18"/>
                <w:szCs w:val="18"/>
                <w:lang w:val="en-GB"/>
              </w:rPr>
              <w:t xml:space="preserve">distress </w:t>
            </w:r>
            <w:ins w:id="205" w:author="Alimchandani, Mahesh" w:date="2012-09-12T12:14:00Z">
              <w:r w:rsidR="003F5723">
                <w:rPr>
                  <w:rFonts w:ascii="Arial" w:hAnsi="Arial" w:cs="Arial"/>
                  <w:color w:val="auto"/>
                  <w:sz w:val="18"/>
                  <w:szCs w:val="18"/>
                  <w:lang w:val="en-GB"/>
                </w:rPr>
                <w:t>relays</w:t>
              </w:r>
            </w:ins>
            <w:del w:id="206" w:author="Alimchandani, Mahesh" w:date="2012-09-12T12:14:00Z">
              <w:r w:rsidRPr="00BC3F81" w:rsidDel="003F5723">
                <w:rPr>
                  <w:rFonts w:ascii="Arial" w:hAnsi="Arial" w:cs="Arial"/>
                  <w:color w:val="auto"/>
                  <w:sz w:val="18"/>
                  <w:szCs w:val="18"/>
                  <w:lang w:val="en-GB"/>
                </w:rPr>
                <w:delText>alerts</w:delText>
              </w:r>
            </w:del>
            <w:r w:rsidRPr="00BC3F81">
              <w:rPr>
                <w:rFonts w:ascii="Arial" w:hAnsi="Arial" w:cs="Arial"/>
                <w:color w:val="auto"/>
                <w:sz w:val="18"/>
                <w:szCs w:val="18"/>
                <w:lang w:val="en-GB"/>
              </w:rPr>
              <w:t>;</w:t>
            </w:r>
          </w:p>
          <w:p w14:paraId="1970C36D" w14:textId="77777777" w:rsidR="00A23648" w:rsidRPr="00DF71F7" w:rsidRDefault="00A23648">
            <w:pPr>
              <w:pStyle w:val="ListParagraph"/>
              <w:numPr>
                <w:ilvl w:val="0"/>
                <w:numId w:val="8"/>
              </w:numPr>
              <w:spacing w:after="0" w:line="240" w:lineRule="auto"/>
              <w:jc w:val="both"/>
              <w:rPr>
                <w:rFonts w:ascii="Arial" w:hAnsi="Arial" w:cs="Arial"/>
                <w:color w:val="auto"/>
                <w:sz w:val="18"/>
                <w:szCs w:val="18"/>
                <w:lang w:val="en-GB"/>
              </w:rPr>
            </w:pPr>
            <w:r w:rsidRPr="00BC3F81">
              <w:rPr>
                <w:rFonts w:ascii="Arial" w:hAnsi="Arial" w:cs="Arial"/>
                <w:color w:val="auto"/>
                <w:sz w:val="18"/>
                <w:szCs w:val="18"/>
                <w:lang w:val="en-GB"/>
              </w:rPr>
              <w:t xml:space="preserve">The International Ice Patrol, for </w:t>
            </w:r>
            <w:del w:id="207" w:author="Alimchandani, Mahesh" w:date="2012-09-12T12:14:00Z">
              <w:r w:rsidRPr="00BC3F81" w:rsidDel="003F5723">
                <w:rPr>
                  <w:rFonts w:ascii="Arial" w:hAnsi="Arial" w:cs="Arial"/>
                  <w:color w:val="auto"/>
                  <w:sz w:val="18"/>
                  <w:szCs w:val="18"/>
                  <w:lang w:val="en-GB"/>
                </w:rPr>
                <w:delText xml:space="preserve">Oceanic </w:delText>
              </w:r>
            </w:del>
            <w:ins w:id="208" w:author="Alimchandani, Mahesh" w:date="2012-09-12T12:14:00Z">
              <w:r w:rsidR="003F5723">
                <w:rPr>
                  <w:rFonts w:ascii="Arial" w:hAnsi="Arial" w:cs="Arial"/>
                  <w:color w:val="auto"/>
                  <w:sz w:val="18"/>
                  <w:szCs w:val="18"/>
                  <w:lang w:val="en-GB"/>
                </w:rPr>
                <w:t>o</w:t>
              </w:r>
              <w:r w:rsidR="003F5723" w:rsidRPr="00BC3F81">
                <w:rPr>
                  <w:rFonts w:ascii="Arial" w:hAnsi="Arial" w:cs="Arial"/>
                  <w:color w:val="auto"/>
                  <w:sz w:val="18"/>
                  <w:szCs w:val="18"/>
                  <w:lang w:val="en-GB"/>
                </w:rPr>
                <w:t xml:space="preserve">ceanic </w:t>
              </w:r>
            </w:ins>
            <w:r w:rsidRPr="00BC3F81">
              <w:rPr>
                <w:rFonts w:ascii="Arial" w:hAnsi="Arial" w:cs="Arial"/>
                <w:color w:val="auto"/>
                <w:sz w:val="18"/>
                <w:szCs w:val="18"/>
                <w:lang w:val="en-GB"/>
              </w:rPr>
              <w:t>ice hazards.</w:t>
            </w:r>
          </w:p>
        </w:tc>
        <w:tc>
          <w:tcPr>
            <w:tcW w:w="284" w:type="dxa"/>
            <w:shd w:val="clear" w:color="auto" w:fill="auto"/>
            <w:vAlign w:val="center"/>
          </w:tcPr>
          <w:p w14:paraId="1605ED43" w14:textId="77777777" w:rsidR="00A23648" w:rsidRPr="00777527" w:rsidRDefault="00A23648" w:rsidP="00B011F2">
            <w:pPr>
              <w:jc w:val="center"/>
              <w:rPr>
                <w:rFonts w:ascii="Arial" w:hAnsi="Arial" w:cs="Arial"/>
                <w:sz w:val="18"/>
                <w:szCs w:val="18"/>
              </w:rPr>
            </w:pPr>
            <w:r w:rsidRPr="00777527">
              <w:rPr>
                <w:rFonts w:ascii="Arial" w:hAnsi="Arial" w:cs="Arial"/>
                <w:color w:val="000000"/>
                <w:sz w:val="18"/>
                <w:szCs w:val="18"/>
                <w:lang w:eastAsia="zh-CN"/>
              </w:rPr>
              <w:t>x</w:t>
            </w:r>
          </w:p>
        </w:tc>
        <w:tc>
          <w:tcPr>
            <w:tcW w:w="283" w:type="dxa"/>
            <w:shd w:val="clear" w:color="auto" w:fill="auto"/>
            <w:vAlign w:val="center"/>
          </w:tcPr>
          <w:p w14:paraId="7C6BF3CF" w14:textId="77777777" w:rsidR="00A23648" w:rsidRPr="00777527" w:rsidRDefault="00A23648" w:rsidP="00B011F2">
            <w:pPr>
              <w:jc w:val="center"/>
              <w:rPr>
                <w:rFonts w:ascii="Arial" w:hAnsi="Arial" w:cs="Arial"/>
                <w:sz w:val="18"/>
                <w:szCs w:val="18"/>
              </w:rPr>
            </w:pPr>
            <w:r w:rsidRPr="00777527">
              <w:rPr>
                <w:rFonts w:ascii="Arial" w:hAnsi="Arial" w:cs="Arial"/>
                <w:color w:val="000000"/>
                <w:sz w:val="18"/>
                <w:szCs w:val="18"/>
                <w:lang w:eastAsia="zh-CN"/>
              </w:rPr>
              <w:t>x</w:t>
            </w:r>
          </w:p>
        </w:tc>
        <w:tc>
          <w:tcPr>
            <w:tcW w:w="284" w:type="dxa"/>
            <w:shd w:val="clear" w:color="auto" w:fill="auto"/>
            <w:vAlign w:val="center"/>
          </w:tcPr>
          <w:p w14:paraId="54754F8C" w14:textId="77777777" w:rsidR="00A23648" w:rsidRPr="00777527" w:rsidRDefault="00A23648" w:rsidP="00B011F2">
            <w:pPr>
              <w:jc w:val="center"/>
              <w:rPr>
                <w:rFonts w:ascii="Arial" w:hAnsi="Arial" w:cs="Arial"/>
                <w:sz w:val="18"/>
                <w:szCs w:val="18"/>
              </w:rPr>
            </w:pPr>
            <w:r w:rsidRPr="00777527">
              <w:rPr>
                <w:rFonts w:ascii="Arial" w:hAnsi="Arial" w:cs="Arial"/>
                <w:color w:val="000000"/>
                <w:sz w:val="18"/>
                <w:szCs w:val="18"/>
                <w:lang w:eastAsia="zh-CN"/>
              </w:rPr>
              <w:t>x</w:t>
            </w:r>
          </w:p>
        </w:tc>
        <w:tc>
          <w:tcPr>
            <w:tcW w:w="283" w:type="dxa"/>
            <w:shd w:val="clear" w:color="auto" w:fill="auto"/>
            <w:vAlign w:val="center"/>
          </w:tcPr>
          <w:p w14:paraId="337997BC" w14:textId="77777777" w:rsidR="00A23648" w:rsidRPr="00777527" w:rsidRDefault="00A23648" w:rsidP="00B011F2">
            <w:pPr>
              <w:jc w:val="center"/>
              <w:rPr>
                <w:rFonts w:ascii="Arial" w:hAnsi="Arial" w:cs="Arial"/>
                <w:sz w:val="18"/>
                <w:szCs w:val="18"/>
              </w:rPr>
            </w:pPr>
            <w:r w:rsidRPr="00777527">
              <w:rPr>
                <w:rFonts w:ascii="Arial" w:hAnsi="Arial" w:cs="Arial"/>
                <w:color w:val="000000"/>
                <w:sz w:val="18"/>
                <w:szCs w:val="18"/>
                <w:lang w:eastAsia="zh-CN"/>
              </w:rPr>
              <w:t>x</w:t>
            </w:r>
          </w:p>
        </w:tc>
        <w:tc>
          <w:tcPr>
            <w:tcW w:w="284" w:type="dxa"/>
            <w:shd w:val="clear" w:color="auto" w:fill="auto"/>
            <w:vAlign w:val="center"/>
          </w:tcPr>
          <w:p w14:paraId="5ABED406" w14:textId="77777777" w:rsidR="00A23648" w:rsidRPr="00777527" w:rsidRDefault="00A23648" w:rsidP="00B011F2">
            <w:pPr>
              <w:jc w:val="center"/>
              <w:rPr>
                <w:rFonts w:ascii="Arial" w:hAnsi="Arial" w:cs="Arial"/>
                <w:sz w:val="18"/>
                <w:szCs w:val="18"/>
              </w:rPr>
            </w:pPr>
            <w:r w:rsidRPr="00777527">
              <w:rPr>
                <w:rFonts w:ascii="Arial" w:hAnsi="Arial" w:cs="Arial"/>
                <w:color w:val="000000"/>
                <w:sz w:val="18"/>
                <w:szCs w:val="18"/>
                <w:lang w:eastAsia="zh-CN"/>
              </w:rPr>
              <w:t>x</w:t>
            </w:r>
          </w:p>
        </w:tc>
        <w:tc>
          <w:tcPr>
            <w:tcW w:w="1134" w:type="dxa"/>
            <w:shd w:val="clear" w:color="auto" w:fill="auto"/>
            <w:vAlign w:val="center"/>
          </w:tcPr>
          <w:p w14:paraId="65D8C404" w14:textId="77777777" w:rsidR="00A23648" w:rsidRPr="00257061" w:rsidRDefault="00A23648" w:rsidP="00257061">
            <w:pPr>
              <w:pStyle w:val="NoSpacing"/>
              <w:jc w:val="center"/>
              <w:rPr>
                <w:rFonts w:ascii="Arial" w:hAnsi="Arial" w:cs="Arial"/>
                <w:sz w:val="14"/>
                <w:szCs w:val="14"/>
              </w:rPr>
            </w:pPr>
            <w:r w:rsidRPr="00257061">
              <w:rPr>
                <w:rFonts w:ascii="Arial" w:hAnsi="Arial" w:cs="Arial"/>
                <w:sz w:val="14"/>
                <w:szCs w:val="14"/>
              </w:rPr>
              <w:t>A2.3</w:t>
            </w:r>
          </w:p>
          <w:p w14:paraId="47E4C57D" w14:textId="77777777" w:rsidR="00A23648" w:rsidRPr="00257061" w:rsidRDefault="00A23648" w:rsidP="00257061">
            <w:pPr>
              <w:pStyle w:val="NoSpacing"/>
              <w:jc w:val="center"/>
              <w:rPr>
                <w:rFonts w:ascii="Arial" w:hAnsi="Arial" w:cs="Arial"/>
                <w:sz w:val="14"/>
                <w:szCs w:val="14"/>
              </w:rPr>
            </w:pPr>
            <w:r w:rsidRPr="00257061">
              <w:rPr>
                <w:rFonts w:ascii="Arial" w:hAnsi="Arial" w:cs="Arial"/>
                <w:sz w:val="14"/>
                <w:szCs w:val="14"/>
              </w:rPr>
              <w:t>A24</w:t>
            </w:r>
          </w:p>
        </w:tc>
        <w:tc>
          <w:tcPr>
            <w:tcW w:w="1332" w:type="dxa"/>
            <w:shd w:val="clear" w:color="auto" w:fill="auto"/>
            <w:vAlign w:val="center"/>
          </w:tcPr>
          <w:p w14:paraId="2E7925CD" w14:textId="77777777" w:rsidR="00A23648" w:rsidRPr="00257061" w:rsidRDefault="00A23648" w:rsidP="00257061">
            <w:pPr>
              <w:pStyle w:val="NoSpacing"/>
              <w:rPr>
                <w:rFonts w:ascii="Arial" w:hAnsi="Arial" w:cs="Arial"/>
                <w:sz w:val="14"/>
                <w:szCs w:val="14"/>
              </w:rPr>
            </w:pPr>
            <w:r w:rsidRPr="00257061">
              <w:rPr>
                <w:rFonts w:ascii="Arial" w:hAnsi="Arial" w:cs="Arial"/>
                <w:sz w:val="14"/>
                <w:szCs w:val="14"/>
              </w:rPr>
              <w:t>111-Gte06</w:t>
            </w:r>
          </w:p>
          <w:p w14:paraId="78ABF7B2" w14:textId="77777777" w:rsidR="00A23648" w:rsidRPr="00257061" w:rsidRDefault="00A23648" w:rsidP="00257061">
            <w:pPr>
              <w:pStyle w:val="NoSpacing"/>
              <w:rPr>
                <w:rFonts w:ascii="Arial" w:hAnsi="Arial" w:cs="Arial"/>
                <w:sz w:val="14"/>
                <w:szCs w:val="14"/>
              </w:rPr>
            </w:pPr>
            <w:r w:rsidRPr="00257061">
              <w:rPr>
                <w:rFonts w:ascii="Arial" w:hAnsi="Arial" w:cs="Arial"/>
                <w:sz w:val="14"/>
                <w:szCs w:val="14"/>
              </w:rPr>
              <w:t>134-Gte04</w:t>
            </w:r>
          </w:p>
          <w:p w14:paraId="784A59C7" w14:textId="77777777" w:rsidR="00A23648" w:rsidRPr="00257061" w:rsidRDefault="00A23648" w:rsidP="00257061">
            <w:pPr>
              <w:pStyle w:val="NoSpacing"/>
              <w:rPr>
                <w:rFonts w:ascii="Arial" w:hAnsi="Arial" w:cs="Arial"/>
                <w:sz w:val="14"/>
                <w:szCs w:val="14"/>
              </w:rPr>
            </w:pPr>
            <w:r w:rsidRPr="00257061">
              <w:rPr>
                <w:rFonts w:ascii="Arial" w:hAnsi="Arial" w:cs="Arial"/>
                <w:sz w:val="14"/>
                <w:szCs w:val="14"/>
              </w:rPr>
              <w:t>135-Gte01</w:t>
            </w:r>
          </w:p>
          <w:p w14:paraId="576319B5" w14:textId="77777777" w:rsidR="00A23648" w:rsidRPr="00257061" w:rsidRDefault="00A23648" w:rsidP="00257061">
            <w:pPr>
              <w:pStyle w:val="NoSpacing"/>
              <w:rPr>
                <w:rFonts w:ascii="Arial" w:hAnsi="Arial" w:cs="Arial"/>
                <w:sz w:val="14"/>
                <w:szCs w:val="14"/>
              </w:rPr>
            </w:pPr>
            <w:r w:rsidRPr="00257061">
              <w:rPr>
                <w:rFonts w:ascii="Arial" w:hAnsi="Arial" w:cs="Arial"/>
                <w:sz w:val="14"/>
                <w:szCs w:val="14"/>
              </w:rPr>
              <w:t>135-Gte03</w:t>
            </w:r>
          </w:p>
          <w:p w14:paraId="0FDE1CAF" w14:textId="77777777" w:rsidR="00A23648" w:rsidRPr="00257061" w:rsidRDefault="00A23648" w:rsidP="00257061">
            <w:pPr>
              <w:pStyle w:val="NoSpacing"/>
              <w:rPr>
                <w:rFonts w:ascii="Arial" w:hAnsi="Arial" w:cs="Arial"/>
                <w:sz w:val="14"/>
                <w:szCs w:val="14"/>
              </w:rPr>
            </w:pPr>
            <w:r w:rsidRPr="00257061">
              <w:rPr>
                <w:rFonts w:ascii="Arial" w:hAnsi="Arial" w:cs="Arial"/>
                <w:sz w:val="14"/>
                <w:szCs w:val="14"/>
              </w:rPr>
              <w:t>260-Gtr02</w:t>
            </w:r>
          </w:p>
          <w:p w14:paraId="56FF1694" w14:textId="77777777" w:rsidR="00A23648" w:rsidRPr="00257061" w:rsidRDefault="00A23648" w:rsidP="00257061">
            <w:pPr>
              <w:pStyle w:val="NoSpacing"/>
              <w:rPr>
                <w:rFonts w:ascii="Arial" w:hAnsi="Arial" w:cs="Arial"/>
                <w:sz w:val="14"/>
                <w:szCs w:val="14"/>
              </w:rPr>
            </w:pPr>
            <w:r w:rsidRPr="00257061">
              <w:rPr>
                <w:rFonts w:ascii="Arial" w:hAnsi="Arial" w:cs="Arial"/>
                <w:sz w:val="14"/>
                <w:szCs w:val="14"/>
              </w:rPr>
              <w:t>136-Gte01</w:t>
            </w:r>
          </w:p>
          <w:p w14:paraId="1311FDAA" w14:textId="77777777" w:rsidR="00A23648" w:rsidRPr="00257061" w:rsidRDefault="00A23648" w:rsidP="00257061">
            <w:pPr>
              <w:pStyle w:val="NoSpacing"/>
              <w:rPr>
                <w:rFonts w:ascii="Arial" w:hAnsi="Arial" w:cs="Arial"/>
                <w:sz w:val="14"/>
                <w:szCs w:val="14"/>
              </w:rPr>
            </w:pPr>
            <w:r w:rsidRPr="00257061">
              <w:rPr>
                <w:rFonts w:ascii="Arial" w:hAnsi="Arial" w:cs="Arial"/>
                <w:sz w:val="14"/>
                <w:szCs w:val="14"/>
              </w:rPr>
              <w:t>135-Gte01-Str01</w:t>
            </w:r>
          </w:p>
          <w:p w14:paraId="343D2AB1" w14:textId="77777777" w:rsidR="00A23648" w:rsidRPr="00257061" w:rsidRDefault="00A23648" w:rsidP="00257061">
            <w:pPr>
              <w:pStyle w:val="NoSpacing"/>
              <w:rPr>
                <w:rFonts w:ascii="Arial" w:hAnsi="Arial" w:cs="Arial"/>
                <w:sz w:val="14"/>
                <w:szCs w:val="14"/>
              </w:rPr>
            </w:pPr>
            <w:r w:rsidRPr="00257061">
              <w:rPr>
                <w:rFonts w:ascii="Arial" w:hAnsi="Arial" w:cs="Arial"/>
                <w:sz w:val="14"/>
                <w:szCs w:val="14"/>
              </w:rPr>
              <w:t>211-Gte02-Ste03</w:t>
            </w:r>
          </w:p>
          <w:p w14:paraId="299B8A2A" w14:textId="77777777" w:rsidR="00A23648" w:rsidRPr="00257061" w:rsidRDefault="00A23648" w:rsidP="00257061">
            <w:pPr>
              <w:pStyle w:val="NoSpacing"/>
              <w:rPr>
                <w:rFonts w:ascii="Arial" w:hAnsi="Arial" w:cs="Arial"/>
                <w:sz w:val="14"/>
                <w:szCs w:val="14"/>
              </w:rPr>
            </w:pPr>
            <w:r w:rsidRPr="00257061">
              <w:rPr>
                <w:rFonts w:ascii="Arial" w:hAnsi="Arial" w:cs="Arial"/>
                <w:sz w:val="14"/>
                <w:szCs w:val="14"/>
              </w:rPr>
              <w:t>211-Gre01-Ste01</w:t>
            </w:r>
          </w:p>
          <w:p w14:paraId="4F103A22" w14:textId="77777777" w:rsidR="00A23648" w:rsidRPr="00257061" w:rsidRDefault="00A23648" w:rsidP="00257061">
            <w:pPr>
              <w:pStyle w:val="NoSpacing"/>
              <w:rPr>
                <w:rFonts w:ascii="Arial" w:hAnsi="Arial" w:cs="Arial"/>
                <w:sz w:val="14"/>
                <w:szCs w:val="14"/>
              </w:rPr>
            </w:pPr>
            <w:r w:rsidRPr="00257061">
              <w:rPr>
                <w:rFonts w:ascii="Arial" w:hAnsi="Arial" w:cs="Arial"/>
                <w:sz w:val="14"/>
                <w:szCs w:val="14"/>
              </w:rPr>
              <w:t>260-Gte04</w:t>
            </w:r>
          </w:p>
          <w:p w14:paraId="3C931221" w14:textId="77777777" w:rsidR="00A23648" w:rsidRPr="00257061" w:rsidRDefault="00A23648" w:rsidP="00257061">
            <w:pPr>
              <w:pStyle w:val="NoSpacing"/>
              <w:rPr>
                <w:rFonts w:ascii="Arial" w:hAnsi="Arial" w:cs="Arial"/>
                <w:sz w:val="14"/>
                <w:szCs w:val="14"/>
              </w:rPr>
            </w:pPr>
            <w:r w:rsidRPr="00257061">
              <w:rPr>
                <w:rFonts w:ascii="Arial" w:hAnsi="Arial" w:cs="Arial"/>
                <w:sz w:val="14"/>
                <w:szCs w:val="14"/>
              </w:rPr>
              <w:t>135-Gte01-Sre07</w:t>
            </w:r>
          </w:p>
        </w:tc>
      </w:tr>
      <w:tr w:rsidR="00A23648" w:rsidRPr="004E1514" w14:paraId="344E08F9" w14:textId="77777777" w:rsidTr="00B011F2">
        <w:tc>
          <w:tcPr>
            <w:tcW w:w="795" w:type="dxa"/>
          </w:tcPr>
          <w:p w14:paraId="2412F403" w14:textId="77777777" w:rsidR="00A23648" w:rsidRPr="00C1598B" w:rsidRDefault="00A23648" w:rsidP="00B011F2">
            <w:pPr>
              <w:rPr>
                <w:rFonts w:ascii="Arial" w:hAnsi="Arial" w:cs="Arial"/>
                <w:color w:val="auto"/>
                <w:sz w:val="16"/>
                <w:szCs w:val="16"/>
              </w:rPr>
            </w:pPr>
            <w:r w:rsidRPr="00C1598B">
              <w:rPr>
                <w:rFonts w:ascii="Arial" w:hAnsi="Arial" w:cs="Arial"/>
                <w:color w:val="auto"/>
                <w:sz w:val="16"/>
                <w:szCs w:val="16"/>
              </w:rPr>
              <w:t>MSP6</w:t>
            </w:r>
          </w:p>
        </w:tc>
        <w:tc>
          <w:tcPr>
            <w:tcW w:w="1474" w:type="dxa"/>
            <w:shd w:val="clear" w:color="auto" w:fill="auto"/>
          </w:tcPr>
          <w:p w14:paraId="0627DE5A" w14:textId="77777777" w:rsidR="00A23648" w:rsidRPr="00777527" w:rsidRDefault="00A23648" w:rsidP="00B011F2">
            <w:pPr>
              <w:rPr>
                <w:rFonts w:ascii="Arial" w:hAnsi="Arial" w:cs="Arial"/>
                <w:sz w:val="18"/>
                <w:szCs w:val="18"/>
              </w:rPr>
            </w:pPr>
            <w:r w:rsidRPr="00777527">
              <w:rPr>
                <w:rFonts w:ascii="Arial" w:hAnsi="Arial" w:cs="Arial"/>
                <w:sz w:val="18"/>
                <w:szCs w:val="18"/>
              </w:rPr>
              <w:t>Pilotage service</w:t>
            </w:r>
          </w:p>
        </w:tc>
        <w:tc>
          <w:tcPr>
            <w:tcW w:w="1984" w:type="dxa"/>
            <w:shd w:val="clear" w:color="auto" w:fill="auto"/>
          </w:tcPr>
          <w:p w14:paraId="4289CC35" w14:textId="77777777" w:rsidR="00A23648" w:rsidRPr="00777527" w:rsidRDefault="00A23648" w:rsidP="00B011F2">
            <w:pPr>
              <w:rPr>
                <w:rFonts w:ascii="Arial" w:hAnsi="Arial" w:cs="Arial"/>
                <w:sz w:val="18"/>
                <w:szCs w:val="18"/>
              </w:rPr>
            </w:pPr>
            <w:r>
              <w:rPr>
                <w:rFonts w:ascii="Arial" w:hAnsi="Arial" w:cs="Arial"/>
                <w:sz w:val="18"/>
                <w:szCs w:val="18"/>
              </w:rPr>
              <w:t>Pilot A</w:t>
            </w:r>
            <w:r w:rsidRPr="00C81D49">
              <w:rPr>
                <w:rFonts w:ascii="Arial" w:hAnsi="Arial" w:cs="Arial"/>
                <w:sz w:val="18"/>
                <w:szCs w:val="18"/>
              </w:rPr>
              <w:t>uthority</w:t>
            </w:r>
            <w:r w:rsidRPr="00777527">
              <w:rPr>
                <w:rFonts w:ascii="Arial" w:hAnsi="Arial" w:cs="Arial"/>
                <w:sz w:val="18"/>
                <w:szCs w:val="18"/>
              </w:rPr>
              <w:t xml:space="preserve"> / Pilot Organization</w:t>
            </w:r>
          </w:p>
        </w:tc>
        <w:tc>
          <w:tcPr>
            <w:tcW w:w="7173" w:type="dxa"/>
            <w:shd w:val="clear" w:color="auto" w:fill="auto"/>
          </w:tcPr>
          <w:p w14:paraId="3B6BD8DB" w14:textId="77777777" w:rsidR="00A23648" w:rsidRPr="00B011F2" w:rsidRDefault="00A23648" w:rsidP="00257061">
            <w:pPr>
              <w:pStyle w:val="NoSpacing"/>
              <w:jc w:val="both"/>
              <w:rPr>
                <w:rFonts w:ascii="Arial" w:hAnsi="Arial" w:cs="Arial"/>
                <w:sz w:val="18"/>
                <w:szCs w:val="18"/>
                <w:lang w:val="en-US"/>
              </w:rPr>
            </w:pPr>
            <w:r w:rsidRPr="00B011F2">
              <w:rPr>
                <w:rFonts w:ascii="Arial" w:hAnsi="Arial" w:cs="Arial"/>
                <w:sz w:val="18"/>
                <w:szCs w:val="18"/>
                <w:lang w:val="en-US"/>
              </w:rPr>
              <w:t>The aim of the pilotage service is to safeguard traffic at sea and protect the environment by ensuring that vessels operating in pilotage area have navigators with adequate qualifications for safe navigation. Each pilotage area needs highly specialized experience and local knowledge on the part of the pilot.</w:t>
            </w:r>
          </w:p>
          <w:p w14:paraId="336B2DF7" w14:textId="77777777" w:rsidR="00A23648" w:rsidRPr="00B011F2" w:rsidRDefault="00A23648" w:rsidP="00257061">
            <w:pPr>
              <w:pStyle w:val="NoSpacing"/>
              <w:jc w:val="both"/>
              <w:rPr>
                <w:rFonts w:ascii="Arial" w:hAnsi="Arial" w:cs="Arial"/>
                <w:sz w:val="18"/>
                <w:szCs w:val="18"/>
                <w:lang w:val="en-US"/>
              </w:rPr>
            </w:pPr>
            <w:r w:rsidRPr="00B011F2">
              <w:rPr>
                <w:rFonts w:ascii="Arial" w:hAnsi="Arial" w:cs="Arial"/>
                <w:sz w:val="18"/>
                <w:szCs w:val="18"/>
                <w:lang w:val="en-US"/>
              </w:rPr>
              <w:t>Efficient pilotage depends, among other things, upon the effectiveness of the communications and information exchanges between the pilot, the master and the bridge personnel and upon the mutual understanding each has for the functions and duties of the other.</w:t>
            </w:r>
          </w:p>
          <w:p w14:paraId="31CF1F7E" w14:textId="77777777" w:rsidR="00A23648" w:rsidRPr="00B011F2" w:rsidRDefault="00A23648" w:rsidP="00257061">
            <w:pPr>
              <w:pStyle w:val="NoSpacing"/>
              <w:jc w:val="both"/>
              <w:rPr>
                <w:lang w:val="en-US"/>
              </w:rPr>
            </w:pPr>
            <w:r w:rsidRPr="00B011F2">
              <w:rPr>
                <w:rFonts w:ascii="Arial" w:hAnsi="Arial" w:cs="Arial"/>
                <w:sz w:val="18"/>
                <w:szCs w:val="18"/>
                <w:lang w:val="en-US"/>
              </w:rPr>
              <w:t>Establishment of effective co-ordination between the pilot, the master and the bridge personnel, taking due account of the ship’s systems and equipment available to the pilot, will aid a safe and expeditious passage.</w:t>
            </w:r>
          </w:p>
        </w:tc>
        <w:tc>
          <w:tcPr>
            <w:tcW w:w="284" w:type="dxa"/>
            <w:shd w:val="clear" w:color="auto" w:fill="auto"/>
            <w:vAlign w:val="center"/>
          </w:tcPr>
          <w:p w14:paraId="71F7F88A" w14:textId="77777777" w:rsidR="00A23648" w:rsidRPr="00777527" w:rsidRDefault="00A23648" w:rsidP="00B011F2">
            <w:pPr>
              <w:jc w:val="center"/>
              <w:rPr>
                <w:rFonts w:ascii="Arial" w:hAnsi="Arial" w:cs="Arial"/>
                <w:sz w:val="18"/>
                <w:szCs w:val="18"/>
              </w:rPr>
            </w:pPr>
            <w:r w:rsidRPr="00777527">
              <w:rPr>
                <w:rFonts w:ascii="Arial" w:hAnsi="Arial" w:cs="Arial"/>
                <w:color w:val="000000"/>
                <w:sz w:val="18"/>
                <w:szCs w:val="18"/>
                <w:lang w:eastAsia="zh-CN"/>
              </w:rPr>
              <w:t>x</w:t>
            </w:r>
          </w:p>
        </w:tc>
        <w:tc>
          <w:tcPr>
            <w:tcW w:w="283" w:type="dxa"/>
            <w:shd w:val="clear" w:color="auto" w:fill="auto"/>
            <w:vAlign w:val="center"/>
          </w:tcPr>
          <w:p w14:paraId="5106C92F" w14:textId="77777777" w:rsidR="00A23648" w:rsidRPr="00777527" w:rsidRDefault="00A23648" w:rsidP="00B011F2">
            <w:pPr>
              <w:jc w:val="center"/>
              <w:rPr>
                <w:rFonts w:ascii="Arial" w:hAnsi="Arial" w:cs="Arial"/>
                <w:sz w:val="18"/>
                <w:szCs w:val="18"/>
              </w:rPr>
            </w:pPr>
            <w:r w:rsidRPr="00777527">
              <w:rPr>
                <w:rFonts w:ascii="Arial" w:hAnsi="Arial" w:cs="Arial"/>
                <w:color w:val="000000"/>
                <w:sz w:val="18"/>
                <w:szCs w:val="18"/>
                <w:lang w:eastAsia="zh-CN"/>
              </w:rPr>
              <w:t>x</w:t>
            </w:r>
          </w:p>
        </w:tc>
        <w:tc>
          <w:tcPr>
            <w:tcW w:w="284" w:type="dxa"/>
            <w:shd w:val="clear" w:color="auto" w:fill="auto"/>
            <w:vAlign w:val="center"/>
          </w:tcPr>
          <w:p w14:paraId="0C60DE14" w14:textId="77777777" w:rsidR="00A23648" w:rsidRPr="00777527" w:rsidRDefault="00A23648" w:rsidP="00B011F2">
            <w:pPr>
              <w:jc w:val="center"/>
              <w:rPr>
                <w:rFonts w:ascii="Arial" w:hAnsi="Arial" w:cs="Arial"/>
                <w:sz w:val="18"/>
                <w:szCs w:val="18"/>
              </w:rPr>
            </w:pPr>
          </w:p>
        </w:tc>
        <w:tc>
          <w:tcPr>
            <w:tcW w:w="283" w:type="dxa"/>
            <w:shd w:val="clear" w:color="auto" w:fill="auto"/>
            <w:vAlign w:val="center"/>
          </w:tcPr>
          <w:p w14:paraId="7B345C1C" w14:textId="77777777" w:rsidR="00A23648" w:rsidRPr="00777527" w:rsidRDefault="00A23648" w:rsidP="00B011F2">
            <w:pPr>
              <w:jc w:val="center"/>
              <w:rPr>
                <w:rFonts w:ascii="Arial" w:hAnsi="Arial" w:cs="Arial"/>
                <w:sz w:val="18"/>
                <w:szCs w:val="18"/>
              </w:rPr>
            </w:pPr>
          </w:p>
        </w:tc>
        <w:tc>
          <w:tcPr>
            <w:tcW w:w="284" w:type="dxa"/>
            <w:shd w:val="clear" w:color="auto" w:fill="auto"/>
            <w:vAlign w:val="center"/>
          </w:tcPr>
          <w:p w14:paraId="22BE9CE1" w14:textId="77777777" w:rsidR="00A23648" w:rsidRPr="00777527" w:rsidRDefault="00A23648" w:rsidP="00B011F2">
            <w:pPr>
              <w:jc w:val="center"/>
              <w:rPr>
                <w:rFonts w:ascii="Arial" w:hAnsi="Arial" w:cs="Arial"/>
                <w:sz w:val="18"/>
                <w:szCs w:val="18"/>
              </w:rPr>
            </w:pPr>
            <w:r w:rsidRPr="00777527">
              <w:rPr>
                <w:rFonts w:ascii="Arial" w:hAnsi="Arial" w:cs="Arial"/>
                <w:color w:val="000000"/>
                <w:sz w:val="18"/>
                <w:szCs w:val="18"/>
                <w:lang w:eastAsia="zh-CN"/>
              </w:rPr>
              <w:t>x</w:t>
            </w:r>
          </w:p>
        </w:tc>
        <w:tc>
          <w:tcPr>
            <w:tcW w:w="1134" w:type="dxa"/>
            <w:shd w:val="clear" w:color="auto" w:fill="auto"/>
            <w:vAlign w:val="center"/>
          </w:tcPr>
          <w:p w14:paraId="05951D36" w14:textId="77777777" w:rsidR="00A23648" w:rsidRPr="00257061" w:rsidRDefault="00A23648" w:rsidP="00257061">
            <w:pPr>
              <w:pStyle w:val="NoSpacing"/>
              <w:jc w:val="center"/>
              <w:rPr>
                <w:rFonts w:ascii="Arial" w:hAnsi="Arial" w:cs="Arial"/>
                <w:sz w:val="14"/>
                <w:szCs w:val="14"/>
              </w:rPr>
            </w:pPr>
            <w:r w:rsidRPr="00257061">
              <w:rPr>
                <w:rFonts w:ascii="Arial" w:hAnsi="Arial" w:cs="Arial"/>
                <w:sz w:val="14"/>
                <w:szCs w:val="14"/>
              </w:rPr>
              <w:t>A26</w:t>
            </w:r>
          </w:p>
          <w:p w14:paraId="448E604E" w14:textId="77777777" w:rsidR="00A23648" w:rsidRPr="00257061" w:rsidRDefault="00A23648" w:rsidP="00257061">
            <w:pPr>
              <w:pStyle w:val="NoSpacing"/>
              <w:jc w:val="center"/>
              <w:rPr>
                <w:rFonts w:ascii="Arial" w:hAnsi="Arial" w:cs="Arial"/>
                <w:sz w:val="14"/>
                <w:szCs w:val="14"/>
              </w:rPr>
            </w:pPr>
            <w:r w:rsidRPr="00257061">
              <w:rPr>
                <w:rFonts w:ascii="Arial" w:hAnsi="Arial" w:cs="Arial"/>
                <w:sz w:val="14"/>
                <w:szCs w:val="14"/>
              </w:rPr>
              <w:t>A4</w:t>
            </w:r>
          </w:p>
          <w:p w14:paraId="25117950" w14:textId="77777777" w:rsidR="00A23648" w:rsidRPr="00257061" w:rsidRDefault="00A23648" w:rsidP="00257061">
            <w:pPr>
              <w:pStyle w:val="NoSpacing"/>
              <w:jc w:val="center"/>
              <w:rPr>
                <w:rFonts w:ascii="Arial" w:hAnsi="Arial" w:cs="Arial"/>
                <w:sz w:val="14"/>
                <w:szCs w:val="14"/>
              </w:rPr>
            </w:pPr>
            <w:r w:rsidRPr="00257061">
              <w:rPr>
                <w:rFonts w:ascii="Arial" w:hAnsi="Arial" w:cs="Arial"/>
                <w:sz w:val="14"/>
                <w:szCs w:val="14"/>
              </w:rPr>
              <w:t>A5</w:t>
            </w:r>
          </w:p>
        </w:tc>
        <w:tc>
          <w:tcPr>
            <w:tcW w:w="1332" w:type="dxa"/>
            <w:shd w:val="clear" w:color="auto" w:fill="auto"/>
            <w:vAlign w:val="center"/>
          </w:tcPr>
          <w:p w14:paraId="2A67B7E6" w14:textId="77777777" w:rsidR="00A23648" w:rsidRPr="00257061" w:rsidRDefault="00A23648" w:rsidP="00257061">
            <w:pPr>
              <w:pStyle w:val="NoSpacing"/>
              <w:rPr>
                <w:rFonts w:ascii="Arial" w:hAnsi="Arial" w:cs="Arial"/>
                <w:sz w:val="14"/>
                <w:szCs w:val="14"/>
              </w:rPr>
            </w:pPr>
            <w:r w:rsidRPr="00257061">
              <w:rPr>
                <w:rFonts w:ascii="Arial" w:hAnsi="Arial" w:cs="Arial"/>
                <w:sz w:val="14"/>
                <w:szCs w:val="14"/>
              </w:rPr>
              <w:t>260-Gtr02</w:t>
            </w:r>
          </w:p>
          <w:p w14:paraId="6806B11E" w14:textId="77777777" w:rsidR="00A23648" w:rsidRPr="00257061" w:rsidRDefault="00A23648" w:rsidP="00257061">
            <w:pPr>
              <w:pStyle w:val="NoSpacing"/>
              <w:rPr>
                <w:rFonts w:ascii="Arial" w:hAnsi="Arial" w:cs="Arial"/>
                <w:sz w:val="14"/>
                <w:szCs w:val="14"/>
              </w:rPr>
            </w:pPr>
            <w:r w:rsidRPr="00257061">
              <w:rPr>
                <w:rFonts w:ascii="Arial" w:hAnsi="Arial" w:cs="Arial"/>
                <w:sz w:val="14"/>
                <w:szCs w:val="14"/>
              </w:rPr>
              <w:t>235-Gte01</w:t>
            </w:r>
          </w:p>
          <w:p w14:paraId="63C5BF70" w14:textId="77777777" w:rsidR="00A23648" w:rsidRPr="00257061" w:rsidRDefault="00A23648" w:rsidP="00257061">
            <w:pPr>
              <w:pStyle w:val="NoSpacing"/>
              <w:rPr>
                <w:rFonts w:ascii="Arial" w:hAnsi="Arial" w:cs="Arial"/>
                <w:sz w:val="14"/>
                <w:szCs w:val="14"/>
              </w:rPr>
            </w:pPr>
            <w:r w:rsidRPr="00257061">
              <w:rPr>
                <w:rFonts w:ascii="Arial" w:hAnsi="Arial" w:cs="Arial"/>
                <w:sz w:val="14"/>
                <w:szCs w:val="14"/>
              </w:rPr>
              <w:t>260-Gte04</w:t>
            </w:r>
          </w:p>
        </w:tc>
      </w:tr>
      <w:tr w:rsidR="00A23648" w:rsidRPr="004E1514" w14:paraId="498A1B00" w14:textId="77777777" w:rsidTr="00B011F2">
        <w:tc>
          <w:tcPr>
            <w:tcW w:w="795" w:type="dxa"/>
          </w:tcPr>
          <w:p w14:paraId="30BB17C4" w14:textId="77777777" w:rsidR="00A23648" w:rsidRPr="00C1598B" w:rsidRDefault="00A23648" w:rsidP="00B011F2">
            <w:pPr>
              <w:rPr>
                <w:rFonts w:ascii="Arial" w:hAnsi="Arial" w:cs="Arial"/>
                <w:color w:val="auto"/>
                <w:sz w:val="16"/>
                <w:szCs w:val="16"/>
              </w:rPr>
            </w:pPr>
            <w:r w:rsidRPr="00C1598B">
              <w:rPr>
                <w:rFonts w:ascii="Arial" w:hAnsi="Arial" w:cs="Arial"/>
                <w:color w:val="auto"/>
                <w:sz w:val="16"/>
                <w:szCs w:val="16"/>
              </w:rPr>
              <w:t>MSP7</w:t>
            </w:r>
          </w:p>
        </w:tc>
        <w:tc>
          <w:tcPr>
            <w:tcW w:w="1474" w:type="dxa"/>
            <w:shd w:val="clear" w:color="auto" w:fill="auto"/>
          </w:tcPr>
          <w:p w14:paraId="148B95D8" w14:textId="77777777" w:rsidR="00A23648" w:rsidRPr="00777527" w:rsidRDefault="00A23648" w:rsidP="00B011F2">
            <w:pPr>
              <w:rPr>
                <w:rFonts w:ascii="Arial" w:hAnsi="Arial" w:cs="Arial"/>
                <w:sz w:val="18"/>
                <w:szCs w:val="18"/>
              </w:rPr>
            </w:pPr>
            <w:r w:rsidRPr="00777527">
              <w:rPr>
                <w:rFonts w:ascii="Arial" w:hAnsi="Arial" w:cs="Arial"/>
                <w:sz w:val="18"/>
                <w:szCs w:val="18"/>
              </w:rPr>
              <w:t>Tugs service</w:t>
            </w:r>
          </w:p>
        </w:tc>
        <w:tc>
          <w:tcPr>
            <w:tcW w:w="1984" w:type="dxa"/>
            <w:shd w:val="clear" w:color="auto" w:fill="auto"/>
          </w:tcPr>
          <w:p w14:paraId="4A003890" w14:textId="77777777" w:rsidR="00A23648" w:rsidRPr="00777527" w:rsidRDefault="00A23648" w:rsidP="00B011F2">
            <w:pPr>
              <w:rPr>
                <w:rFonts w:ascii="Arial" w:hAnsi="Arial" w:cs="Arial"/>
                <w:sz w:val="18"/>
                <w:szCs w:val="18"/>
              </w:rPr>
            </w:pPr>
            <w:r w:rsidRPr="00777527">
              <w:rPr>
                <w:rFonts w:ascii="Arial" w:hAnsi="Arial" w:cs="Arial"/>
                <w:sz w:val="18"/>
                <w:szCs w:val="18"/>
              </w:rPr>
              <w:t>Port / Commercial Tug Organization</w:t>
            </w:r>
          </w:p>
        </w:tc>
        <w:tc>
          <w:tcPr>
            <w:tcW w:w="7173" w:type="dxa"/>
            <w:shd w:val="clear" w:color="auto" w:fill="auto"/>
          </w:tcPr>
          <w:p w14:paraId="0586D5E4" w14:textId="77777777" w:rsidR="00A23648" w:rsidRDefault="00A23648" w:rsidP="00B011F2">
            <w:pPr>
              <w:jc w:val="both"/>
              <w:rPr>
                <w:rFonts w:ascii="Arial" w:hAnsi="Arial" w:cs="Arial"/>
                <w:color w:val="auto"/>
                <w:sz w:val="18"/>
                <w:szCs w:val="18"/>
              </w:rPr>
            </w:pPr>
            <w:r>
              <w:rPr>
                <w:rFonts w:ascii="Arial" w:hAnsi="Arial" w:cs="Arial"/>
                <w:color w:val="auto"/>
                <w:sz w:val="18"/>
                <w:szCs w:val="18"/>
              </w:rPr>
              <w:t>The aim of the tugs services is to safeguard traffic at sea and protect the environment by conducting operations such as:</w:t>
            </w:r>
          </w:p>
          <w:p w14:paraId="20C83CAF" w14:textId="77777777" w:rsidR="00A23648" w:rsidRPr="00C521C6" w:rsidRDefault="00A23648" w:rsidP="00A23648">
            <w:pPr>
              <w:pStyle w:val="ListParagraph"/>
              <w:numPr>
                <w:ilvl w:val="0"/>
                <w:numId w:val="9"/>
              </w:numPr>
              <w:spacing w:after="0" w:line="240" w:lineRule="auto"/>
              <w:jc w:val="both"/>
              <w:rPr>
                <w:rFonts w:ascii="Arial" w:hAnsi="Arial" w:cs="Arial"/>
                <w:color w:val="auto"/>
                <w:sz w:val="18"/>
                <w:szCs w:val="18"/>
                <w:lang w:val="en-GB"/>
              </w:rPr>
            </w:pPr>
            <w:r w:rsidRPr="00C521C6">
              <w:rPr>
                <w:rFonts w:ascii="Arial" w:hAnsi="Arial" w:cs="Arial"/>
                <w:color w:val="auto"/>
                <w:sz w:val="18"/>
                <w:szCs w:val="18"/>
                <w:lang w:val="en-GB"/>
              </w:rPr>
              <w:t>Transportation (Personnel and staff from port to anchorage) operations.</w:t>
            </w:r>
          </w:p>
          <w:p w14:paraId="3CCCC989" w14:textId="77777777" w:rsidR="00A23648" w:rsidRPr="00C521C6" w:rsidRDefault="00A23648" w:rsidP="00A23648">
            <w:pPr>
              <w:pStyle w:val="ListParagraph"/>
              <w:numPr>
                <w:ilvl w:val="0"/>
                <w:numId w:val="9"/>
              </w:numPr>
              <w:spacing w:after="0" w:line="240" w:lineRule="auto"/>
              <w:jc w:val="both"/>
              <w:rPr>
                <w:rFonts w:ascii="Arial" w:hAnsi="Arial" w:cs="Arial"/>
                <w:color w:val="auto"/>
                <w:sz w:val="18"/>
                <w:szCs w:val="18"/>
                <w:lang w:val="en-GB"/>
              </w:rPr>
            </w:pPr>
            <w:r w:rsidRPr="00C521C6">
              <w:rPr>
                <w:rFonts w:ascii="Arial" w:hAnsi="Arial" w:cs="Arial"/>
                <w:color w:val="auto"/>
                <w:sz w:val="18"/>
                <w:szCs w:val="18"/>
                <w:lang w:val="en-GB"/>
              </w:rPr>
              <w:t>Ship assistance (ex: Mooring) operations</w:t>
            </w:r>
          </w:p>
          <w:p w14:paraId="175C5CF2" w14:textId="77777777" w:rsidR="00A23648" w:rsidRPr="00C521C6" w:rsidRDefault="00A23648" w:rsidP="00A23648">
            <w:pPr>
              <w:pStyle w:val="ListParagraph"/>
              <w:numPr>
                <w:ilvl w:val="0"/>
                <w:numId w:val="9"/>
              </w:numPr>
              <w:spacing w:after="0" w:line="240" w:lineRule="auto"/>
              <w:jc w:val="both"/>
              <w:rPr>
                <w:rFonts w:ascii="Arial" w:hAnsi="Arial" w:cs="Arial"/>
                <w:color w:val="auto"/>
                <w:sz w:val="18"/>
                <w:szCs w:val="18"/>
                <w:lang w:val="en-GB"/>
              </w:rPr>
            </w:pPr>
            <w:r w:rsidRPr="00C521C6">
              <w:rPr>
                <w:rFonts w:ascii="Arial" w:hAnsi="Arial" w:cs="Arial"/>
                <w:color w:val="auto"/>
                <w:sz w:val="18"/>
                <w:szCs w:val="18"/>
                <w:lang w:val="en-GB"/>
              </w:rPr>
              <w:t>Salvage (grounded ships or structures) operations</w:t>
            </w:r>
          </w:p>
          <w:p w14:paraId="4D667107" w14:textId="77777777" w:rsidR="00A23648" w:rsidRPr="00C521C6" w:rsidRDefault="00A23648" w:rsidP="00A23648">
            <w:pPr>
              <w:pStyle w:val="ListParagraph"/>
              <w:numPr>
                <w:ilvl w:val="0"/>
                <w:numId w:val="9"/>
              </w:numPr>
              <w:spacing w:after="0" w:line="240" w:lineRule="auto"/>
              <w:jc w:val="both"/>
              <w:rPr>
                <w:rFonts w:ascii="Arial" w:hAnsi="Arial" w:cs="Arial"/>
                <w:color w:val="auto"/>
                <w:sz w:val="18"/>
                <w:szCs w:val="18"/>
                <w:lang w:val="en-GB"/>
              </w:rPr>
            </w:pPr>
            <w:r w:rsidRPr="00C521C6">
              <w:rPr>
                <w:rFonts w:ascii="Arial" w:hAnsi="Arial" w:cs="Arial"/>
                <w:color w:val="auto"/>
                <w:sz w:val="18"/>
                <w:szCs w:val="18"/>
                <w:lang w:val="en-GB"/>
              </w:rPr>
              <w:t>Shore Operations</w:t>
            </w:r>
          </w:p>
          <w:p w14:paraId="6E0AED76" w14:textId="77777777" w:rsidR="00A23648" w:rsidRPr="00C521C6" w:rsidRDefault="00A23648" w:rsidP="00A23648">
            <w:pPr>
              <w:pStyle w:val="ListParagraph"/>
              <w:numPr>
                <w:ilvl w:val="0"/>
                <w:numId w:val="9"/>
              </w:numPr>
              <w:spacing w:after="0" w:line="240" w:lineRule="auto"/>
              <w:jc w:val="both"/>
              <w:rPr>
                <w:rFonts w:ascii="Arial" w:hAnsi="Arial" w:cs="Arial"/>
                <w:color w:val="auto"/>
                <w:sz w:val="18"/>
                <w:szCs w:val="18"/>
                <w:lang w:val="en-GB"/>
              </w:rPr>
            </w:pPr>
            <w:r w:rsidRPr="00C521C6">
              <w:rPr>
                <w:rFonts w:ascii="Arial" w:hAnsi="Arial" w:cs="Arial"/>
                <w:color w:val="auto"/>
                <w:sz w:val="18"/>
                <w:szCs w:val="18"/>
                <w:lang w:val="en-GB"/>
              </w:rPr>
              <w:t>Towage (Harbour / Ocean) Operations</w:t>
            </w:r>
          </w:p>
          <w:p w14:paraId="3444B27E" w14:textId="77777777" w:rsidR="00A23648" w:rsidRPr="00C521C6" w:rsidRDefault="00A23648" w:rsidP="00A23648">
            <w:pPr>
              <w:pStyle w:val="ListParagraph"/>
              <w:numPr>
                <w:ilvl w:val="0"/>
                <w:numId w:val="9"/>
              </w:numPr>
              <w:spacing w:after="0" w:line="240" w:lineRule="auto"/>
              <w:jc w:val="both"/>
              <w:rPr>
                <w:rFonts w:ascii="Arial" w:hAnsi="Arial" w:cs="Arial"/>
                <w:color w:val="auto"/>
                <w:sz w:val="18"/>
                <w:szCs w:val="18"/>
                <w:lang w:val="en-GB"/>
              </w:rPr>
            </w:pPr>
            <w:r w:rsidRPr="00C521C6">
              <w:rPr>
                <w:rFonts w:ascii="Arial" w:hAnsi="Arial" w:cs="Arial"/>
                <w:color w:val="auto"/>
                <w:sz w:val="18"/>
                <w:szCs w:val="18"/>
                <w:lang w:val="en-GB"/>
              </w:rPr>
              <w:t>Escort Operations</w:t>
            </w:r>
          </w:p>
          <w:p w14:paraId="4A805188" w14:textId="77777777" w:rsidR="00A23648" w:rsidRPr="00C521C6" w:rsidRDefault="00A23648" w:rsidP="00A23648">
            <w:pPr>
              <w:pStyle w:val="ListParagraph"/>
              <w:numPr>
                <w:ilvl w:val="0"/>
                <w:numId w:val="9"/>
              </w:numPr>
              <w:spacing w:after="0" w:line="240" w:lineRule="auto"/>
              <w:jc w:val="both"/>
              <w:rPr>
                <w:rFonts w:ascii="Arial" w:hAnsi="Arial" w:cs="Arial"/>
                <w:color w:val="auto"/>
                <w:sz w:val="18"/>
                <w:szCs w:val="18"/>
                <w:lang w:val="en-GB"/>
              </w:rPr>
            </w:pPr>
            <w:r w:rsidRPr="00C521C6">
              <w:rPr>
                <w:rFonts w:ascii="Arial" w:hAnsi="Arial" w:cs="Arial"/>
                <w:color w:val="auto"/>
                <w:sz w:val="18"/>
                <w:szCs w:val="18"/>
                <w:lang w:val="en-GB"/>
              </w:rPr>
              <w:t>Oil Spill response Operations</w:t>
            </w:r>
          </w:p>
        </w:tc>
        <w:tc>
          <w:tcPr>
            <w:tcW w:w="284" w:type="dxa"/>
            <w:shd w:val="clear" w:color="auto" w:fill="auto"/>
            <w:vAlign w:val="center"/>
          </w:tcPr>
          <w:p w14:paraId="37C4AC5E" w14:textId="77777777" w:rsidR="00A23648" w:rsidRPr="00777527" w:rsidRDefault="00A23648" w:rsidP="00B011F2">
            <w:pPr>
              <w:jc w:val="center"/>
              <w:rPr>
                <w:rFonts w:ascii="Arial" w:hAnsi="Arial" w:cs="Arial"/>
                <w:sz w:val="18"/>
                <w:szCs w:val="18"/>
              </w:rPr>
            </w:pPr>
            <w:r w:rsidRPr="00777527">
              <w:rPr>
                <w:rFonts w:ascii="Arial" w:hAnsi="Arial" w:cs="Arial"/>
                <w:color w:val="000000"/>
                <w:sz w:val="18"/>
                <w:szCs w:val="18"/>
                <w:lang w:eastAsia="zh-CN"/>
              </w:rPr>
              <w:t>x</w:t>
            </w:r>
          </w:p>
        </w:tc>
        <w:tc>
          <w:tcPr>
            <w:tcW w:w="283" w:type="dxa"/>
            <w:shd w:val="clear" w:color="auto" w:fill="auto"/>
            <w:vAlign w:val="center"/>
          </w:tcPr>
          <w:p w14:paraId="0F156373" w14:textId="77777777" w:rsidR="00A23648" w:rsidRPr="00777527" w:rsidRDefault="00A23648" w:rsidP="00B011F2">
            <w:pPr>
              <w:jc w:val="center"/>
              <w:rPr>
                <w:rFonts w:ascii="Arial" w:hAnsi="Arial" w:cs="Arial"/>
                <w:sz w:val="18"/>
                <w:szCs w:val="18"/>
              </w:rPr>
            </w:pPr>
            <w:r w:rsidRPr="00777527">
              <w:rPr>
                <w:rFonts w:ascii="Arial" w:hAnsi="Arial" w:cs="Arial"/>
                <w:color w:val="000000"/>
                <w:sz w:val="18"/>
                <w:szCs w:val="18"/>
                <w:lang w:eastAsia="zh-CN"/>
              </w:rPr>
              <w:t>x</w:t>
            </w:r>
          </w:p>
        </w:tc>
        <w:tc>
          <w:tcPr>
            <w:tcW w:w="284" w:type="dxa"/>
            <w:shd w:val="clear" w:color="auto" w:fill="auto"/>
            <w:vAlign w:val="center"/>
          </w:tcPr>
          <w:p w14:paraId="4294E953" w14:textId="77777777" w:rsidR="00A23648" w:rsidRPr="00777527" w:rsidRDefault="00A23648" w:rsidP="00B011F2">
            <w:pPr>
              <w:jc w:val="center"/>
              <w:rPr>
                <w:rFonts w:ascii="Arial" w:hAnsi="Arial" w:cs="Arial"/>
                <w:sz w:val="18"/>
                <w:szCs w:val="18"/>
              </w:rPr>
            </w:pPr>
            <w:r w:rsidRPr="00777527">
              <w:rPr>
                <w:rFonts w:ascii="Arial" w:hAnsi="Arial" w:cs="Arial"/>
                <w:sz w:val="18"/>
                <w:szCs w:val="18"/>
              </w:rPr>
              <w:t>x</w:t>
            </w:r>
          </w:p>
        </w:tc>
        <w:tc>
          <w:tcPr>
            <w:tcW w:w="283" w:type="dxa"/>
            <w:shd w:val="clear" w:color="auto" w:fill="auto"/>
            <w:vAlign w:val="center"/>
          </w:tcPr>
          <w:p w14:paraId="65C7F7FB" w14:textId="77777777" w:rsidR="00A23648" w:rsidRPr="00777527" w:rsidRDefault="00A23648" w:rsidP="00B011F2">
            <w:pPr>
              <w:jc w:val="center"/>
              <w:rPr>
                <w:rFonts w:ascii="Arial" w:hAnsi="Arial" w:cs="Arial"/>
                <w:sz w:val="18"/>
                <w:szCs w:val="18"/>
              </w:rPr>
            </w:pPr>
            <w:r w:rsidRPr="00777527">
              <w:rPr>
                <w:rFonts w:ascii="Arial" w:hAnsi="Arial" w:cs="Arial"/>
                <w:sz w:val="18"/>
                <w:szCs w:val="18"/>
              </w:rPr>
              <w:t>x</w:t>
            </w:r>
          </w:p>
        </w:tc>
        <w:tc>
          <w:tcPr>
            <w:tcW w:w="284" w:type="dxa"/>
            <w:shd w:val="clear" w:color="auto" w:fill="auto"/>
            <w:vAlign w:val="center"/>
          </w:tcPr>
          <w:p w14:paraId="4381486D" w14:textId="77777777" w:rsidR="00A23648" w:rsidRPr="00777527" w:rsidRDefault="00A23648" w:rsidP="00B011F2">
            <w:pPr>
              <w:jc w:val="center"/>
              <w:rPr>
                <w:rFonts w:ascii="Arial" w:hAnsi="Arial" w:cs="Arial"/>
                <w:sz w:val="18"/>
                <w:szCs w:val="18"/>
              </w:rPr>
            </w:pPr>
            <w:r w:rsidRPr="00777527">
              <w:rPr>
                <w:rFonts w:ascii="Arial" w:hAnsi="Arial" w:cs="Arial"/>
                <w:color w:val="000000"/>
                <w:sz w:val="18"/>
                <w:szCs w:val="18"/>
                <w:lang w:eastAsia="zh-CN"/>
              </w:rPr>
              <w:t>x</w:t>
            </w:r>
          </w:p>
        </w:tc>
        <w:tc>
          <w:tcPr>
            <w:tcW w:w="1134" w:type="dxa"/>
            <w:shd w:val="clear" w:color="auto" w:fill="auto"/>
            <w:vAlign w:val="center"/>
          </w:tcPr>
          <w:p w14:paraId="51C45B2F" w14:textId="77777777" w:rsidR="00A23648" w:rsidRPr="00257061" w:rsidRDefault="00A23648" w:rsidP="00257061">
            <w:pPr>
              <w:pStyle w:val="NoSpacing"/>
              <w:jc w:val="center"/>
              <w:rPr>
                <w:rFonts w:ascii="Arial" w:hAnsi="Arial" w:cs="Arial"/>
                <w:sz w:val="14"/>
                <w:szCs w:val="14"/>
              </w:rPr>
            </w:pPr>
            <w:r w:rsidRPr="00257061">
              <w:rPr>
                <w:rFonts w:ascii="Arial" w:hAnsi="Arial" w:cs="Arial"/>
                <w:sz w:val="14"/>
                <w:szCs w:val="14"/>
              </w:rPr>
              <w:t>A5</w:t>
            </w:r>
          </w:p>
        </w:tc>
        <w:tc>
          <w:tcPr>
            <w:tcW w:w="1332" w:type="dxa"/>
            <w:shd w:val="clear" w:color="auto" w:fill="auto"/>
            <w:vAlign w:val="center"/>
          </w:tcPr>
          <w:p w14:paraId="74EAEEE4" w14:textId="77777777" w:rsidR="00A23648" w:rsidRPr="00257061" w:rsidRDefault="00A23648" w:rsidP="00257061">
            <w:pPr>
              <w:pStyle w:val="NoSpacing"/>
              <w:rPr>
                <w:rFonts w:ascii="Arial" w:hAnsi="Arial" w:cs="Arial"/>
                <w:sz w:val="14"/>
                <w:szCs w:val="14"/>
              </w:rPr>
            </w:pPr>
            <w:r w:rsidRPr="00257061">
              <w:rPr>
                <w:rFonts w:ascii="Arial" w:hAnsi="Arial" w:cs="Arial"/>
                <w:sz w:val="14"/>
                <w:szCs w:val="14"/>
              </w:rPr>
              <w:t>260-Gtr02</w:t>
            </w:r>
          </w:p>
          <w:p w14:paraId="73DB9257" w14:textId="77777777" w:rsidR="00A23648" w:rsidRPr="00257061" w:rsidRDefault="00A23648" w:rsidP="00257061">
            <w:pPr>
              <w:pStyle w:val="NoSpacing"/>
              <w:rPr>
                <w:rFonts w:ascii="Arial" w:hAnsi="Arial" w:cs="Arial"/>
                <w:sz w:val="14"/>
                <w:szCs w:val="14"/>
              </w:rPr>
            </w:pPr>
            <w:r w:rsidRPr="00257061">
              <w:rPr>
                <w:rFonts w:ascii="Arial" w:hAnsi="Arial" w:cs="Arial"/>
                <w:sz w:val="14"/>
                <w:szCs w:val="14"/>
              </w:rPr>
              <w:t>260-Gte04</w:t>
            </w:r>
          </w:p>
        </w:tc>
      </w:tr>
    </w:tbl>
    <w:p w14:paraId="523AB188" w14:textId="77777777" w:rsidR="00A23648" w:rsidRDefault="00A23648" w:rsidP="00B71C7D">
      <w:pPr>
        <w:pStyle w:val="NoSpacing"/>
        <w:rPr>
          <w:rFonts w:ascii="Arial" w:hAnsi="Arial" w:cs="Arial"/>
          <w:sz w:val="18"/>
          <w:szCs w:val="18"/>
          <w:lang w:val="en-US"/>
        </w:rPr>
      </w:pPr>
      <w:r>
        <w:rPr>
          <w:rFonts w:ascii="Arial" w:hAnsi="Arial" w:cs="Arial"/>
          <w:sz w:val="18"/>
          <w:szCs w:val="18"/>
          <w:lang w:val="en-US"/>
        </w:rPr>
        <w:lastRenderedPageBreak/>
        <w:t>..</w:t>
      </w:r>
    </w:p>
    <w:tbl>
      <w:tblPr>
        <w:tblStyle w:val="TableGrid"/>
        <w:tblW w:w="15310" w:type="dxa"/>
        <w:tblInd w:w="-596" w:type="dxa"/>
        <w:tblLayout w:type="fixed"/>
        <w:tblCellMar>
          <w:top w:w="85" w:type="dxa"/>
          <w:left w:w="113" w:type="dxa"/>
          <w:bottom w:w="85" w:type="dxa"/>
          <w:right w:w="113" w:type="dxa"/>
        </w:tblCellMar>
        <w:tblLook w:val="04A0" w:firstRow="1" w:lastRow="0" w:firstColumn="1" w:lastColumn="0" w:noHBand="0" w:noVBand="1"/>
      </w:tblPr>
      <w:tblGrid>
        <w:gridCol w:w="795"/>
        <w:gridCol w:w="1418"/>
        <w:gridCol w:w="1984"/>
        <w:gridCol w:w="7088"/>
        <w:gridCol w:w="283"/>
        <w:gridCol w:w="284"/>
        <w:gridCol w:w="283"/>
        <w:gridCol w:w="284"/>
        <w:gridCol w:w="283"/>
        <w:gridCol w:w="1134"/>
        <w:gridCol w:w="1474"/>
      </w:tblGrid>
      <w:tr w:rsidR="00D2708E" w:rsidRPr="004E1514" w14:paraId="1B7D60E0" w14:textId="77777777" w:rsidTr="00B011F2">
        <w:tc>
          <w:tcPr>
            <w:tcW w:w="795" w:type="dxa"/>
            <w:vMerge w:val="restart"/>
            <w:shd w:val="clear" w:color="auto" w:fill="00B0F0"/>
            <w:vAlign w:val="center"/>
          </w:tcPr>
          <w:p w14:paraId="30B982C7" w14:textId="77777777" w:rsidR="00D2708E" w:rsidRPr="003A6F97" w:rsidRDefault="00D2708E"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No.</w:t>
            </w:r>
          </w:p>
        </w:tc>
        <w:tc>
          <w:tcPr>
            <w:tcW w:w="1418" w:type="dxa"/>
            <w:vMerge w:val="restart"/>
            <w:shd w:val="clear" w:color="auto" w:fill="00B0F0"/>
            <w:vAlign w:val="center"/>
          </w:tcPr>
          <w:p w14:paraId="57DAD400" w14:textId="77777777" w:rsidR="00D2708E" w:rsidRPr="003A6F97" w:rsidRDefault="00D2708E"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Identified Services</w:t>
            </w:r>
          </w:p>
        </w:tc>
        <w:tc>
          <w:tcPr>
            <w:tcW w:w="1984" w:type="dxa"/>
            <w:vMerge w:val="restart"/>
            <w:shd w:val="clear" w:color="auto" w:fill="00B0F0"/>
            <w:vAlign w:val="center"/>
          </w:tcPr>
          <w:p w14:paraId="0103D753" w14:textId="77777777" w:rsidR="00D2708E" w:rsidRPr="003A6F97" w:rsidRDefault="00D2708E"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Identified Responsible Service Provider</w:t>
            </w:r>
          </w:p>
        </w:tc>
        <w:tc>
          <w:tcPr>
            <w:tcW w:w="7088" w:type="dxa"/>
            <w:vMerge w:val="restart"/>
            <w:shd w:val="clear" w:color="auto" w:fill="00B0F0"/>
            <w:vAlign w:val="center"/>
          </w:tcPr>
          <w:p w14:paraId="0B683E08" w14:textId="77777777" w:rsidR="00D2708E" w:rsidRPr="003A6F97" w:rsidRDefault="00D2708E"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Short Description</w:t>
            </w:r>
          </w:p>
        </w:tc>
        <w:tc>
          <w:tcPr>
            <w:tcW w:w="1417" w:type="dxa"/>
            <w:gridSpan w:val="5"/>
            <w:shd w:val="clear" w:color="auto" w:fill="00B0F0"/>
            <w:vAlign w:val="center"/>
          </w:tcPr>
          <w:p w14:paraId="39207932" w14:textId="77777777" w:rsidR="00D2708E" w:rsidRPr="003A6F97" w:rsidRDefault="00D2708E"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Geographical Areas</w:t>
            </w:r>
          </w:p>
          <w:p w14:paraId="2DD652A9" w14:textId="77777777" w:rsidR="00D2708E" w:rsidRPr="003A6F97" w:rsidRDefault="00D2708E" w:rsidP="00B011F2">
            <w:pPr>
              <w:pStyle w:val="NoSpacing"/>
              <w:rPr>
                <w:rFonts w:ascii="Arial" w:hAnsi="Arial" w:cs="Arial"/>
                <w:color w:val="FFFFFF" w:themeColor="background1"/>
                <w:sz w:val="20"/>
                <w:szCs w:val="20"/>
                <w:lang w:val="en-GB"/>
              </w:rPr>
            </w:pPr>
            <w:r w:rsidRPr="003A6F97">
              <w:rPr>
                <w:rFonts w:ascii="Arial" w:hAnsi="Arial" w:cs="Arial"/>
                <w:color w:val="FFFFFF" w:themeColor="background1"/>
                <w:sz w:val="10"/>
                <w:szCs w:val="10"/>
                <w:lang w:val="en-GB"/>
              </w:rPr>
              <w:t xml:space="preserve">NAV 58/6, paragraph 23 </w:t>
            </w:r>
          </w:p>
        </w:tc>
        <w:tc>
          <w:tcPr>
            <w:tcW w:w="1134" w:type="dxa"/>
            <w:shd w:val="clear" w:color="auto" w:fill="00B0F0"/>
            <w:vAlign w:val="center"/>
          </w:tcPr>
          <w:p w14:paraId="122DF750" w14:textId="77777777" w:rsidR="00D2708E" w:rsidRPr="003A6F97" w:rsidRDefault="00D2708E" w:rsidP="00B011F2">
            <w:pPr>
              <w:pStyle w:val="NoSpacing"/>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Solution References</w:t>
            </w:r>
          </w:p>
        </w:tc>
        <w:tc>
          <w:tcPr>
            <w:tcW w:w="1474" w:type="dxa"/>
            <w:shd w:val="clear" w:color="auto" w:fill="00B0F0"/>
            <w:vAlign w:val="center"/>
          </w:tcPr>
          <w:p w14:paraId="08756A58" w14:textId="77777777" w:rsidR="00D2708E" w:rsidRPr="003A6F97" w:rsidRDefault="00D2708E" w:rsidP="00B011F2">
            <w:pPr>
              <w:pStyle w:val="NoSpacing"/>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Gap Origin</w:t>
            </w:r>
          </w:p>
        </w:tc>
      </w:tr>
      <w:tr w:rsidR="00D2708E" w:rsidRPr="005A3CD8" w14:paraId="6FEBDB44" w14:textId="77777777" w:rsidTr="00B011F2">
        <w:trPr>
          <w:trHeight w:val="419"/>
        </w:trPr>
        <w:tc>
          <w:tcPr>
            <w:tcW w:w="795" w:type="dxa"/>
            <w:vMerge/>
            <w:shd w:val="clear" w:color="auto" w:fill="00B0F0"/>
          </w:tcPr>
          <w:p w14:paraId="33FA3FFA" w14:textId="77777777" w:rsidR="00D2708E" w:rsidRPr="00AE31FD" w:rsidRDefault="00D2708E" w:rsidP="00B011F2">
            <w:pPr>
              <w:rPr>
                <w:rFonts w:asciiTheme="minorHAnsi" w:hAnsiTheme="minorHAnsi" w:cstheme="minorHAnsi"/>
                <w:sz w:val="18"/>
                <w:szCs w:val="18"/>
              </w:rPr>
            </w:pPr>
          </w:p>
        </w:tc>
        <w:tc>
          <w:tcPr>
            <w:tcW w:w="1418" w:type="dxa"/>
            <w:vMerge/>
            <w:shd w:val="clear" w:color="auto" w:fill="00B0F0"/>
          </w:tcPr>
          <w:p w14:paraId="2275220E" w14:textId="77777777" w:rsidR="00D2708E" w:rsidRPr="00AE31FD" w:rsidRDefault="00D2708E" w:rsidP="00B011F2">
            <w:pPr>
              <w:rPr>
                <w:rFonts w:asciiTheme="minorHAnsi" w:hAnsiTheme="minorHAnsi" w:cstheme="minorHAnsi"/>
                <w:sz w:val="18"/>
                <w:szCs w:val="18"/>
              </w:rPr>
            </w:pPr>
          </w:p>
        </w:tc>
        <w:tc>
          <w:tcPr>
            <w:tcW w:w="1984" w:type="dxa"/>
            <w:vMerge/>
            <w:shd w:val="clear" w:color="auto" w:fill="00B0F0"/>
          </w:tcPr>
          <w:p w14:paraId="02A82A76" w14:textId="77777777" w:rsidR="00D2708E" w:rsidRPr="00AE31FD" w:rsidRDefault="00D2708E" w:rsidP="00B011F2">
            <w:pPr>
              <w:rPr>
                <w:rFonts w:asciiTheme="minorHAnsi" w:hAnsiTheme="minorHAnsi" w:cstheme="minorHAnsi"/>
                <w:sz w:val="18"/>
                <w:szCs w:val="18"/>
              </w:rPr>
            </w:pPr>
          </w:p>
        </w:tc>
        <w:tc>
          <w:tcPr>
            <w:tcW w:w="7088" w:type="dxa"/>
            <w:vMerge/>
            <w:shd w:val="clear" w:color="auto" w:fill="00B0F0"/>
          </w:tcPr>
          <w:p w14:paraId="0871AD43" w14:textId="77777777" w:rsidR="00D2708E" w:rsidRPr="00AE31FD" w:rsidRDefault="00D2708E" w:rsidP="00B011F2">
            <w:pPr>
              <w:rPr>
                <w:rFonts w:asciiTheme="minorHAnsi" w:hAnsiTheme="minorHAnsi" w:cstheme="minorHAnsi"/>
                <w:sz w:val="18"/>
                <w:szCs w:val="18"/>
              </w:rPr>
            </w:pPr>
          </w:p>
        </w:tc>
        <w:tc>
          <w:tcPr>
            <w:tcW w:w="283" w:type="dxa"/>
            <w:shd w:val="clear" w:color="auto" w:fill="00B0F0"/>
            <w:vAlign w:val="center"/>
          </w:tcPr>
          <w:p w14:paraId="0C10A642" w14:textId="77777777" w:rsidR="00D2708E" w:rsidRPr="003A6F97" w:rsidRDefault="00D2708E"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1</w:t>
            </w:r>
          </w:p>
        </w:tc>
        <w:tc>
          <w:tcPr>
            <w:tcW w:w="284" w:type="dxa"/>
            <w:shd w:val="clear" w:color="auto" w:fill="00B0F0"/>
            <w:vAlign w:val="center"/>
          </w:tcPr>
          <w:p w14:paraId="75C6DDF2" w14:textId="77777777" w:rsidR="00D2708E" w:rsidRPr="003A6F97" w:rsidRDefault="00D2708E"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2</w:t>
            </w:r>
          </w:p>
        </w:tc>
        <w:tc>
          <w:tcPr>
            <w:tcW w:w="283" w:type="dxa"/>
            <w:shd w:val="clear" w:color="auto" w:fill="00B0F0"/>
            <w:vAlign w:val="center"/>
          </w:tcPr>
          <w:p w14:paraId="693D95C2" w14:textId="77777777" w:rsidR="00D2708E" w:rsidRPr="003A6F97" w:rsidRDefault="00D2708E"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3</w:t>
            </w:r>
          </w:p>
        </w:tc>
        <w:tc>
          <w:tcPr>
            <w:tcW w:w="284" w:type="dxa"/>
            <w:shd w:val="clear" w:color="auto" w:fill="00B0F0"/>
            <w:vAlign w:val="center"/>
          </w:tcPr>
          <w:p w14:paraId="7AA72EBB" w14:textId="77777777" w:rsidR="00D2708E" w:rsidRPr="003A6F97" w:rsidRDefault="00D2708E"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4</w:t>
            </w:r>
          </w:p>
        </w:tc>
        <w:tc>
          <w:tcPr>
            <w:tcW w:w="283" w:type="dxa"/>
            <w:shd w:val="clear" w:color="auto" w:fill="00B0F0"/>
            <w:vAlign w:val="center"/>
          </w:tcPr>
          <w:p w14:paraId="7AB8B46A" w14:textId="77777777" w:rsidR="00D2708E" w:rsidRPr="003A6F97" w:rsidRDefault="00D2708E"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5</w:t>
            </w:r>
          </w:p>
        </w:tc>
        <w:tc>
          <w:tcPr>
            <w:tcW w:w="1134" w:type="dxa"/>
            <w:shd w:val="clear" w:color="auto" w:fill="00B0F0"/>
            <w:vAlign w:val="center"/>
          </w:tcPr>
          <w:p w14:paraId="1AEE49B6" w14:textId="77777777" w:rsidR="00D2708E" w:rsidRPr="003A6F97" w:rsidRDefault="00D2708E" w:rsidP="00B011F2">
            <w:pPr>
              <w:pStyle w:val="NoSpacing"/>
              <w:jc w:val="center"/>
              <w:rPr>
                <w:sz w:val="18"/>
                <w:szCs w:val="18"/>
                <w:lang w:val="en-GB"/>
              </w:rPr>
            </w:pPr>
            <w:r w:rsidRPr="003A6F97">
              <w:rPr>
                <w:rFonts w:asciiTheme="minorHAnsi" w:hAnsiTheme="minorHAnsi" w:cstheme="minorHAnsi"/>
                <w:b/>
                <w:color w:val="FFFFFF" w:themeColor="background1"/>
                <w:sz w:val="18"/>
                <w:szCs w:val="18"/>
                <w:lang w:val="en-GB"/>
              </w:rPr>
              <w:t>Functions</w:t>
            </w:r>
            <w:r w:rsidRPr="003A6F97">
              <w:rPr>
                <w:rFonts w:asciiTheme="minorHAnsi" w:hAnsiTheme="minorHAnsi" w:cstheme="minorHAnsi"/>
                <w:sz w:val="18"/>
                <w:szCs w:val="18"/>
                <w:lang w:val="en-GB"/>
              </w:rPr>
              <w:t xml:space="preserve"> </w:t>
            </w:r>
            <w:r w:rsidRPr="003A6F97">
              <w:rPr>
                <w:rFonts w:ascii="Arial" w:hAnsi="Arial" w:cs="Arial"/>
                <w:color w:val="FFFFFF" w:themeColor="background1"/>
                <w:sz w:val="10"/>
                <w:szCs w:val="10"/>
                <w:lang w:val="en-GB"/>
              </w:rPr>
              <w:t>NAV  56/WP.5/ Rev.1 - Annex 1</w:t>
            </w:r>
          </w:p>
        </w:tc>
        <w:tc>
          <w:tcPr>
            <w:tcW w:w="1474" w:type="dxa"/>
            <w:shd w:val="clear" w:color="auto" w:fill="00B0F0"/>
            <w:vAlign w:val="center"/>
          </w:tcPr>
          <w:p w14:paraId="428E80B1" w14:textId="77777777" w:rsidR="00D2708E" w:rsidRPr="003A6F97" w:rsidRDefault="00D2708E" w:rsidP="00B011F2">
            <w:pPr>
              <w:pStyle w:val="NoSpacing"/>
              <w:jc w:val="center"/>
              <w:rPr>
                <w:sz w:val="18"/>
                <w:szCs w:val="18"/>
                <w:lang w:val="en-GB"/>
              </w:rPr>
            </w:pPr>
            <w:r w:rsidRPr="003A6F97">
              <w:rPr>
                <w:rFonts w:asciiTheme="minorHAnsi" w:hAnsiTheme="minorHAnsi" w:cstheme="minorHAnsi"/>
                <w:b/>
                <w:color w:val="FFFFFF" w:themeColor="background1"/>
                <w:sz w:val="18"/>
                <w:szCs w:val="18"/>
                <w:lang w:val="en-GB"/>
              </w:rPr>
              <w:t xml:space="preserve">Identifier     </w:t>
            </w:r>
            <w:r w:rsidRPr="003A6F97">
              <w:rPr>
                <w:rFonts w:asciiTheme="minorHAnsi" w:hAnsiTheme="minorHAnsi" w:cstheme="minorHAnsi"/>
                <w:sz w:val="18"/>
                <w:szCs w:val="18"/>
                <w:lang w:val="en-GB"/>
              </w:rPr>
              <w:t xml:space="preserve"> </w:t>
            </w:r>
            <w:r w:rsidRPr="003A6F97">
              <w:rPr>
                <w:rFonts w:ascii="Arial" w:hAnsi="Arial" w:cs="Arial"/>
                <w:color w:val="FFFFFF" w:themeColor="background1"/>
                <w:sz w:val="10"/>
                <w:szCs w:val="10"/>
                <w:lang w:val="en-GB"/>
              </w:rPr>
              <w:t>NAV 58/WP.6 Annex 1 and paragraph 3.9</w:t>
            </w:r>
          </w:p>
        </w:tc>
      </w:tr>
      <w:tr w:rsidR="00D2708E" w:rsidRPr="003150EC" w14:paraId="510B6E1C" w14:textId="77777777" w:rsidTr="00B011F2">
        <w:tc>
          <w:tcPr>
            <w:tcW w:w="795" w:type="dxa"/>
          </w:tcPr>
          <w:p w14:paraId="4647BF28" w14:textId="77777777" w:rsidR="00D2708E" w:rsidRPr="00C1598B" w:rsidRDefault="00D2708E" w:rsidP="00B011F2">
            <w:pPr>
              <w:rPr>
                <w:color w:val="auto"/>
                <w:sz w:val="16"/>
                <w:szCs w:val="16"/>
              </w:rPr>
            </w:pPr>
            <w:r w:rsidRPr="00C1598B">
              <w:rPr>
                <w:rFonts w:ascii="Arial" w:hAnsi="Arial" w:cs="Arial"/>
                <w:color w:val="auto"/>
                <w:sz w:val="16"/>
                <w:szCs w:val="16"/>
              </w:rPr>
              <w:t>MSP8</w:t>
            </w:r>
          </w:p>
        </w:tc>
        <w:tc>
          <w:tcPr>
            <w:tcW w:w="1418" w:type="dxa"/>
            <w:shd w:val="clear" w:color="auto" w:fill="auto"/>
          </w:tcPr>
          <w:p w14:paraId="497D3A52" w14:textId="77777777" w:rsidR="00D2708E" w:rsidRPr="00F13221" w:rsidRDefault="00D2708E" w:rsidP="00B011F2">
            <w:pPr>
              <w:rPr>
                <w:rFonts w:ascii="Arial" w:hAnsi="Arial" w:cs="Arial"/>
                <w:sz w:val="18"/>
                <w:szCs w:val="18"/>
              </w:rPr>
            </w:pPr>
            <w:r w:rsidRPr="00F13221">
              <w:rPr>
                <w:rFonts w:ascii="Arial" w:hAnsi="Arial" w:cs="Arial"/>
                <w:sz w:val="18"/>
                <w:szCs w:val="18"/>
              </w:rPr>
              <w:t>Digital information exchange with Pilot’s portable unit -PPU.</w:t>
            </w:r>
          </w:p>
        </w:tc>
        <w:tc>
          <w:tcPr>
            <w:tcW w:w="1984" w:type="dxa"/>
            <w:shd w:val="clear" w:color="auto" w:fill="auto"/>
          </w:tcPr>
          <w:p w14:paraId="64333EFE" w14:textId="77777777" w:rsidR="00D2708E" w:rsidRPr="00F13221" w:rsidRDefault="00D2708E" w:rsidP="00B011F2">
            <w:pPr>
              <w:rPr>
                <w:rFonts w:ascii="Arial" w:hAnsi="Arial" w:cs="Arial"/>
                <w:sz w:val="18"/>
                <w:szCs w:val="18"/>
              </w:rPr>
            </w:pPr>
            <w:r w:rsidRPr="00F13221">
              <w:rPr>
                <w:rFonts w:ascii="Arial" w:hAnsi="Arial" w:cs="Arial"/>
                <w:sz w:val="18"/>
                <w:szCs w:val="18"/>
              </w:rPr>
              <w:t>Pilot Authority / Pilot Organization / VTS Authority</w:t>
            </w:r>
          </w:p>
        </w:tc>
        <w:tc>
          <w:tcPr>
            <w:tcW w:w="7088" w:type="dxa"/>
            <w:shd w:val="clear" w:color="auto" w:fill="auto"/>
          </w:tcPr>
          <w:p w14:paraId="1D0482FF" w14:textId="77777777" w:rsidR="00D2708E" w:rsidRPr="00B011F2" w:rsidRDefault="00D2708E" w:rsidP="00B80DD6">
            <w:pPr>
              <w:pStyle w:val="NoSpacing"/>
              <w:jc w:val="both"/>
              <w:rPr>
                <w:rFonts w:ascii="Arial" w:hAnsi="Arial" w:cs="Arial"/>
                <w:sz w:val="18"/>
                <w:szCs w:val="18"/>
                <w:lang w:val="en-US"/>
              </w:rPr>
            </w:pPr>
            <w:r w:rsidRPr="00B011F2">
              <w:rPr>
                <w:rFonts w:ascii="Arial" w:hAnsi="Arial" w:cs="Arial"/>
                <w:sz w:val="18"/>
                <w:szCs w:val="18"/>
                <w:lang w:val="en-US"/>
              </w:rPr>
              <w:t>The aim of digital information exchange with PPU is to safeguard traffic and operation at sea, thus protect the environment.</w:t>
            </w:r>
          </w:p>
          <w:p w14:paraId="5122399E" w14:textId="77777777" w:rsidR="00D2708E" w:rsidRPr="00B011F2" w:rsidRDefault="00D2708E" w:rsidP="00B80DD6">
            <w:pPr>
              <w:pStyle w:val="NoSpacing"/>
              <w:jc w:val="both"/>
              <w:rPr>
                <w:rFonts w:ascii="Arial" w:hAnsi="Arial" w:cs="Arial"/>
                <w:sz w:val="18"/>
                <w:szCs w:val="18"/>
                <w:lang w:val="en-US"/>
              </w:rPr>
            </w:pPr>
            <w:r w:rsidRPr="00B011F2">
              <w:rPr>
                <w:rFonts w:ascii="Arial" w:hAnsi="Arial" w:cs="Arial"/>
                <w:sz w:val="18"/>
                <w:szCs w:val="18"/>
                <w:lang w:val="en-US"/>
              </w:rPr>
              <w:t xml:space="preserve">When pilots guide vessels into busy tide-bound ports, or dock alongside quay walls, extremely precise navigation and automatic transfer of information received via communication equipment into the navigational systems for presentation becomes essential. </w:t>
            </w:r>
          </w:p>
          <w:p w14:paraId="29093918" w14:textId="77777777" w:rsidR="00D2708E" w:rsidRPr="00B011F2" w:rsidDel="00A00914" w:rsidRDefault="00D2708E">
            <w:pPr>
              <w:pStyle w:val="NoSpacing"/>
              <w:jc w:val="both"/>
              <w:rPr>
                <w:del w:id="209" w:author="Alimchandani, Mahesh" w:date="2012-09-12T12:12:00Z"/>
                <w:rFonts w:ascii="Arial" w:hAnsi="Arial" w:cs="Arial"/>
                <w:sz w:val="18"/>
                <w:szCs w:val="18"/>
                <w:lang w:val="en-US"/>
              </w:rPr>
              <w:pPrChange w:id="210" w:author="Alimchandani, Mahesh" w:date="2012-09-12T12:13:00Z">
                <w:pPr>
                  <w:pStyle w:val="NoSpacing"/>
                  <w:spacing w:after="200" w:line="276" w:lineRule="auto"/>
                  <w:jc w:val="both"/>
                </w:pPr>
              </w:pPrChange>
            </w:pPr>
            <w:r w:rsidRPr="00B011F2">
              <w:rPr>
                <w:rFonts w:ascii="Arial" w:hAnsi="Arial" w:cs="Arial"/>
                <w:sz w:val="18"/>
                <w:szCs w:val="18"/>
                <w:lang w:val="en-US"/>
              </w:rPr>
              <w:t xml:space="preserve">The PPU is an essential tool for </w:t>
            </w:r>
            <w:del w:id="211" w:author="Alimchandani, Mahesh" w:date="2012-09-12T12:12:00Z">
              <w:r w:rsidRPr="00B011F2" w:rsidDel="00A00914">
                <w:rPr>
                  <w:rFonts w:ascii="Arial" w:hAnsi="Arial" w:cs="Arial"/>
                  <w:sz w:val="18"/>
                  <w:szCs w:val="18"/>
                  <w:lang w:val="en-US"/>
                </w:rPr>
                <w:delText>safe navigation</w:delText>
              </w:r>
            </w:del>
            <w:ins w:id="212" w:author="Alimchandani, Mahesh" w:date="2012-09-12T12:12:00Z">
              <w:r w:rsidR="00A00914">
                <w:rPr>
                  <w:rFonts w:ascii="Arial" w:hAnsi="Arial" w:cs="Arial"/>
                  <w:sz w:val="18"/>
                  <w:szCs w:val="18"/>
                  <w:lang w:val="en-US"/>
                </w:rPr>
                <w:t xml:space="preserve">pilotage </w:t>
              </w:r>
            </w:ins>
            <w:r w:rsidRPr="00B011F2">
              <w:rPr>
                <w:rFonts w:ascii="Arial" w:hAnsi="Arial" w:cs="Arial"/>
                <w:sz w:val="18"/>
                <w:szCs w:val="18"/>
                <w:lang w:val="en-US"/>
              </w:rPr>
              <w:t xml:space="preserve"> </w:t>
            </w:r>
            <w:del w:id="213" w:author="Alimchandani, Mahesh" w:date="2012-09-12T12:13:00Z">
              <w:r w:rsidRPr="00B011F2" w:rsidDel="00A00914">
                <w:rPr>
                  <w:rFonts w:ascii="Arial" w:hAnsi="Arial" w:cs="Arial"/>
                  <w:sz w:val="18"/>
                  <w:szCs w:val="18"/>
                  <w:lang w:val="en-US"/>
                </w:rPr>
                <w:delText>in clear and restricted</w:delText>
              </w:r>
            </w:del>
          </w:p>
          <w:p w14:paraId="61E00743" w14:textId="77777777" w:rsidR="00D2708E" w:rsidRDefault="00D2708E">
            <w:pPr>
              <w:pStyle w:val="NoSpacing"/>
              <w:jc w:val="both"/>
              <w:rPr>
                <w:rFonts w:ascii="Arial" w:hAnsi="Arial" w:cs="Arial"/>
                <w:sz w:val="18"/>
                <w:szCs w:val="18"/>
                <w:lang w:val="en-GB"/>
              </w:rPr>
              <w:pPrChange w:id="214" w:author="Alimchandani, Mahesh" w:date="2012-09-12T12:13:00Z">
                <w:pPr>
                  <w:pStyle w:val="NoSpacing"/>
                  <w:spacing w:after="200" w:line="276" w:lineRule="auto"/>
                  <w:jc w:val="both"/>
                </w:pPr>
              </w:pPrChange>
            </w:pPr>
            <w:del w:id="215" w:author="Alimchandani, Mahesh" w:date="2012-09-12T12:12:00Z">
              <w:r w:rsidRPr="00B80DD6" w:rsidDel="00A00914">
                <w:rPr>
                  <w:rFonts w:ascii="Arial" w:hAnsi="Arial" w:cs="Arial"/>
                  <w:sz w:val="18"/>
                  <w:szCs w:val="18"/>
                </w:rPr>
                <w:delText>V</w:delText>
              </w:r>
            </w:del>
            <w:del w:id="216" w:author="Alimchandani, Mahesh" w:date="2012-09-12T12:13:00Z">
              <w:r w:rsidRPr="00B80DD6" w:rsidDel="00A00914">
                <w:rPr>
                  <w:rFonts w:ascii="Arial" w:hAnsi="Arial" w:cs="Arial"/>
                  <w:sz w:val="18"/>
                  <w:szCs w:val="18"/>
                </w:rPr>
                <w:delText>isibility</w:delText>
              </w:r>
            </w:del>
            <w:r w:rsidRPr="00B80DD6">
              <w:rPr>
                <w:rFonts w:ascii="Arial" w:hAnsi="Arial" w:cs="Arial"/>
                <w:sz w:val="18"/>
                <w:szCs w:val="18"/>
              </w:rPr>
              <w:t>. It provides:</w:t>
            </w:r>
          </w:p>
          <w:p w14:paraId="6A83825C" w14:textId="77777777" w:rsidR="00B80DD6" w:rsidRPr="00B80DD6" w:rsidRDefault="00B80DD6" w:rsidP="00B80DD6">
            <w:pPr>
              <w:pStyle w:val="NoSpacing"/>
              <w:jc w:val="both"/>
              <w:rPr>
                <w:rFonts w:ascii="Arial" w:hAnsi="Arial" w:cs="Arial"/>
                <w:sz w:val="18"/>
                <w:szCs w:val="18"/>
              </w:rPr>
            </w:pPr>
          </w:p>
          <w:p w14:paraId="522CE846" w14:textId="77777777" w:rsidR="00D2708E" w:rsidRPr="002F2B1D" w:rsidRDefault="00D2708E" w:rsidP="00D2708E">
            <w:pPr>
              <w:pStyle w:val="ListParagraph"/>
              <w:numPr>
                <w:ilvl w:val="0"/>
                <w:numId w:val="11"/>
              </w:numPr>
              <w:spacing w:after="0" w:line="240" w:lineRule="auto"/>
              <w:jc w:val="both"/>
              <w:rPr>
                <w:rFonts w:ascii="Arial" w:hAnsi="Arial" w:cs="Arial"/>
                <w:sz w:val="18"/>
                <w:szCs w:val="18"/>
                <w:lang w:val="en-GB"/>
              </w:rPr>
            </w:pPr>
            <w:r w:rsidRPr="002F2B1D">
              <w:rPr>
                <w:rFonts w:ascii="Arial" w:hAnsi="Arial" w:cs="Arial"/>
                <w:sz w:val="18"/>
                <w:szCs w:val="18"/>
                <w:lang w:val="en-GB"/>
              </w:rPr>
              <w:t xml:space="preserve">Accurate and reliable </w:t>
            </w:r>
            <w:r>
              <w:rPr>
                <w:rFonts w:ascii="Arial" w:hAnsi="Arial" w:cs="Arial"/>
                <w:sz w:val="18"/>
                <w:szCs w:val="18"/>
                <w:lang w:val="en-GB"/>
              </w:rPr>
              <w:t>d</w:t>
            </w:r>
            <w:r w:rsidRPr="002F2B1D">
              <w:rPr>
                <w:rFonts w:ascii="Arial" w:hAnsi="Arial" w:cs="Arial"/>
                <w:sz w:val="18"/>
                <w:szCs w:val="18"/>
                <w:lang w:val="en-GB"/>
              </w:rPr>
              <w:t>ynamic real time UKC measurements</w:t>
            </w:r>
          </w:p>
          <w:p w14:paraId="1FD7B201" w14:textId="77777777" w:rsidR="00D2708E" w:rsidRPr="002F2B1D" w:rsidRDefault="00D2708E" w:rsidP="00D2708E">
            <w:pPr>
              <w:pStyle w:val="ListParagraph"/>
              <w:numPr>
                <w:ilvl w:val="0"/>
                <w:numId w:val="11"/>
              </w:numPr>
              <w:spacing w:after="0" w:line="240" w:lineRule="auto"/>
              <w:jc w:val="both"/>
              <w:rPr>
                <w:rFonts w:ascii="Arial" w:hAnsi="Arial" w:cs="Arial"/>
                <w:sz w:val="18"/>
                <w:szCs w:val="18"/>
                <w:lang w:val="en-GB"/>
              </w:rPr>
            </w:pPr>
            <w:r w:rsidRPr="002F2B1D">
              <w:rPr>
                <w:rFonts w:ascii="Arial" w:hAnsi="Arial" w:cs="Arial"/>
                <w:sz w:val="18"/>
                <w:szCs w:val="18"/>
                <w:lang w:val="en-GB"/>
              </w:rPr>
              <w:t>Vessel position status with accurate no</w:t>
            </w:r>
            <w:ins w:id="217" w:author="Alimchandani, Mahesh" w:date="2012-09-12T12:12:00Z">
              <w:r w:rsidR="00A00914">
                <w:rPr>
                  <w:rFonts w:ascii="Arial" w:hAnsi="Arial" w:cs="Arial"/>
                  <w:sz w:val="18"/>
                  <w:szCs w:val="18"/>
                  <w:lang w:val="en-GB"/>
                </w:rPr>
                <w:t>-</w:t>
              </w:r>
            </w:ins>
            <w:del w:id="218" w:author="Alimchandani, Mahesh" w:date="2012-09-12T12:12:00Z">
              <w:r w:rsidRPr="002F2B1D" w:rsidDel="00A00914">
                <w:rPr>
                  <w:rFonts w:ascii="Arial" w:hAnsi="Arial" w:cs="Arial"/>
                  <w:sz w:val="18"/>
                  <w:szCs w:val="18"/>
                  <w:lang w:val="en-GB"/>
                </w:rPr>
                <w:delText xml:space="preserve"> </w:delText>
              </w:r>
            </w:del>
            <w:r w:rsidRPr="002F2B1D">
              <w:rPr>
                <w:rFonts w:ascii="Arial" w:hAnsi="Arial" w:cs="Arial"/>
                <w:sz w:val="18"/>
                <w:szCs w:val="18"/>
                <w:lang w:val="en-GB"/>
              </w:rPr>
              <w:t>go areas</w:t>
            </w:r>
          </w:p>
          <w:p w14:paraId="30D48B68" w14:textId="77777777" w:rsidR="00D2708E" w:rsidRPr="002F2B1D" w:rsidRDefault="00D2708E" w:rsidP="00D2708E">
            <w:pPr>
              <w:pStyle w:val="ListParagraph"/>
              <w:numPr>
                <w:ilvl w:val="0"/>
                <w:numId w:val="11"/>
              </w:numPr>
              <w:spacing w:after="0" w:line="240" w:lineRule="auto"/>
              <w:jc w:val="both"/>
              <w:rPr>
                <w:rFonts w:ascii="Arial" w:hAnsi="Arial" w:cs="Arial"/>
                <w:sz w:val="18"/>
                <w:szCs w:val="18"/>
                <w:lang w:val="en-GB"/>
              </w:rPr>
            </w:pPr>
            <w:r w:rsidRPr="002F2B1D">
              <w:rPr>
                <w:rFonts w:ascii="Arial" w:hAnsi="Arial" w:cs="Arial"/>
                <w:sz w:val="18"/>
                <w:szCs w:val="18"/>
                <w:lang w:val="en-GB"/>
              </w:rPr>
              <w:t>Real time safety limits</w:t>
            </w:r>
          </w:p>
          <w:p w14:paraId="64F4F3B7" w14:textId="77777777" w:rsidR="00D2708E" w:rsidRPr="002F2B1D" w:rsidRDefault="00D2708E" w:rsidP="00D2708E">
            <w:pPr>
              <w:pStyle w:val="ListParagraph"/>
              <w:numPr>
                <w:ilvl w:val="0"/>
                <w:numId w:val="11"/>
              </w:numPr>
              <w:spacing w:after="0" w:line="240" w:lineRule="auto"/>
              <w:jc w:val="both"/>
              <w:rPr>
                <w:rFonts w:ascii="Arial" w:hAnsi="Arial" w:cs="Arial"/>
                <w:sz w:val="18"/>
                <w:szCs w:val="18"/>
                <w:lang w:val="en-GB"/>
              </w:rPr>
            </w:pPr>
            <w:r w:rsidRPr="002F2B1D">
              <w:rPr>
                <w:rFonts w:ascii="Arial" w:hAnsi="Arial" w:cs="Arial"/>
                <w:sz w:val="18"/>
                <w:szCs w:val="18"/>
                <w:lang w:val="en-GB"/>
              </w:rPr>
              <w:t>Real time emergency options</w:t>
            </w:r>
          </w:p>
          <w:p w14:paraId="243692A4" w14:textId="77777777" w:rsidR="00D2708E" w:rsidRPr="002F2B1D" w:rsidRDefault="00D2708E" w:rsidP="00D2708E">
            <w:pPr>
              <w:pStyle w:val="ListParagraph"/>
              <w:numPr>
                <w:ilvl w:val="0"/>
                <w:numId w:val="11"/>
              </w:numPr>
              <w:spacing w:after="0" w:line="240" w:lineRule="auto"/>
              <w:jc w:val="both"/>
              <w:rPr>
                <w:rFonts w:ascii="Arial" w:hAnsi="Arial" w:cs="Arial"/>
                <w:sz w:val="18"/>
                <w:szCs w:val="18"/>
                <w:lang w:val="en-GB"/>
              </w:rPr>
            </w:pPr>
            <w:r w:rsidRPr="002F2B1D">
              <w:rPr>
                <w:rFonts w:ascii="Arial" w:hAnsi="Arial" w:cs="Arial"/>
                <w:sz w:val="18"/>
                <w:szCs w:val="18"/>
                <w:lang w:val="en-GB"/>
              </w:rPr>
              <w:t>Differential GPS, real time tidal inputs</w:t>
            </w:r>
          </w:p>
          <w:p w14:paraId="5CA46B47" w14:textId="77777777" w:rsidR="00D2708E" w:rsidRPr="00081B39" w:rsidRDefault="00D2708E" w:rsidP="00D2708E">
            <w:pPr>
              <w:pStyle w:val="ListParagraph"/>
              <w:numPr>
                <w:ilvl w:val="0"/>
                <w:numId w:val="11"/>
              </w:numPr>
              <w:spacing w:after="0" w:line="240" w:lineRule="auto"/>
              <w:jc w:val="both"/>
              <w:rPr>
                <w:rFonts w:ascii="Arial" w:hAnsi="Arial" w:cs="Arial"/>
                <w:sz w:val="18"/>
                <w:szCs w:val="18"/>
                <w:lang w:val="en-GB"/>
              </w:rPr>
            </w:pPr>
            <w:r w:rsidRPr="002F2B1D">
              <w:rPr>
                <w:rFonts w:ascii="Arial" w:hAnsi="Arial" w:cs="Arial"/>
                <w:sz w:val="18"/>
                <w:szCs w:val="18"/>
                <w:lang w:val="en-GB"/>
              </w:rPr>
              <w:t>W</w:t>
            </w:r>
            <w:ins w:id="219" w:author="Alimchandani, Mahesh" w:date="2012-09-12T12:11:00Z">
              <w:r w:rsidR="00A00914">
                <w:rPr>
                  <w:rFonts w:ascii="Arial" w:hAnsi="Arial" w:cs="Arial"/>
                  <w:sz w:val="18"/>
                  <w:szCs w:val="18"/>
                  <w:lang w:val="en-GB"/>
                </w:rPr>
                <w:t>i</w:t>
              </w:r>
            </w:ins>
            <w:del w:id="220" w:author="Alimchandani, Mahesh" w:date="2012-09-12T12:11:00Z">
              <w:r w:rsidRPr="002F2B1D" w:rsidDel="00A00914">
                <w:rPr>
                  <w:rFonts w:ascii="Arial" w:hAnsi="Arial" w:cs="Arial"/>
                  <w:sz w:val="18"/>
                  <w:szCs w:val="18"/>
                  <w:lang w:val="en-GB"/>
                </w:rPr>
                <w:delText>I</w:delText>
              </w:r>
            </w:del>
            <w:r w:rsidRPr="002F2B1D">
              <w:rPr>
                <w:rFonts w:ascii="Arial" w:hAnsi="Arial" w:cs="Arial"/>
                <w:sz w:val="18"/>
                <w:szCs w:val="18"/>
                <w:lang w:val="en-GB"/>
              </w:rPr>
              <w:t>-F</w:t>
            </w:r>
            <w:ins w:id="221" w:author="Alimchandani, Mahesh" w:date="2012-09-12T12:11:00Z">
              <w:r w:rsidR="00A00914">
                <w:rPr>
                  <w:rFonts w:ascii="Arial" w:hAnsi="Arial" w:cs="Arial"/>
                  <w:sz w:val="18"/>
                  <w:szCs w:val="18"/>
                  <w:lang w:val="en-GB"/>
                </w:rPr>
                <w:t>i</w:t>
              </w:r>
            </w:ins>
            <w:del w:id="222" w:author="Alimchandani, Mahesh" w:date="2012-09-12T12:11:00Z">
              <w:r w:rsidRPr="002F2B1D" w:rsidDel="00A00914">
                <w:rPr>
                  <w:rFonts w:ascii="Arial" w:hAnsi="Arial" w:cs="Arial"/>
                  <w:sz w:val="18"/>
                  <w:szCs w:val="18"/>
                  <w:lang w:val="en-GB"/>
                </w:rPr>
                <w:delText>I</w:delText>
              </w:r>
            </w:del>
            <w:r w:rsidRPr="002F2B1D">
              <w:rPr>
                <w:rFonts w:ascii="Arial" w:hAnsi="Arial" w:cs="Arial"/>
                <w:sz w:val="18"/>
                <w:szCs w:val="18"/>
                <w:lang w:val="en-GB"/>
              </w:rPr>
              <w:t xml:space="preserve"> (wireless) connection to </w:t>
            </w:r>
            <w:ins w:id="223" w:author="Alimchandani, Mahesh" w:date="2012-09-12T12:11:00Z">
              <w:r w:rsidR="00A00914">
                <w:rPr>
                  <w:rFonts w:ascii="Arial" w:hAnsi="Arial" w:cs="Arial"/>
                  <w:sz w:val="18"/>
                  <w:szCs w:val="18"/>
                  <w:lang w:val="en-GB"/>
                </w:rPr>
                <w:t xml:space="preserve">the same data that is provided via the AIS </w:t>
              </w:r>
            </w:ins>
            <w:r w:rsidRPr="002F2B1D">
              <w:rPr>
                <w:rFonts w:ascii="Arial" w:hAnsi="Arial" w:cs="Arial"/>
                <w:sz w:val="18"/>
                <w:szCs w:val="18"/>
                <w:lang w:val="en-GB"/>
              </w:rPr>
              <w:t xml:space="preserve">pilot </w:t>
            </w:r>
            <w:del w:id="224" w:author="Alimchandani, Mahesh" w:date="2012-09-12T12:11:00Z">
              <w:r w:rsidRPr="002F2B1D" w:rsidDel="00A00914">
                <w:rPr>
                  <w:rFonts w:ascii="Arial" w:hAnsi="Arial" w:cs="Arial"/>
                  <w:sz w:val="18"/>
                  <w:szCs w:val="18"/>
                  <w:lang w:val="en-GB"/>
                </w:rPr>
                <w:delText>AIS</w:delText>
              </w:r>
            </w:del>
            <w:r w:rsidRPr="002F2B1D">
              <w:rPr>
                <w:rFonts w:ascii="Arial" w:hAnsi="Arial" w:cs="Arial"/>
                <w:sz w:val="18"/>
                <w:szCs w:val="18"/>
                <w:lang w:val="en-GB"/>
              </w:rPr>
              <w:t xml:space="preserve"> plug</w:t>
            </w:r>
            <w:r w:rsidRPr="00081B39">
              <w:rPr>
                <w:lang w:val="en-US"/>
              </w:rPr>
              <w:t xml:space="preserve"> </w:t>
            </w:r>
          </w:p>
          <w:p w14:paraId="2AB46A7F" w14:textId="77777777" w:rsidR="00D2708E" w:rsidRPr="002F2B1D" w:rsidRDefault="00D2708E" w:rsidP="00D2708E">
            <w:pPr>
              <w:pStyle w:val="ListParagraph"/>
              <w:numPr>
                <w:ilvl w:val="0"/>
                <w:numId w:val="11"/>
              </w:numPr>
              <w:spacing w:after="0" w:line="240" w:lineRule="auto"/>
              <w:jc w:val="both"/>
              <w:rPr>
                <w:rFonts w:ascii="Arial" w:hAnsi="Arial" w:cs="Arial"/>
                <w:sz w:val="18"/>
                <w:szCs w:val="18"/>
                <w:lang w:val="en-GB"/>
              </w:rPr>
            </w:pPr>
            <w:r>
              <w:rPr>
                <w:rFonts w:ascii="Arial" w:hAnsi="Arial" w:cs="Arial"/>
                <w:sz w:val="18"/>
                <w:szCs w:val="18"/>
                <w:lang w:val="en-GB"/>
              </w:rPr>
              <w:t>B</w:t>
            </w:r>
            <w:r w:rsidRPr="00081B39">
              <w:rPr>
                <w:rFonts w:ascii="Arial" w:hAnsi="Arial" w:cs="Arial"/>
                <w:sz w:val="18"/>
                <w:szCs w:val="18"/>
                <w:lang w:val="en-GB"/>
              </w:rPr>
              <w:t>erthing operations</w:t>
            </w:r>
          </w:p>
          <w:p w14:paraId="66664C99" w14:textId="77777777" w:rsidR="00D2708E" w:rsidRPr="00B80DD6" w:rsidRDefault="00D2708E" w:rsidP="00B80DD6">
            <w:pPr>
              <w:pStyle w:val="NoSpacing"/>
              <w:rPr>
                <w:rFonts w:ascii="Arial" w:hAnsi="Arial" w:cs="Arial"/>
                <w:sz w:val="18"/>
                <w:szCs w:val="18"/>
              </w:rPr>
            </w:pPr>
          </w:p>
          <w:p w14:paraId="7D9567D7" w14:textId="77777777" w:rsidR="00D2708E" w:rsidRPr="00B011F2" w:rsidRDefault="00D2708E" w:rsidP="00B80DD6">
            <w:pPr>
              <w:pStyle w:val="NoSpacing"/>
              <w:rPr>
                <w:lang w:val="en-US"/>
              </w:rPr>
            </w:pPr>
            <w:r w:rsidRPr="00B011F2">
              <w:rPr>
                <w:rFonts w:ascii="Arial" w:hAnsi="Arial" w:cs="Arial"/>
                <w:sz w:val="18"/>
                <w:szCs w:val="18"/>
                <w:lang w:val="en-US"/>
              </w:rPr>
              <w:t>Removal of difficult operations from the pilots workload will increase safety.</w:t>
            </w:r>
          </w:p>
        </w:tc>
        <w:tc>
          <w:tcPr>
            <w:tcW w:w="283" w:type="dxa"/>
            <w:shd w:val="clear" w:color="auto" w:fill="auto"/>
            <w:vAlign w:val="center"/>
          </w:tcPr>
          <w:p w14:paraId="67BD9046" w14:textId="77777777" w:rsidR="00D2708E" w:rsidRPr="004E1514" w:rsidRDefault="00D2708E" w:rsidP="00B011F2">
            <w:pPr>
              <w:jc w:val="center"/>
              <w:rPr>
                <w:rFonts w:asciiTheme="minorHAnsi" w:hAnsiTheme="minorHAnsi" w:cstheme="minorHAnsi"/>
                <w:sz w:val="18"/>
                <w:szCs w:val="18"/>
              </w:rPr>
            </w:pPr>
            <w:r w:rsidRPr="004E1514">
              <w:rPr>
                <w:rFonts w:asciiTheme="minorHAnsi" w:hAnsiTheme="minorHAnsi" w:cstheme="minorHAnsi"/>
                <w:color w:val="000000"/>
                <w:sz w:val="18"/>
                <w:szCs w:val="18"/>
                <w:lang w:eastAsia="zh-CN"/>
              </w:rPr>
              <w:t>x</w:t>
            </w:r>
          </w:p>
        </w:tc>
        <w:tc>
          <w:tcPr>
            <w:tcW w:w="284" w:type="dxa"/>
            <w:shd w:val="clear" w:color="auto" w:fill="auto"/>
            <w:vAlign w:val="center"/>
          </w:tcPr>
          <w:p w14:paraId="6E54C04B" w14:textId="77777777" w:rsidR="00D2708E" w:rsidRPr="004E1514" w:rsidRDefault="00D2708E" w:rsidP="00B011F2">
            <w:pPr>
              <w:jc w:val="center"/>
              <w:rPr>
                <w:rFonts w:asciiTheme="minorHAnsi" w:hAnsiTheme="minorHAnsi" w:cstheme="minorHAnsi"/>
                <w:sz w:val="18"/>
                <w:szCs w:val="18"/>
              </w:rPr>
            </w:pPr>
            <w:r w:rsidRPr="004E1514">
              <w:rPr>
                <w:rFonts w:asciiTheme="minorHAnsi" w:hAnsiTheme="minorHAnsi" w:cstheme="minorHAnsi"/>
                <w:color w:val="000000"/>
                <w:sz w:val="18"/>
                <w:szCs w:val="18"/>
                <w:lang w:eastAsia="zh-CN"/>
              </w:rPr>
              <w:t>x</w:t>
            </w:r>
          </w:p>
        </w:tc>
        <w:tc>
          <w:tcPr>
            <w:tcW w:w="283" w:type="dxa"/>
            <w:shd w:val="clear" w:color="auto" w:fill="auto"/>
            <w:vAlign w:val="center"/>
          </w:tcPr>
          <w:p w14:paraId="4461E88B" w14:textId="77777777" w:rsidR="00D2708E" w:rsidRPr="004E1514" w:rsidRDefault="00D2708E" w:rsidP="00B011F2">
            <w:pPr>
              <w:jc w:val="center"/>
              <w:rPr>
                <w:rFonts w:asciiTheme="minorHAnsi" w:hAnsiTheme="minorHAnsi" w:cstheme="minorHAnsi"/>
                <w:sz w:val="18"/>
                <w:szCs w:val="18"/>
              </w:rPr>
            </w:pPr>
          </w:p>
        </w:tc>
        <w:tc>
          <w:tcPr>
            <w:tcW w:w="284" w:type="dxa"/>
            <w:shd w:val="clear" w:color="auto" w:fill="auto"/>
            <w:vAlign w:val="center"/>
          </w:tcPr>
          <w:p w14:paraId="7B22FA87" w14:textId="77777777" w:rsidR="00D2708E" w:rsidRPr="004E1514" w:rsidRDefault="00D2708E" w:rsidP="00B011F2">
            <w:pPr>
              <w:jc w:val="center"/>
              <w:rPr>
                <w:rFonts w:asciiTheme="minorHAnsi" w:hAnsiTheme="minorHAnsi" w:cstheme="minorHAnsi"/>
                <w:sz w:val="18"/>
                <w:szCs w:val="18"/>
              </w:rPr>
            </w:pPr>
          </w:p>
        </w:tc>
        <w:tc>
          <w:tcPr>
            <w:tcW w:w="283" w:type="dxa"/>
            <w:shd w:val="clear" w:color="auto" w:fill="auto"/>
            <w:vAlign w:val="center"/>
          </w:tcPr>
          <w:p w14:paraId="07F20BAD" w14:textId="77777777" w:rsidR="00D2708E" w:rsidRPr="004E1514" w:rsidRDefault="00D2708E" w:rsidP="00B011F2">
            <w:pPr>
              <w:jc w:val="center"/>
              <w:rPr>
                <w:rFonts w:asciiTheme="minorHAnsi" w:hAnsiTheme="minorHAnsi" w:cstheme="minorHAnsi"/>
                <w:sz w:val="18"/>
                <w:szCs w:val="18"/>
              </w:rPr>
            </w:pPr>
            <w:r w:rsidRPr="004E1514">
              <w:rPr>
                <w:rFonts w:asciiTheme="minorHAnsi" w:hAnsiTheme="minorHAnsi" w:cstheme="minorHAnsi"/>
                <w:color w:val="000000"/>
                <w:sz w:val="18"/>
                <w:szCs w:val="18"/>
                <w:lang w:eastAsia="zh-CN"/>
              </w:rPr>
              <w:t>x</w:t>
            </w:r>
          </w:p>
        </w:tc>
        <w:tc>
          <w:tcPr>
            <w:tcW w:w="1134" w:type="dxa"/>
            <w:shd w:val="clear" w:color="auto" w:fill="auto"/>
            <w:vAlign w:val="center"/>
          </w:tcPr>
          <w:p w14:paraId="6BB69E6C" w14:textId="77777777" w:rsidR="00D2708E" w:rsidRPr="00B80DD6" w:rsidRDefault="00D2708E" w:rsidP="00B80DD6">
            <w:pPr>
              <w:pStyle w:val="NoSpacing"/>
              <w:jc w:val="center"/>
              <w:rPr>
                <w:rFonts w:ascii="Arial" w:hAnsi="Arial" w:cs="Arial"/>
                <w:sz w:val="14"/>
                <w:szCs w:val="14"/>
              </w:rPr>
            </w:pPr>
            <w:r w:rsidRPr="00B80DD6">
              <w:rPr>
                <w:rFonts w:ascii="Arial" w:hAnsi="Arial" w:cs="Arial"/>
                <w:sz w:val="14"/>
                <w:szCs w:val="14"/>
              </w:rPr>
              <w:t>A11.1</w:t>
            </w:r>
          </w:p>
          <w:p w14:paraId="57E88660" w14:textId="77777777" w:rsidR="00D2708E" w:rsidRPr="00B80DD6" w:rsidRDefault="00D2708E" w:rsidP="00B80DD6">
            <w:pPr>
              <w:pStyle w:val="NoSpacing"/>
              <w:jc w:val="center"/>
              <w:rPr>
                <w:rFonts w:ascii="Arial" w:hAnsi="Arial" w:cs="Arial"/>
                <w:sz w:val="14"/>
                <w:szCs w:val="14"/>
              </w:rPr>
            </w:pPr>
            <w:r w:rsidRPr="00B80DD6">
              <w:rPr>
                <w:rFonts w:ascii="Arial" w:hAnsi="Arial" w:cs="Arial"/>
                <w:sz w:val="14"/>
                <w:szCs w:val="14"/>
              </w:rPr>
              <w:t>A26.2</w:t>
            </w:r>
          </w:p>
        </w:tc>
        <w:tc>
          <w:tcPr>
            <w:tcW w:w="1474" w:type="dxa"/>
            <w:shd w:val="clear" w:color="auto" w:fill="auto"/>
            <w:vAlign w:val="center"/>
          </w:tcPr>
          <w:p w14:paraId="0E77F582" w14:textId="77777777" w:rsidR="00D2708E" w:rsidRPr="00B80DD6" w:rsidRDefault="00D2708E" w:rsidP="00B80DD6">
            <w:pPr>
              <w:pStyle w:val="NoSpacing"/>
              <w:rPr>
                <w:rFonts w:ascii="Arial" w:hAnsi="Arial" w:cs="Arial"/>
                <w:sz w:val="14"/>
                <w:szCs w:val="14"/>
              </w:rPr>
            </w:pPr>
            <w:r w:rsidRPr="00B80DD6">
              <w:rPr>
                <w:rFonts w:ascii="Arial" w:hAnsi="Arial" w:cs="Arial"/>
                <w:sz w:val="14"/>
                <w:szCs w:val="14"/>
              </w:rPr>
              <w:t>111-Gte01-Ste01</w:t>
            </w:r>
          </w:p>
          <w:p w14:paraId="2B122D88" w14:textId="77777777" w:rsidR="00D2708E" w:rsidRPr="00B80DD6" w:rsidRDefault="00D2708E" w:rsidP="00B80DD6">
            <w:pPr>
              <w:pStyle w:val="NoSpacing"/>
              <w:rPr>
                <w:rFonts w:ascii="Arial" w:hAnsi="Arial" w:cs="Arial"/>
                <w:sz w:val="14"/>
                <w:szCs w:val="14"/>
              </w:rPr>
            </w:pPr>
            <w:r w:rsidRPr="00B80DD6">
              <w:rPr>
                <w:rFonts w:ascii="Arial" w:hAnsi="Arial" w:cs="Arial"/>
                <w:sz w:val="14"/>
                <w:szCs w:val="14"/>
              </w:rPr>
              <w:t>111-Gte01</w:t>
            </w:r>
          </w:p>
          <w:p w14:paraId="736981CF" w14:textId="77777777" w:rsidR="00D2708E" w:rsidRPr="00B80DD6" w:rsidRDefault="00D2708E" w:rsidP="00B80DD6">
            <w:pPr>
              <w:pStyle w:val="NoSpacing"/>
              <w:rPr>
                <w:rFonts w:ascii="Arial" w:hAnsi="Arial" w:cs="Arial"/>
                <w:sz w:val="14"/>
                <w:szCs w:val="14"/>
              </w:rPr>
            </w:pPr>
            <w:r w:rsidRPr="00B80DD6">
              <w:rPr>
                <w:rFonts w:ascii="Arial" w:hAnsi="Arial" w:cs="Arial"/>
                <w:sz w:val="14"/>
                <w:szCs w:val="14"/>
              </w:rPr>
              <w:t>111-Gte01-Sre01</w:t>
            </w:r>
          </w:p>
          <w:p w14:paraId="31A5E660" w14:textId="77777777" w:rsidR="00D2708E" w:rsidRPr="00B80DD6" w:rsidRDefault="00D2708E" w:rsidP="00B80DD6">
            <w:pPr>
              <w:pStyle w:val="NoSpacing"/>
              <w:rPr>
                <w:rFonts w:ascii="Arial" w:hAnsi="Arial" w:cs="Arial"/>
                <w:sz w:val="14"/>
                <w:szCs w:val="14"/>
              </w:rPr>
            </w:pPr>
            <w:r w:rsidRPr="00B80DD6">
              <w:rPr>
                <w:rFonts w:ascii="Arial" w:hAnsi="Arial" w:cs="Arial"/>
                <w:sz w:val="14"/>
                <w:szCs w:val="14"/>
              </w:rPr>
              <w:t>135-Gte01-Ste03</w:t>
            </w:r>
          </w:p>
          <w:p w14:paraId="4483B43C" w14:textId="77777777" w:rsidR="00D2708E" w:rsidRPr="00B80DD6" w:rsidRDefault="00D2708E" w:rsidP="00B80DD6">
            <w:pPr>
              <w:pStyle w:val="NoSpacing"/>
              <w:rPr>
                <w:rFonts w:ascii="Arial" w:hAnsi="Arial" w:cs="Arial"/>
                <w:sz w:val="14"/>
                <w:szCs w:val="14"/>
              </w:rPr>
            </w:pPr>
            <w:r w:rsidRPr="00B80DD6">
              <w:rPr>
                <w:rFonts w:ascii="Arial" w:hAnsi="Arial" w:cs="Arial"/>
                <w:sz w:val="14"/>
                <w:szCs w:val="14"/>
              </w:rPr>
              <w:t>135-Gte01-Sre07</w:t>
            </w:r>
          </w:p>
          <w:p w14:paraId="0BA646F4" w14:textId="77777777" w:rsidR="00D2708E" w:rsidRPr="00B80DD6" w:rsidRDefault="00D2708E" w:rsidP="00B80DD6">
            <w:pPr>
              <w:pStyle w:val="NoSpacing"/>
              <w:rPr>
                <w:rFonts w:ascii="Arial" w:hAnsi="Arial" w:cs="Arial"/>
                <w:sz w:val="14"/>
                <w:szCs w:val="14"/>
              </w:rPr>
            </w:pPr>
            <w:r w:rsidRPr="00B80DD6">
              <w:rPr>
                <w:rFonts w:ascii="Arial" w:hAnsi="Arial" w:cs="Arial"/>
                <w:sz w:val="14"/>
                <w:szCs w:val="14"/>
              </w:rPr>
              <w:t>111-Gte01-Sop01</w:t>
            </w:r>
          </w:p>
          <w:p w14:paraId="04FCBA5D" w14:textId="77777777" w:rsidR="00D2708E" w:rsidRPr="00B80DD6" w:rsidRDefault="00D2708E" w:rsidP="00B80DD6">
            <w:pPr>
              <w:pStyle w:val="NoSpacing"/>
              <w:rPr>
                <w:rFonts w:ascii="Arial" w:hAnsi="Arial" w:cs="Arial"/>
                <w:sz w:val="14"/>
                <w:szCs w:val="14"/>
              </w:rPr>
            </w:pPr>
            <w:r w:rsidRPr="00B80DD6">
              <w:rPr>
                <w:rFonts w:ascii="Arial" w:hAnsi="Arial" w:cs="Arial"/>
                <w:sz w:val="14"/>
                <w:szCs w:val="14"/>
              </w:rPr>
              <w:t>235-Gte01</w:t>
            </w:r>
          </w:p>
          <w:p w14:paraId="6E862C58" w14:textId="77777777" w:rsidR="00D2708E" w:rsidRPr="00B80DD6" w:rsidRDefault="00D2708E" w:rsidP="00B80DD6">
            <w:pPr>
              <w:pStyle w:val="NoSpacing"/>
              <w:rPr>
                <w:rFonts w:ascii="Arial" w:hAnsi="Arial" w:cs="Arial"/>
                <w:sz w:val="14"/>
                <w:szCs w:val="14"/>
              </w:rPr>
            </w:pPr>
            <w:r w:rsidRPr="00B80DD6">
              <w:rPr>
                <w:rFonts w:ascii="Arial" w:hAnsi="Arial" w:cs="Arial"/>
                <w:sz w:val="14"/>
                <w:szCs w:val="14"/>
              </w:rPr>
              <w:t>260-Gte04</w:t>
            </w:r>
          </w:p>
          <w:p w14:paraId="2C600C67" w14:textId="77777777" w:rsidR="00D2708E" w:rsidRPr="00B80DD6" w:rsidRDefault="00D2708E" w:rsidP="00B80DD6">
            <w:pPr>
              <w:pStyle w:val="NoSpacing"/>
              <w:rPr>
                <w:rFonts w:ascii="Arial" w:hAnsi="Arial" w:cs="Arial"/>
                <w:sz w:val="14"/>
                <w:szCs w:val="14"/>
              </w:rPr>
            </w:pPr>
            <w:r w:rsidRPr="00B80DD6">
              <w:rPr>
                <w:rFonts w:ascii="Arial" w:hAnsi="Arial" w:cs="Arial"/>
                <w:sz w:val="14"/>
                <w:szCs w:val="14"/>
              </w:rPr>
              <w:t>135-Gte01-Ste11</w:t>
            </w:r>
          </w:p>
          <w:p w14:paraId="7BC89C90" w14:textId="77777777" w:rsidR="00D2708E" w:rsidRPr="00B80DD6" w:rsidRDefault="00D2708E" w:rsidP="00B80DD6">
            <w:pPr>
              <w:pStyle w:val="NoSpacing"/>
              <w:rPr>
                <w:rFonts w:ascii="Arial" w:hAnsi="Arial" w:cs="Arial"/>
                <w:sz w:val="14"/>
                <w:szCs w:val="14"/>
              </w:rPr>
            </w:pPr>
            <w:r w:rsidRPr="00B80DD6">
              <w:rPr>
                <w:rFonts w:ascii="Arial" w:hAnsi="Arial" w:cs="Arial"/>
                <w:sz w:val="14"/>
                <w:szCs w:val="14"/>
              </w:rPr>
              <w:t>135-Gte01-Ste10</w:t>
            </w:r>
          </w:p>
          <w:p w14:paraId="5A2B35A6" w14:textId="77777777" w:rsidR="00D2708E" w:rsidRPr="00B80DD6" w:rsidRDefault="00D2708E" w:rsidP="00B80DD6">
            <w:pPr>
              <w:pStyle w:val="NoSpacing"/>
              <w:rPr>
                <w:rFonts w:ascii="Arial" w:hAnsi="Arial" w:cs="Arial"/>
                <w:sz w:val="14"/>
                <w:szCs w:val="14"/>
              </w:rPr>
            </w:pPr>
            <w:r w:rsidRPr="00B80DD6">
              <w:rPr>
                <w:rFonts w:ascii="Arial" w:hAnsi="Arial" w:cs="Arial"/>
                <w:sz w:val="14"/>
                <w:szCs w:val="14"/>
              </w:rPr>
              <w:t>135-Gte02</w:t>
            </w:r>
          </w:p>
          <w:p w14:paraId="46B60C87" w14:textId="77777777" w:rsidR="00D2708E" w:rsidRPr="00B80DD6" w:rsidRDefault="00D2708E" w:rsidP="00B80DD6">
            <w:pPr>
              <w:pStyle w:val="NoSpacing"/>
              <w:rPr>
                <w:rFonts w:ascii="Arial" w:hAnsi="Arial" w:cs="Arial"/>
                <w:sz w:val="14"/>
                <w:szCs w:val="14"/>
              </w:rPr>
            </w:pPr>
            <w:r w:rsidRPr="00B80DD6">
              <w:rPr>
                <w:rFonts w:ascii="Arial" w:hAnsi="Arial" w:cs="Arial"/>
                <w:sz w:val="14"/>
                <w:szCs w:val="14"/>
              </w:rPr>
              <w:t>211-Gte02</w:t>
            </w:r>
          </w:p>
        </w:tc>
      </w:tr>
      <w:tr w:rsidR="00D2708E" w:rsidRPr="003150EC" w14:paraId="23335A1A" w14:textId="77777777" w:rsidTr="00B011F2">
        <w:tc>
          <w:tcPr>
            <w:tcW w:w="795" w:type="dxa"/>
          </w:tcPr>
          <w:p w14:paraId="3E8C048F" w14:textId="77777777" w:rsidR="00D2708E" w:rsidRPr="00C1598B" w:rsidRDefault="00D2708E" w:rsidP="00B011F2">
            <w:pPr>
              <w:rPr>
                <w:color w:val="auto"/>
                <w:sz w:val="16"/>
                <w:szCs w:val="16"/>
              </w:rPr>
            </w:pPr>
            <w:r w:rsidRPr="00C1598B">
              <w:rPr>
                <w:rFonts w:ascii="Arial" w:hAnsi="Arial" w:cs="Arial"/>
                <w:color w:val="auto"/>
                <w:sz w:val="16"/>
                <w:szCs w:val="16"/>
              </w:rPr>
              <w:t>MSP9</w:t>
            </w:r>
          </w:p>
        </w:tc>
        <w:tc>
          <w:tcPr>
            <w:tcW w:w="1418" w:type="dxa"/>
            <w:shd w:val="clear" w:color="auto" w:fill="auto"/>
          </w:tcPr>
          <w:p w14:paraId="1C97BA5E" w14:textId="77777777" w:rsidR="00D2708E" w:rsidRPr="00F13221" w:rsidRDefault="00D2708E" w:rsidP="00B011F2">
            <w:pPr>
              <w:rPr>
                <w:rFonts w:ascii="Arial" w:hAnsi="Arial" w:cs="Arial"/>
                <w:sz w:val="18"/>
                <w:szCs w:val="18"/>
              </w:rPr>
            </w:pPr>
            <w:r w:rsidRPr="00F13221">
              <w:rPr>
                <w:rFonts w:ascii="Arial" w:hAnsi="Arial" w:cs="Arial"/>
                <w:sz w:val="18"/>
                <w:szCs w:val="18"/>
              </w:rPr>
              <w:t>Vessel shore reporting</w:t>
            </w:r>
          </w:p>
        </w:tc>
        <w:tc>
          <w:tcPr>
            <w:tcW w:w="1984" w:type="dxa"/>
            <w:shd w:val="clear" w:color="auto" w:fill="auto"/>
          </w:tcPr>
          <w:p w14:paraId="03D56884" w14:textId="77777777" w:rsidR="00D2708E" w:rsidRPr="00F13221" w:rsidRDefault="00D2708E" w:rsidP="00B011F2">
            <w:pPr>
              <w:rPr>
                <w:rFonts w:ascii="Arial" w:hAnsi="Arial" w:cs="Arial"/>
                <w:sz w:val="18"/>
                <w:szCs w:val="18"/>
              </w:rPr>
            </w:pPr>
            <w:r w:rsidRPr="00F13221">
              <w:rPr>
                <w:rFonts w:ascii="Arial" w:hAnsi="Arial" w:cs="Arial"/>
                <w:color w:val="auto"/>
                <w:sz w:val="18"/>
                <w:szCs w:val="18"/>
              </w:rPr>
              <w:t>Nat</w:t>
            </w:r>
            <w:r>
              <w:rPr>
                <w:rFonts w:ascii="Arial" w:hAnsi="Arial" w:cs="Arial"/>
                <w:color w:val="auto"/>
                <w:sz w:val="18"/>
                <w:szCs w:val="18"/>
              </w:rPr>
              <w:t>ional Competent Authority, Ship</w:t>
            </w:r>
            <w:r w:rsidRPr="00F13221">
              <w:rPr>
                <w:rFonts w:ascii="Arial" w:hAnsi="Arial" w:cs="Arial"/>
                <w:color w:val="auto"/>
                <w:sz w:val="18"/>
                <w:szCs w:val="18"/>
              </w:rPr>
              <w:t>owner /</w:t>
            </w:r>
            <w:r>
              <w:rPr>
                <w:rFonts w:ascii="Arial" w:hAnsi="Arial" w:cs="Arial"/>
                <w:color w:val="auto"/>
                <w:sz w:val="18"/>
                <w:szCs w:val="18"/>
              </w:rPr>
              <w:t xml:space="preserve"> </w:t>
            </w:r>
            <w:r w:rsidRPr="00F13221">
              <w:rPr>
                <w:rFonts w:ascii="Arial" w:hAnsi="Arial" w:cs="Arial"/>
                <w:color w:val="auto"/>
                <w:sz w:val="18"/>
                <w:szCs w:val="18"/>
              </w:rPr>
              <w:t>Operator / Master</w:t>
            </w:r>
          </w:p>
        </w:tc>
        <w:tc>
          <w:tcPr>
            <w:tcW w:w="7088" w:type="dxa"/>
            <w:shd w:val="clear" w:color="auto" w:fill="auto"/>
          </w:tcPr>
          <w:p w14:paraId="2D17448E" w14:textId="77777777" w:rsidR="00D2708E" w:rsidRPr="00B011F2" w:rsidRDefault="00D2708E" w:rsidP="00B80DD6">
            <w:pPr>
              <w:pStyle w:val="NoSpacing"/>
              <w:jc w:val="both"/>
              <w:rPr>
                <w:rFonts w:ascii="Arial" w:hAnsi="Arial" w:cs="Arial"/>
                <w:sz w:val="18"/>
                <w:szCs w:val="18"/>
                <w:lang w:val="en-US"/>
              </w:rPr>
            </w:pPr>
            <w:r w:rsidRPr="00B011F2">
              <w:rPr>
                <w:rFonts w:ascii="Arial" w:hAnsi="Arial" w:cs="Arial"/>
                <w:sz w:val="18"/>
                <w:szCs w:val="18"/>
                <w:lang w:val="en-US"/>
              </w:rPr>
              <w:t>The aim of vessel shore reporting is to safeguard traffic at sea, ensure personnel safety and security, ensure environmental protection and increase the efficiency of maritime operations.</w:t>
            </w:r>
          </w:p>
          <w:p w14:paraId="70ADC2B1" w14:textId="77777777" w:rsidR="00D2708E" w:rsidRPr="00B011F2" w:rsidRDefault="00D2708E" w:rsidP="00B80DD6">
            <w:pPr>
              <w:pStyle w:val="NoSpacing"/>
              <w:jc w:val="both"/>
              <w:rPr>
                <w:rFonts w:ascii="Arial" w:hAnsi="Arial" w:cs="Arial"/>
                <w:sz w:val="18"/>
                <w:szCs w:val="18"/>
                <w:lang w:val="en-US"/>
              </w:rPr>
            </w:pPr>
            <w:r w:rsidRPr="00B011F2">
              <w:rPr>
                <w:rFonts w:ascii="Arial" w:hAnsi="Arial" w:cs="Arial"/>
                <w:b/>
                <w:sz w:val="18"/>
                <w:szCs w:val="18"/>
                <w:lang w:val="en-US"/>
              </w:rPr>
              <w:t>Single-Window</w:t>
            </w:r>
            <w:r w:rsidRPr="00B011F2">
              <w:rPr>
                <w:rFonts w:ascii="Arial" w:hAnsi="Arial" w:cs="Arial"/>
                <w:sz w:val="18"/>
                <w:szCs w:val="18"/>
                <w:lang w:val="en-US"/>
              </w:rPr>
              <w:t xml:space="preserve"> is one of the most important solutions to reduce the Mariners workload (amount of time spent on preparing and submitting reports to shore-based authorities). To achieve this, reports should be automatically generated as much as possible from on board systems. Some other important possibilities for vessel shore reporting system may include:</w:t>
            </w:r>
          </w:p>
          <w:p w14:paraId="5512E89A" w14:textId="77777777" w:rsidR="00B80DD6" w:rsidRPr="00B011F2" w:rsidRDefault="00B80DD6" w:rsidP="00B80DD6">
            <w:pPr>
              <w:pStyle w:val="NoSpacing"/>
              <w:jc w:val="both"/>
              <w:rPr>
                <w:rFonts w:ascii="Arial" w:hAnsi="Arial" w:cs="Arial"/>
                <w:sz w:val="18"/>
                <w:szCs w:val="18"/>
                <w:lang w:val="en-US"/>
              </w:rPr>
            </w:pPr>
          </w:p>
          <w:p w14:paraId="51722FCA" w14:textId="77777777" w:rsidR="00D2708E" w:rsidRPr="00D1205C" w:rsidRDefault="00D2708E" w:rsidP="00D2708E">
            <w:pPr>
              <w:pStyle w:val="ListParagraph"/>
              <w:numPr>
                <w:ilvl w:val="0"/>
                <w:numId w:val="10"/>
              </w:numPr>
              <w:spacing w:after="0" w:line="240" w:lineRule="auto"/>
              <w:jc w:val="both"/>
              <w:rPr>
                <w:rFonts w:ascii="Arial" w:hAnsi="Arial" w:cs="Arial"/>
                <w:color w:val="auto"/>
                <w:sz w:val="18"/>
                <w:szCs w:val="18"/>
                <w:lang w:val="en-GB"/>
              </w:rPr>
            </w:pPr>
            <w:r w:rsidRPr="00D1205C">
              <w:rPr>
                <w:rFonts w:ascii="Arial" w:hAnsi="Arial" w:cs="Arial"/>
                <w:color w:val="auto"/>
                <w:sz w:val="18"/>
                <w:szCs w:val="18"/>
                <w:lang w:val="en-GB"/>
              </w:rPr>
              <w:t>Single-entry of reportable information in single-window solution</w:t>
            </w:r>
          </w:p>
          <w:p w14:paraId="24A03C0A" w14:textId="77777777" w:rsidR="00D2708E" w:rsidRPr="00D1205C" w:rsidRDefault="00D2708E" w:rsidP="00D2708E">
            <w:pPr>
              <w:pStyle w:val="ListParagraph"/>
              <w:numPr>
                <w:ilvl w:val="0"/>
                <w:numId w:val="10"/>
              </w:numPr>
              <w:spacing w:after="0" w:line="240" w:lineRule="auto"/>
              <w:jc w:val="both"/>
              <w:rPr>
                <w:rFonts w:ascii="Arial" w:hAnsi="Arial" w:cs="Arial"/>
                <w:color w:val="auto"/>
                <w:sz w:val="18"/>
                <w:szCs w:val="18"/>
                <w:lang w:val="en-GB"/>
              </w:rPr>
            </w:pPr>
            <w:r w:rsidRPr="00D1205C">
              <w:rPr>
                <w:rFonts w:ascii="Arial" w:hAnsi="Arial" w:cs="Arial"/>
                <w:color w:val="auto"/>
                <w:sz w:val="18"/>
                <w:szCs w:val="18"/>
                <w:lang w:val="en-GB"/>
              </w:rPr>
              <w:t>Automated collection of internal ship data for reporting</w:t>
            </w:r>
          </w:p>
          <w:p w14:paraId="322C1570" w14:textId="77777777" w:rsidR="00D2708E" w:rsidRPr="00D1205C" w:rsidRDefault="00D2708E" w:rsidP="00D2708E">
            <w:pPr>
              <w:pStyle w:val="ListParagraph"/>
              <w:numPr>
                <w:ilvl w:val="0"/>
                <w:numId w:val="10"/>
              </w:numPr>
              <w:spacing w:after="0" w:line="240" w:lineRule="auto"/>
              <w:jc w:val="both"/>
              <w:rPr>
                <w:rFonts w:ascii="Arial" w:hAnsi="Arial" w:cs="Arial"/>
                <w:color w:val="auto"/>
                <w:sz w:val="18"/>
                <w:szCs w:val="18"/>
                <w:lang w:val="en-GB"/>
              </w:rPr>
            </w:pPr>
            <w:r w:rsidRPr="00D1205C">
              <w:rPr>
                <w:rFonts w:ascii="Arial" w:hAnsi="Arial" w:cs="Arial"/>
                <w:color w:val="auto"/>
                <w:sz w:val="18"/>
                <w:szCs w:val="18"/>
                <w:lang w:val="en-GB"/>
              </w:rPr>
              <w:t>All national reporting requirements to apply standardized digital reporting formats based on IMO FAL forms</w:t>
            </w:r>
          </w:p>
          <w:p w14:paraId="603F404E" w14:textId="77777777" w:rsidR="00D2708E" w:rsidRPr="00B44E05" w:rsidRDefault="00D2708E" w:rsidP="00D2708E">
            <w:pPr>
              <w:pStyle w:val="ListParagraph"/>
              <w:numPr>
                <w:ilvl w:val="0"/>
                <w:numId w:val="10"/>
              </w:numPr>
              <w:spacing w:after="0" w:line="240" w:lineRule="auto"/>
              <w:jc w:val="both"/>
              <w:rPr>
                <w:rFonts w:ascii="Arial" w:hAnsi="Arial" w:cs="Arial"/>
                <w:color w:val="auto"/>
                <w:sz w:val="18"/>
                <w:szCs w:val="18"/>
                <w:lang w:val="en-GB"/>
              </w:rPr>
            </w:pPr>
            <w:r w:rsidRPr="00D1205C">
              <w:rPr>
                <w:rFonts w:ascii="Arial" w:hAnsi="Arial" w:cs="Arial"/>
                <w:color w:val="auto"/>
                <w:sz w:val="18"/>
                <w:szCs w:val="18"/>
                <w:lang w:val="en-GB"/>
              </w:rPr>
              <w:t>Automated or semi-automated digital distribution / communication of required reportable information</w:t>
            </w:r>
          </w:p>
        </w:tc>
        <w:tc>
          <w:tcPr>
            <w:tcW w:w="283" w:type="dxa"/>
            <w:shd w:val="clear" w:color="auto" w:fill="auto"/>
            <w:vAlign w:val="center"/>
          </w:tcPr>
          <w:p w14:paraId="7592C946" w14:textId="77777777" w:rsidR="00D2708E" w:rsidRPr="004E1514" w:rsidRDefault="00D2708E" w:rsidP="00B011F2">
            <w:pPr>
              <w:jc w:val="center"/>
              <w:rPr>
                <w:rFonts w:asciiTheme="minorHAnsi" w:hAnsiTheme="minorHAnsi" w:cstheme="minorHAnsi"/>
                <w:sz w:val="18"/>
                <w:szCs w:val="18"/>
              </w:rPr>
            </w:pPr>
            <w:r w:rsidRPr="004E1514">
              <w:rPr>
                <w:rFonts w:asciiTheme="minorHAnsi" w:hAnsiTheme="minorHAnsi" w:cstheme="minorHAnsi"/>
                <w:color w:val="000000"/>
                <w:sz w:val="18"/>
                <w:szCs w:val="18"/>
                <w:lang w:eastAsia="zh-CN"/>
              </w:rPr>
              <w:t>x</w:t>
            </w:r>
          </w:p>
        </w:tc>
        <w:tc>
          <w:tcPr>
            <w:tcW w:w="284" w:type="dxa"/>
            <w:shd w:val="clear" w:color="auto" w:fill="auto"/>
            <w:vAlign w:val="center"/>
          </w:tcPr>
          <w:p w14:paraId="1B407393" w14:textId="77777777" w:rsidR="00D2708E" w:rsidRPr="004E1514" w:rsidRDefault="00D2708E" w:rsidP="00B011F2">
            <w:pPr>
              <w:jc w:val="center"/>
              <w:rPr>
                <w:rFonts w:asciiTheme="minorHAnsi" w:hAnsiTheme="minorHAnsi" w:cstheme="minorHAnsi"/>
                <w:sz w:val="18"/>
                <w:szCs w:val="18"/>
              </w:rPr>
            </w:pPr>
            <w:r w:rsidRPr="004E1514">
              <w:rPr>
                <w:rFonts w:asciiTheme="minorHAnsi" w:hAnsiTheme="minorHAnsi" w:cstheme="minorHAnsi"/>
                <w:color w:val="000000"/>
                <w:sz w:val="18"/>
                <w:szCs w:val="18"/>
                <w:lang w:eastAsia="zh-CN"/>
              </w:rPr>
              <w:t>x</w:t>
            </w:r>
          </w:p>
        </w:tc>
        <w:tc>
          <w:tcPr>
            <w:tcW w:w="283" w:type="dxa"/>
            <w:shd w:val="clear" w:color="auto" w:fill="auto"/>
            <w:vAlign w:val="center"/>
          </w:tcPr>
          <w:p w14:paraId="129E8CAC" w14:textId="77777777" w:rsidR="00D2708E" w:rsidRPr="004E1514" w:rsidRDefault="00D2708E" w:rsidP="00B011F2">
            <w:pPr>
              <w:jc w:val="center"/>
              <w:rPr>
                <w:rFonts w:asciiTheme="minorHAnsi" w:hAnsiTheme="minorHAnsi" w:cstheme="minorHAnsi"/>
                <w:sz w:val="18"/>
                <w:szCs w:val="18"/>
              </w:rPr>
            </w:pPr>
            <w:r w:rsidRPr="004E1514">
              <w:rPr>
                <w:rFonts w:asciiTheme="minorHAnsi" w:hAnsiTheme="minorHAnsi" w:cstheme="minorHAnsi"/>
                <w:sz w:val="18"/>
                <w:szCs w:val="18"/>
              </w:rPr>
              <w:t>x</w:t>
            </w:r>
          </w:p>
        </w:tc>
        <w:tc>
          <w:tcPr>
            <w:tcW w:w="284" w:type="dxa"/>
            <w:shd w:val="clear" w:color="auto" w:fill="auto"/>
            <w:vAlign w:val="center"/>
          </w:tcPr>
          <w:p w14:paraId="678753C9" w14:textId="77777777" w:rsidR="00D2708E" w:rsidRPr="004E1514" w:rsidRDefault="00D2708E" w:rsidP="00B011F2">
            <w:pPr>
              <w:jc w:val="center"/>
              <w:rPr>
                <w:rFonts w:asciiTheme="minorHAnsi" w:hAnsiTheme="minorHAnsi" w:cstheme="minorHAnsi"/>
                <w:sz w:val="18"/>
                <w:szCs w:val="18"/>
              </w:rPr>
            </w:pPr>
            <w:r w:rsidRPr="004E1514">
              <w:rPr>
                <w:rFonts w:asciiTheme="minorHAnsi" w:hAnsiTheme="minorHAnsi" w:cstheme="minorHAnsi"/>
                <w:sz w:val="18"/>
                <w:szCs w:val="18"/>
              </w:rPr>
              <w:t>x</w:t>
            </w:r>
          </w:p>
        </w:tc>
        <w:tc>
          <w:tcPr>
            <w:tcW w:w="283" w:type="dxa"/>
            <w:shd w:val="clear" w:color="auto" w:fill="auto"/>
            <w:vAlign w:val="center"/>
          </w:tcPr>
          <w:p w14:paraId="4DA633CA" w14:textId="77777777" w:rsidR="00D2708E" w:rsidRPr="004E1514" w:rsidRDefault="00D2708E" w:rsidP="00B011F2">
            <w:pPr>
              <w:jc w:val="center"/>
              <w:rPr>
                <w:rFonts w:asciiTheme="minorHAnsi" w:hAnsiTheme="minorHAnsi" w:cstheme="minorHAnsi"/>
                <w:sz w:val="18"/>
                <w:szCs w:val="18"/>
              </w:rPr>
            </w:pPr>
            <w:r w:rsidRPr="004E1514">
              <w:rPr>
                <w:rFonts w:asciiTheme="minorHAnsi" w:hAnsiTheme="minorHAnsi" w:cstheme="minorHAnsi"/>
                <w:color w:val="000000"/>
                <w:sz w:val="18"/>
                <w:szCs w:val="18"/>
                <w:lang w:eastAsia="zh-CN"/>
              </w:rPr>
              <w:t>x</w:t>
            </w:r>
          </w:p>
        </w:tc>
        <w:tc>
          <w:tcPr>
            <w:tcW w:w="1134" w:type="dxa"/>
            <w:shd w:val="clear" w:color="auto" w:fill="auto"/>
            <w:vAlign w:val="center"/>
          </w:tcPr>
          <w:p w14:paraId="7C1DAA31" w14:textId="77777777" w:rsidR="00D2708E" w:rsidRPr="00B80DD6" w:rsidRDefault="00D2708E" w:rsidP="00B80DD6">
            <w:pPr>
              <w:pStyle w:val="NoSpacing"/>
              <w:jc w:val="center"/>
              <w:rPr>
                <w:rFonts w:ascii="Arial" w:hAnsi="Arial" w:cs="Arial"/>
                <w:sz w:val="14"/>
                <w:szCs w:val="14"/>
              </w:rPr>
            </w:pPr>
            <w:r w:rsidRPr="00B80DD6">
              <w:rPr>
                <w:rFonts w:ascii="Arial" w:hAnsi="Arial" w:cs="Arial"/>
                <w:sz w:val="14"/>
                <w:szCs w:val="14"/>
              </w:rPr>
              <w:t>A38</w:t>
            </w:r>
          </w:p>
          <w:p w14:paraId="19170387" w14:textId="77777777" w:rsidR="00D2708E" w:rsidRPr="00B80DD6" w:rsidRDefault="00D2708E" w:rsidP="00B80DD6">
            <w:pPr>
              <w:pStyle w:val="NoSpacing"/>
              <w:jc w:val="center"/>
              <w:rPr>
                <w:rFonts w:ascii="Arial" w:hAnsi="Arial" w:cs="Arial"/>
                <w:sz w:val="14"/>
                <w:szCs w:val="14"/>
              </w:rPr>
            </w:pPr>
            <w:r w:rsidRPr="00B80DD6">
              <w:rPr>
                <w:rFonts w:ascii="Arial" w:hAnsi="Arial" w:cs="Arial"/>
                <w:sz w:val="14"/>
                <w:szCs w:val="14"/>
              </w:rPr>
              <w:t>A16</w:t>
            </w:r>
          </w:p>
          <w:p w14:paraId="22EF10E9" w14:textId="77777777" w:rsidR="00D2708E" w:rsidRPr="00B80DD6" w:rsidRDefault="00D2708E" w:rsidP="00B80DD6">
            <w:pPr>
              <w:pStyle w:val="NoSpacing"/>
              <w:jc w:val="center"/>
              <w:rPr>
                <w:rFonts w:ascii="Arial" w:hAnsi="Arial" w:cs="Arial"/>
                <w:sz w:val="14"/>
                <w:szCs w:val="14"/>
              </w:rPr>
            </w:pPr>
            <w:r w:rsidRPr="00B80DD6">
              <w:rPr>
                <w:rFonts w:ascii="Arial" w:hAnsi="Arial" w:cs="Arial"/>
                <w:sz w:val="14"/>
                <w:szCs w:val="14"/>
              </w:rPr>
              <w:t>A25</w:t>
            </w:r>
          </w:p>
          <w:p w14:paraId="48687D55" w14:textId="77777777" w:rsidR="00D2708E" w:rsidRPr="00B80DD6" w:rsidRDefault="00D2708E" w:rsidP="00B80DD6">
            <w:pPr>
              <w:pStyle w:val="NoSpacing"/>
              <w:jc w:val="center"/>
              <w:rPr>
                <w:rFonts w:ascii="Arial" w:hAnsi="Arial" w:cs="Arial"/>
                <w:sz w:val="14"/>
                <w:szCs w:val="14"/>
              </w:rPr>
            </w:pPr>
            <w:r w:rsidRPr="00B80DD6">
              <w:rPr>
                <w:rFonts w:ascii="Arial" w:hAnsi="Arial" w:cs="Arial"/>
                <w:sz w:val="14"/>
                <w:szCs w:val="14"/>
              </w:rPr>
              <w:t>A11</w:t>
            </w:r>
          </w:p>
          <w:p w14:paraId="6B9CF2AE" w14:textId="77777777" w:rsidR="00D2708E" w:rsidRPr="00B80DD6" w:rsidRDefault="00D2708E" w:rsidP="00B80DD6">
            <w:pPr>
              <w:pStyle w:val="NoSpacing"/>
              <w:jc w:val="center"/>
              <w:rPr>
                <w:rFonts w:ascii="Arial" w:hAnsi="Arial" w:cs="Arial"/>
                <w:sz w:val="14"/>
                <w:szCs w:val="14"/>
              </w:rPr>
            </w:pPr>
            <w:r w:rsidRPr="00B80DD6">
              <w:rPr>
                <w:rFonts w:ascii="Arial" w:hAnsi="Arial" w:cs="Arial"/>
                <w:sz w:val="14"/>
                <w:szCs w:val="14"/>
              </w:rPr>
              <w:t>A17</w:t>
            </w:r>
          </w:p>
          <w:p w14:paraId="7F16DE04" w14:textId="77777777" w:rsidR="00D2708E" w:rsidRPr="00B80DD6" w:rsidRDefault="00D2708E" w:rsidP="00B80DD6">
            <w:pPr>
              <w:pStyle w:val="NoSpacing"/>
              <w:jc w:val="center"/>
              <w:rPr>
                <w:rFonts w:ascii="Arial" w:hAnsi="Arial" w:cs="Arial"/>
                <w:sz w:val="14"/>
                <w:szCs w:val="14"/>
              </w:rPr>
            </w:pPr>
          </w:p>
        </w:tc>
        <w:tc>
          <w:tcPr>
            <w:tcW w:w="1474" w:type="dxa"/>
            <w:shd w:val="clear" w:color="auto" w:fill="auto"/>
            <w:vAlign w:val="center"/>
          </w:tcPr>
          <w:p w14:paraId="2B50335E" w14:textId="77777777" w:rsidR="00D2708E" w:rsidRPr="00B80DD6" w:rsidRDefault="00D2708E" w:rsidP="00B80DD6">
            <w:pPr>
              <w:pStyle w:val="NoSpacing"/>
              <w:rPr>
                <w:rFonts w:ascii="Arial" w:hAnsi="Arial" w:cs="Arial"/>
                <w:sz w:val="14"/>
                <w:szCs w:val="14"/>
              </w:rPr>
            </w:pPr>
            <w:r w:rsidRPr="00B80DD6">
              <w:rPr>
                <w:rFonts w:ascii="Arial" w:hAnsi="Arial" w:cs="Arial"/>
                <w:sz w:val="14"/>
                <w:szCs w:val="14"/>
              </w:rPr>
              <w:t>140-Gte02</w:t>
            </w:r>
          </w:p>
          <w:p w14:paraId="3ECF76FD" w14:textId="77777777" w:rsidR="00D2708E" w:rsidRPr="00B80DD6" w:rsidRDefault="00D2708E" w:rsidP="00B80DD6">
            <w:pPr>
              <w:pStyle w:val="NoSpacing"/>
              <w:rPr>
                <w:rFonts w:ascii="Arial" w:hAnsi="Arial" w:cs="Arial"/>
                <w:sz w:val="14"/>
                <w:szCs w:val="14"/>
              </w:rPr>
            </w:pPr>
            <w:r w:rsidRPr="00B80DD6">
              <w:rPr>
                <w:rFonts w:ascii="Arial" w:hAnsi="Arial" w:cs="Arial"/>
                <w:sz w:val="14"/>
                <w:szCs w:val="14"/>
              </w:rPr>
              <w:t>140-Gte03</w:t>
            </w:r>
          </w:p>
          <w:p w14:paraId="38149995" w14:textId="77777777" w:rsidR="00D2708E" w:rsidRPr="00B80DD6" w:rsidRDefault="00D2708E" w:rsidP="00B80DD6">
            <w:pPr>
              <w:pStyle w:val="NoSpacing"/>
              <w:rPr>
                <w:rFonts w:ascii="Arial" w:hAnsi="Arial" w:cs="Arial"/>
                <w:sz w:val="14"/>
                <w:szCs w:val="14"/>
              </w:rPr>
            </w:pPr>
            <w:r w:rsidRPr="00B80DD6">
              <w:rPr>
                <w:rFonts w:ascii="Arial" w:hAnsi="Arial" w:cs="Arial"/>
                <w:sz w:val="14"/>
                <w:szCs w:val="14"/>
              </w:rPr>
              <w:t>140-Gre04</w:t>
            </w:r>
          </w:p>
          <w:p w14:paraId="0954C286" w14:textId="77777777" w:rsidR="00D2708E" w:rsidRPr="00B80DD6" w:rsidRDefault="00D2708E" w:rsidP="00B80DD6">
            <w:pPr>
              <w:pStyle w:val="NoSpacing"/>
              <w:rPr>
                <w:rFonts w:ascii="Arial" w:hAnsi="Arial" w:cs="Arial"/>
                <w:sz w:val="14"/>
                <w:szCs w:val="14"/>
              </w:rPr>
            </w:pPr>
            <w:r w:rsidRPr="00B80DD6">
              <w:rPr>
                <w:rFonts w:ascii="Arial" w:hAnsi="Arial" w:cs="Arial"/>
                <w:sz w:val="14"/>
                <w:szCs w:val="14"/>
              </w:rPr>
              <w:t xml:space="preserve">140-Gre05 </w:t>
            </w:r>
          </w:p>
          <w:p w14:paraId="13B7368B" w14:textId="77777777" w:rsidR="00D2708E" w:rsidRPr="00B80DD6" w:rsidRDefault="00D2708E" w:rsidP="00B80DD6">
            <w:pPr>
              <w:pStyle w:val="NoSpacing"/>
              <w:rPr>
                <w:rFonts w:ascii="Arial" w:hAnsi="Arial" w:cs="Arial"/>
                <w:sz w:val="14"/>
                <w:szCs w:val="14"/>
              </w:rPr>
            </w:pPr>
            <w:r w:rsidRPr="00B80DD6">
              <w:rPr>
                <w:rFonts w:ascii="Arial" w:hAnsi="Arial" w:cs="Arial"/>
                <w:sz w:val="14"/>
                <w:szCs w:val="14"/>
              </w:rPr>
              <w:t>140-Gop01</w:t>
            </w:r>
          </w:p>
          <w:p w14:paraId="76B43E3F" w14:textId="77777777" w:rsidR="00D2708E" w:rsidRPr="00B80DD6" w:rsidRDefault="00D2708E" w:rsidP="00B80DD6">
            <w:pPr>
              <w:pStyle w:val="NoSpacing"/>
              <w:rPr>
                <w:rFonts w:ascii="Arial" w:hAnsi="Arial" w:cs="Arial"/>
                <w:sz w:val="14"/>
                <w:szCs w:val="14"/>
              </w:rPr>
            </w:pPr>
            <w:r w:rsidRPr="00B80DD6">
              <w:rPr>
                <w:rFonts w:ascii="Arial" w:hAnsi="Arial" w:cs="Arial"/>
                <w:sz w:val="14"/>
                <w:szCs w:val="14"/>
              </w:rPr>
              <w:t>111-Gte01-Ste01</w:t>
            </w:r>
          </w:p>
          <w:p w14:paraId="7BC4E939" w14:textId="77777777" w:rsidR="00D2708E" w:rsidRPr="00B80DD6" w:rsidRDefault="00D2708E" w:rsidP="00B80DD6">
            <w:pPr>
              <w:pStyle w:val="NoSpacing"/>
              <w:rPr>
                <w:rFonts w:ascii="Arial" w:hAnsi="Arial" w:cs="Arial"/>
                <w:sz w:val="14"/>
                <w:szCs w:val="14"/>
              </w:rPr>
            </w:pPr>
            <w:r w:rsidRPr="00B80DD6">
              <w:rPr>
                <w:rFonts w:ascii="Arial" w:hAnsi="Arial" w:cs="Arial"/>
                <w:sz w:val="14"/>
                <w:szCs w:val="14"/>
              </w:rPr>
              <w:t>111-Gte02</w:t>
            </w:r>
          </w:p>
          <w:p w14:paraId="4C34371A" w14:textId="77777777" w:rsidR="00D2708E" w:rsidRPr="00B80DD6" w:rsidRDefault="00D2708E" w:rsidP="00B80DD6">
            <w:pPr>
              <w:pStyle w:val="NoSpacing"/>
              <w:rPr>
                <w:rFonts w:ascii="Arial" w:hAnsi="Arial" w:cs="Arial"/>
                <w:sz w:val="14"/>
                <w:szCs w:val="14"/>
              </w:rPr>
            </w:pPr>
            <w:r w:rsidRPr="00B80DD6">
              <w:rPr>
                <w:rFonts w:ascii="Arial" w:hAnsi="Arial" w:cs="Arial"/>
                <w:sz w:val="14"/>
                <w:szCs w:val="14"/>
              </w:rPr>
              <w:t xml:space="preserve">260-Gte03 </w:t>
            </w:r>
          </w:p>
          <w:p w14:paraId="0A32C2FB" w14:textId="77777777" w:rsidR="00D2708E" w:rsidRPr="00B80DD6" w:rsidRDefault="00D2708E" w:rsidP="00B80DD6">
            <w:pPr>
              <w:pStyle w:val="NoSpacing"/>
              <w:rPr>
                <w:rFonts w:ascii="Arial" w:hAnsi="Arial" w:cs="Arial"/>
                <w:sz w:val="14"/>
                <w:szCs w:val="14"/>
              </w:rPr>
            </w:pPr>
            <w:r w:rsidRPr="00B80DD6">
              <w:rPr>
                <w:rFonts w:ascii="Arial" w:hAnsi="Arial" w:cs="Arial"/>
                <w:sz w:val="14"/>
                <w:szCs w:val="14"/>
              </w:rPr>
              <w:t>150-Gop01</w:t>
            </w:r>
          </w:p>
          <w:p w14:paraId="586EC530" w14:textId="77777777" w:rsidR="00D2708E" w:rsidRPr="00B80DD6" w:rsidRDefault="00D2708E" w:rsidP="00B80DD6">
            <w:pPr>
              <w:pStyle w:val="NoSpacing"/>
              <w:rPr>
                <w:rFonts w:ascii="Arial" w:hAnsi="Arial" w:cs="Arial"/>
                <w:sz w:val="14"/>
                <w:szCs w:val="14"/>
              </w:rPr>
            </w:pPr>
            <w:r w:rsidRPr="00B80DD6">
              <w:rPr>
                <w:rFonts w:ascii="Arial" w:hAnsi="Arial" w:cs="Arial"/>
                <w:sz w:val="14"/>
                <w:szCs w:val="14"/>
              </w:rPr>
              <w:t>211-Gte01</w:t>
            </w:r>
          </w:p>
          <w:p w14:paraId="2C8FB082" w14:textId="77777777" w:rsidR="00D2708E" w:rsidRPr="00B80DD6" w:rsidRDefault="00D2708E" w:rsidP="00B80DD6">
            <w:pPr>
              <w:pStyle w:val="NoSpacing"/>
              <w:rPr>
                <w:rFonts w:ascii="Arial" w:hAnsi="Arial" w:cs="Arial"/>
                <w:sz w:val="14"/>
                <w:szCs w:val="14"/>
              </w:rPr>
            </w:pPr>
            <w:r w:rsidRPr="00B80DD6">
              <w:rPr>
                <w:rFonts w:ascii="Arial" w:hAnsi="Arial" w:cs="Arial"/>
                <w:sz w:val="14"/>
                <w:szCs w:val="14"/>
              </w:rPr>
              <w:t>235-Gte01</w:t>
            </w:r>
          </w:p>
          <w:p w14:paraId="1F733E8D" w14:textId="77777777" w:rsidR="00D2708E" w:rsidRPr="00B80DD6" w:rsidRDefault="00D2708E" w:rsidP="00B80DD6">
            <w:pPr>
              <w:pStyle w:val="NoSpacing"/>
              <w:rPr>
                <w:rFonts w:ascii="Arial" w:hAnsi="Arial" w:cs="Arial"/>
                <w:sz w:val="14"/>
                <w:szCs w:val="14"/>
              </w:rPr>
            </w:pPr>
            <w:r w:rsidRPr="00B80DD6">
              <w:rPr>
                <w:rFonts w:ascii="Arial" w:hAnsi="Arial" w:cs="Arial"/>
                <w:sz w:val="14"/>
                <w:szCs w:val="14"/>
              </w:rPr>
              <w:t>320-Gte01</w:t>
            </w:r>
          </w:p>
        </w:tc>
      </w:tr>
    </w:tbl>
    <w:p w14:paraId="041457BD" w14:textId="77777777" w:rsidR="00D2708E" w:rsidRDefault="00D2708E" w:rsidP="00D2708E">
      <w:pPr>
        <w:pStyle w:val="NoSpacing"/>
        <w:rPr>
          <w:rFonts w:ascii="Arial" w:hAnsi="Arial" w:cs="Arial"/>
          <w:sz w:val="18"/>
          <w:szCs w:val="18"/>
          <w:lang w:val="en-US"/>
        </w:rPr>
      </w:pPr>
      <w:r>
        <w:rPr>
          <w:rFonts w:ascii="Arial" w:hAnsi="Arial" w:cs="Arial"/>
          <w:sz w:val="18"/>
          <w:szCs w:val="18"/>
          <w:lang w:val="en-US"/>
        </w:rPr>
        <w:t>..</w:t>
      </w:r>
    </w:p>
    <w:p w14:paraId="1B769B4B" w14:textId="77777777" w:rsidR="00B80DD6" w:rsidRDefault="00B80DD6" w:rsidP="00D2708E">
      <w:pPr>
        <w:pStyle w:val="NoSpacing"/>
        <w:rPr>
          <w:rFonts w:ascii="Arial" w:hAnsi="Arial" w:cs="Arial"/>
          <w:sz w:val="18"/>
          <w:szCs w:val="18"/>
          <w:lang w:val="en-US"/>
        </w:rPr>
      </w:pPr>
    </w:p>
    <w:tbl>
      <w:tblPr>
        <w:tblStyle w:val="TableGrid"/>
        <w:tblW w:w="15310" w:type="dxa"/>
        <w:tblInd w:w="-596" w:type="dxa"/>
        <w:tblLayout w:type="fixed"/>
        <w:tblCellMar>
          <w:top w:w="85" w:type="dxa"/>
          <w:left w:w="113" w:type="dxa"/>
          <w:bottom w:w="85" w:type="dxa"/>
          <w:right w:w="113" w:type="dxa"/>
        </w:tblCellMar>
        <w:tblLook w:val="04A0" w:firstRow="1" w:lastRow="0" w:firstColumn="1" w:lastColumn="0" w:noHBand="0" w:noVBand="1"/>
      </w:tblPr>
      <w:tblGrid>
        <w:gridCol w:w="795"/>
        <w:gridCol w:w="1418"/>
        <w:gridCol w:w="1984"/>
        <w:gridCol w:w="7088"/>
        <w:gridCol w:w="283"/>
        <w:gridCol w:w="284"/>
        <w:gridCol w:w="283"/>
        <w:gridCol w:w="284"/>
        <w:gridCol w:w="283"/>
        <w:gridCol w:w="1134"/>
        <w:gridCol w:w="1474"/>
      </w:tblGrid>
      <w:tr w:rsidR="00B30436" w:rsidRPr="004E1514" w14:paraId="32215534" w14:textId="77777777" w:rsidTr="00B011F2">
        <w:tc>
          <w:tcPr>
            <w:tcW w:w="795" w:type="dxa"/>
            <w:vMerge w:val="restart"/>
            <w:shd w:val="clear" w:color="auto" w:fill="00B0F0"/>
            <w:vAlign w:val="center"/>
          </w:tcPr>
          <w:p w14:paraId="3030577A" w14:textId="77777777" w:rsidR="00B30436" w:rsidRPr="003A6F97" w:rsidRDefault="00B30436"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No.</w:t>
            </w:r>
          </w:p>
        </w:tc>
        <w:tc>
          <w:tcPr>
            <w:tcW w:w="1418" w:type="dxa"/>
            <w:vMerge w:val="restart"/>
            <w:shd w:val="clear" w:color="auto" w:fill="00B0F0"/>
            <w:vAlign w:val="center"/>
          </w:tcPr>
          <w:p w14:paraId="4998A4E2" w14:textId="77777777" w:rsidR="00B30436" w:rsidRPr="003A6F97" w:rsidRDefault="00B30436"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Identified Services</w:t>
            </w:r>
          </w:p>
        </w:tc>
        <w:tc>
          <w:tcPr>
            <w:tcW w:w="1984" w:type="dxa"/>
            <w:vMerge w:val="restart"/>
            <w:shd w:val="clear" w:color="auto" w:fill="00B0F0"/>
            <w:vAlign w:val="center"/>
          </w:tcPr>
          <w:p w14:paraId="7FFA4977" w14:textId="77777777" w:rsidR="00B30436" w:rsidRPr="003A6F97" w:rsidRDefault="00B30436"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Identified Responsible Service Provider</w:t>
            </w:r>
          </w:p>
        </w:tc>
        <w:tc>
          <w:tcPr>
            <w:tcW w:w="7088" w:type="dxa"/>
            <w:vMerge w:val="restart"/>
            <w:shd w:val="clear" w:color="auto" w:fill="00B0F0"/>
            <w:vAlign w:val="center"/>
          </w:tcPr>
          <w:p w14:paraId="3FE1527E" w14:textId="77777777" w:rsidR="00B30436" w:rsidRPr="003A6F97" w:rsidRDefault="00B30436"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Short Description</w:t>
            </w:r>
          </w:p>
        </w:tc>
        <w:tc>
          <w:tcPr>
            <w:tcW w:w="1417" w:type="dxa"/>
            <w:gridSpan w:val="5"/>
            <w:shd w:val="clear" w:color="auto" w:fill="00B0F0"/>
            <w:vAlign w:val="center"/>
          </w:tcPr>
          <w:p w14:paraId="422673C8" w14:textId="77777777" w:rsidR="00B30436" w:rsidRPr="003A6F97" w:rsidRDefault="00B30436"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Geographical Areas</w:t>
            </w:r>
          </w:p>
          <w:p w14:paraId="5834887C" w14:textId="77777777" w:rsidR="00B30436" w:rsidRPr="003A6F97" w:rsidRDefault="00B30436" w:rsidP="00B011F2">
            <w:pPr>
              <w:pStyle w:val="NoSpacing"/>
              <w:rPr>
                <w:rFonts w:ascii="Arial" w:hAnsi="Arial" w:cs="Arial"/>
                <w:color w:val="FFFFFF" w:themeColor="background1"/>
                <w:sz w:val="20"/>
                <w:szCs w:val="20"/>
                <w:lang w:val="en-GB"/>
              </w:rPr>
            </w:pPr>
            <w:r w:rsidRPr="003A6F97">
              <w:rPr>
                <w:rFonts w:ascii="Arial" w:hAnsi="Arial" w:cs="Arial"/>
                <w:color w:val="FFFFFF" w:themeColor="background1"/>
                <w:sz w:val="10"/>
                <w:szCs w:val="10"/>
                <w:lang w:val="en-GB"/>
              </w:rPr>
              <w:t xml:space="preserve">NAV 58/6, paragraph 23 </w:t>
            </w:r>
          </w:p>
        </w:tc>
        <w:tc>
          <w:tcPr>
            <w:tcW w:w="1134" w:type="dxa"/>
            <w:shd w:val="clear" w:color="auto" w:fill="00B0F0"/>
            <w:vAlign w:val="center"/>
          </w:tcPr>
          <w:p w14:paraId="7264EC2A" w14:textId="77777777" w:rsidR="00B30436" w:rsidRPr="003A6F97" w:rsidRDefault="00B30436" w:rsidP="00B011F2">
            <w:pPr>
              <w:pStyle w:val="NoSpacing"/>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Solution References</w:t>
            </w:r>
          </w:p>
        </w:tc>
        <w:tc>
          <w:tcPr>
            <w:tcW w:w="1474" w:type="dxa"/>
            <w:shd w:val="clear" w:color="auto" w:fill="00B0F0"/>
            <w:vAlign w:val="center"/>
          </w:tcPr>
          <w:p w14:paraId="24C4EF69" w14:textId="77777777" w:rsidR="00B30436" w:rsidRPr="003A6F97" w:rsidRDefault="00B30436" w:rsidP="00B011F2">
            <w:pPr>
              <w:pStyle w:val="NoSpacing"/>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Gap Origin</w:t>
            </w:r>
          </w:p>
        </w:tc>
      </w:tr>
      <w:tr w:rsidR="00B30436" w:rsidRPr="005A3CD8" w14:paraId="28C05B52" w14:textId="77777777" w:rsidTr="00B011F2">
        <w:trPr>
          <w:trHeight w:val="419"/>
        </w:trPr>
        <w:tc>
          <w:tcPr>
            <w:tcW w:w="795" w:type="dxa"/>
            <w:vMerge/>
            <w:shd w:val="clear" w:color="auto" w:fill="00B0F0"/>
          </w:tcPr>
          <w:p w14:paraId="43CE7F5C" w14:textId="77777777" w:rsidR="00B30436" w:rsidRPr="00AE31FD" w:rsidRDefault="00B30436" w:rsidP="00B011F2">
            <w:pPr>
              <w:rPr>
                <w:rFonts w:asciiTheme="minorHAnsi" w:hAnsiTheme="minorHAnsi" w:cstheme="minorHAnsi"/>
                <w:sz w:val="18"/>
                <w:szCs w:val="18"/>
              </w:rPr>
            </w:pPr>
          </w:p>
        </w:tc>
        <w:tc>
          <w:tcPr>
            <w:tcW w:w="1418" w:type="dxa"/>
            <w:vMerge/>
            <w:shd w:val="clear" w:color="auto" w:fill="00B0F0"/>
          </w:tcPr>
          <w:p w14:paraId="63F8D399" w14:textId="77777777" w:rsidR="00B30436" w:rsidRPr="00AE31FD" w:rsidRDefault="00B30436" w:rsidP="00B011F2">
            <w:pPr>
              <w:rPr>
                <w:rFonts w:asciiTheme="minorHAnsi" w:hAnsiTheme="minorHAnsi" w:cstheme="minorHAnsi"/>
                <w:sz w:val="18"/>
                <w:szCs w:val="18"/>
              </w:rPr>
            </w:pPr>
          </w:p>
        </w:tc>
        <w:tc>
          <w:tcPr>
            <w:tcW w:w="1984" w:type="dxa"/>
            <w:vMerge/>
            <w:shd w:val="clear" w:color="auto" w:fill="00B0F0"/>
          </w:tcPr>
          <w:p w14:paraId="5BDA72FE" w14:textId="77777777" w:rsidR="00B30436" w:rsidRPr="00AE31FD" w:rsidRDefault="00B30436" w:rsidP="00B011F2">
            <w:pPr>
              <w:rPr>
                <w:rFonts w:asciiTheme="minorHAnsi" w:hAnsiTheme="minorHAnsi" w:cstheme="minorHAnsi"/>
                <w:sz w:val="18"/>
                <w:szCs w:val="18"/>
              </w:rPr>
            </w:pPr>
          </w:p>
        </w:tc>
        <w:tc>
          <w:tcPr>
            <w:tcW w:w="7088" w:type="dxa"/>
            <w:vMerge/>
            <w:shd w:val="clear" w:color="auto" w:fill="00B0F0"/>
          </w:tcPr>
          <w:p w14:paraId="667A4F04" w14:textId="77777777" w:rsidR="00B30436" w:rsidRPr="00AE31FD" w:rsidRDefault="00B30436" w:rsidP="00B011F2">
            <w:pPr>
              <w:rPr>
                <w:rFonts w:asciiTheme="minorHAnsi" w:hAnsiTheme="minorHAnsi" w:cstheme="minorHAnsi"/>
                <w:sz w:val="18"/>
                <w:szCs w:val="18"/>
              </w:rPr>
            </w:pPr>
          </w:p>
        </w:tc>
        <w:tc>
          <w:tcPr>
            <w:tcW w:w="283" w:type="dxa"/>
            <w:shd w:val="clear" w:color="auto" w:fill="00B0F0"/>
            <w:vAlign w:val="center"/>
          </w:tcPr>
          <w:p w14:paraId="7D3636FF" w14:textId="77777777" w:rsidR="00B30436" w:rsidRPr="003A6F97" w:rsidRDefault="00B30436"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1</w:t>
            </w:r>
          </w:p>
        </w:tc>
        <w:tc>
          <w:tcPr>
            <w:tcW w:w="284" w:type="dxa"/>
            <w:shd w:val="clear" w:color="auto" w:fill="00B0F0"/>
            <w:vAlign w:val="center"/>
          </w:tcPr>
          <w:p w14:paraId="23E8E015" w14:textId="77777777" w:rsidR="00B30436" w:rsidRPr="003A6F97" w:rsidRDefault="00B30436"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2</w:t>
            </w:r>
          </w:p>
        </w:tc>
        <w:tc>
          <w:tcPr>
            <w:tcW w:w="283" w:type="dxa"/>
            <w:shd w:val="clear" w:color="auto" w:fill="00B0F0"/>
            <w:vAlign w:val="center"/>
          </w:tcPr>
          <w:p w14:paraId="37E93A74" w14:textId="77777777" w:rsidR="00B30436" w:rsidRPr="003A6F97" w:rsidRDefault="00B30436"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3</w:t>
            </w:r>
          </w:p>
        </w:tc>
        <w:tc>
          <w:tcPr>
            <w:tcW w:w="284" w:type="dxa"/>
            <w:shd w:val="clear" w:color="auto" w:fill="00B0F0"/>
            <w:vAlign w:val="center"/>
          </w:tcPr>
          <w:p w14:paraId="09745028" w14:textId="77777777" w:rsidR="00B30436" w:rsidRPr="003A6F97" w:rsidRDefault="00B30436"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4</w:t>
            </w:r>
          </w:p>
        </w:tc>
        <w:tc>
          <w:tcPr>
            <w:tcW w:w="283" w:type="dxa"/>
            <w:shd w:val="clear" w:color="auto" w:fill="00B0F0"/>
            <w:vAlign w:val="center"/>
          </w:tcPr>
          <w:p w14:paraId="4E33C41B" w14:textId="77777777" w:rsidR="00B30436" w:rsidRPr="003A6F97" w:rsidRDefault="00B30436"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5</w:t>
            </w:r>
          </w:p>
        </w:tc>
        <w:tc>
          <w:tcPr>
            <w:tcW w:w="1134" w:type="dxa"/>
            <w:shd w:val="clear" w:color="auto" w:fill="00B0F0"/>
            <w:vAlign w:val="center"/>
          </w:tcPr>
          <w:p w14:paraId="32F714C7" w14:textId="77777777" w:rsidR="00B30436" w:rsidRPr="003A6F97" w:rsidRDefault="00B30436" w:rsidP="00B011F2">
            <w:pPr>
              <w:pStyle w:val="NoSpacing"/>
              <w:jc w:val="center"/>
              <w:rPr>
                <w:sz w:val="18"/>
                <w:szCs w:val="18"/>
                <w:lang w:val="en-GB"/>
              </w:rPr>
            </w:pPr>
            <w:r w:rsidRPr="003A6F97">
              <w:rPr>
                <w:rFonts w:asciiTheme="minorHAnsi" w:hAnsiTheme="minorHAnsi" w:cstheme="minorHAnsi"/>
                <w:b/>
                <w:color w:val="FFFFFF" w:themeColor="background1"/>
                <w:sz w:val="18"/>
                <w:szCs w:val="18"/>
                <w:lang w:val="en-GB"/>
              </w:rPr>
              <w:t>Functions</w:t>
            </w:r>
            <w:r w:rsidRPr="003A6F97">
              <w:rPr>
                <w:rFonts w:asciiTheme="minorHAnsi" w:hAnsiTheme="minorHAnsi" w:cstheme="minorHAnsi"/>
                <w:sz w:val="18"/>
                <w:szCs w:val="18"/>
                <w:lang w:val="en-GB"/>
              </w:rPr>
              <w:t xml:space="preserve"> </w:t>
            </w:r>
            <w:r w:rsidRPr="003A6F97">
              <w:rPr>
                <w:rFonts w:ascii="Arial" w:hAnsi="Arial" w:cs="Arial"/>
                <w:color w:val="FFFFFF" w:themeColor="background1"/>
                <w:sz w:val="10"/>
                <w:szCs w:val="10"/>
                <w:lang w:val="en-GB"/>
              </w:rPr>
              <w:t>NAV  56/WP.5/ Rev.1 - Annex 1</w:t>
            </w:r>
          </w:p>
        </w:tc>
        <w:tc>
          <w:tcPr>
            <w:tcW w:w="1474" w:type="dxa"/>
            <w:shd w:val="clear" w:color="auto" w:fill="00B0F0"/>
            <w:vAlign w:val="center"/>
          </w:tcPr>
          <w:p w14:paraId="4BE4EF62" w14:textId="77777777" w:rsidR="00B30436" w:rsidRPr="003A6F97" w:rsidRDefault="00B30436" w:rsidP="00B011F2">
            <w:pPr>
              <w:pStyle w:val="NoSpacing"/>
              <w:jc w:val="center"/>
              <w:rPr>
                <w:sz w:val="18"/>
                <w:szCs w:val="18"/>
                <w:lang w:val="en-GB"/>
              </w:rPr>
            </w:pPr>
            <w:r w:rsidRPr="003A6F97">
              <w:rPr>
                <w:rFonts w:asciiTheme="minorHAnsi" w:hAnsiTheme="minorHAnsi" w:cstheme="minorHAnsi"/>
                <w:b/>
                <w:color w:val="FFFFFF" w:themeColor="background1"/>
                <w:sz w:val="18"/>
                <w:szCs w:val="18"/>
                <w:lang w:val="en-GB"/>
              </w:rPr>
              <w:t xml:space="preserve">Identifier     </w:t>
            </w:r>
            <w:r w:rsidRPr="003A6F97">
              <w:rPr>
                <w:rFonts w:asciiTheme="minorHAnsi" w:hAnsiTheme="minorHAnsi" w:cstheme="minorHAnsi"/>
                <w:sz w:val="18"/>
                <w:szCs w:val="18"/>
                <w:lang w:val="en-GB"/>
              </w:rPr>
              <w:t xml:space="preserve"> </w:t>
            </w:r>
            <w:r w:rsidRPr="003A6F97">
              <w:rPr>
                <w:rFonts w:ascii="Arial" w:hAnsi="Arial" w:cs="Arial"/>
                <w:color w:val="FFFFFF" w:themeColor="background1"/>
                <w:sz w:val="10"/>
                <w:szCs w:val="10"/>
                <w:lang w:val="en-GB"/>
              </w:rPr>
              <w:t>NAV 58/WP.6 Annex 1 and paragraph 3.9</w:t>
            </w:r>
          </w:p>
        </w:tc>
      </w:tr>
      <w:tr w:rsidR="00B30436" w:rsidRPr="003150EC" w14:paraId="6EC43636" w14:textId="77777777" w:rsidTr="00B011F2">
        <w:tc>
          <w:tcPr>
            <w:tcW w:w="795" w:type="dxa"/>
          </w:tcPr>
          <w:p w14:paraId="767C0EA9" w14:textId="77777777" w:rsidR="00B30436" w:rsidRPr="00C1598B" w:rsidRDefault="00B30436" w:rsidP="00B011F2">
            <w:pPr>
              <w:rPr>
                <w:color w:val="auto"/>
                <w:sz w:val="16"/>
                <w:szCs w:val="16"/>
              </w:rPr>
            </w:pPr>
            <w:r w:rsidRPr="00C1598B">
              <w:rPr>
                <w:rFonts w:ascii="Arial" w:hAnsi="Arial" w:cs="Arial"/>
                <w:color w:val="auto"/>
                <w:sz w:val="16"/>
                <w:szCs w:val="16"/>
              </w:rPr>
              <w:t>MSP10</w:t>
            </w:r>
          </w:p>
        </w:tc>
        <w:tc>
          <w:tcPr>
            <w:tcW w:w="1418" w:type="dxa"/>
            <w:shd w:val="clear" w:color="auto" w:fill="auto"/>
          </w:tcPr>
          <w:p w14:paraId="104B5A3D" w14:textId="77777777" w:rsidR="00B30436" w:rsidRPr="00C1598B" w:rsidRDefault="00B30436" w:rsidP="00B011F2">
            <w:pPr>
              <w:rPr>
                <w:rFonts w:ascii="Arial" w:hAnsi="Arial" w:cs="Arial"/>
                <w:color w:val="auto"/>
                <w:sz w:val="18"/>
                <w:szCs w:val="18"/>
              </w:rPr>
            </w:pPr>
            <w:r w:rsidRPr="00C1598B">
              <w:rPr>
                <w:rFonts w:ascii="Arial" w:hAnsi="Arial" w:cs="Arial"/>
                <w:color w:val="auto"/>
                <w:sz w:val="18"/>
                <w:szCs w:val="18"/>
              </w:rPr>
              <w:t>Remote monitoring of ships systems</w:t>
            </w:r>
          </w:p>
        </w:tc>
        <w:tc>
          <w:tcPr>
            <w:tcW w:w="1984" w:type="dxa"/>
            <w:shd w:val="clear" w:color="auto" w:fill="auto"/>
          </w:tcPr>
          <w:p w14:paraId="35D19EEB" w14:textId="77777777" w:rsidR="00B30436" w:rsidRPr="00C1598B" w:rsidRDefault="00B30436" w:rsidP="00B011F2">
            <w:pPr>
              <w:rPr>
                <w:rFonts w:ascii="Arial" w:hAnsi="Arial" w:cs="Arial"/>
                <w:color w:val="auto"/>
                <w:sz w:val="18"/>
                <w:szCs w:val="18"/>
              </w:rPr>
            </w:pPr>
            <w:r w:rsidRPr="00C1598B">
              <w:rPr>
                <w:rFonts w:ascii="Arial" w:hAnsi="Arial" w:cs="Arial"/>
                <w:color w:val="auto"/>
                <w:sz w:val="18"/>
                <w:szCs w:val="18"/>
              </w:rPr>
              <w:t>VTS Authority, Shipowner</w:t>
            </w:r>
          </w:p>
        </w:tc>
        <w:tc>
          <w:tcPr>
            <w:tcW w:w="7088" w:type="dxa"/>
            <w:shd w:val="clear" w:color="auto" w:fill="auto"/>
          </w:tcPr>
          <w:p w14:paraId="45CA5F28" w14:textId="77777777" w:rsidR="00B30436" w:rsidRPr="00B011F2" w:rsidRDefault="00B30436" w:rsidP="00B30436">
            <w:pPr>
              <w:pStyle w:val="NoSpacing"/>
              <w:jc w:val="both"/>
              <w:rPr>
                <w:rFonts w:ascii="Arial" w:hAnsi="Arial" w:cs="Arial"/>
                <w:sz w:val="18"/>
                <w:szCs w:val="18"/>
                <w:lang w:val="en-US"/>
              </w:rPr>
            </w:pPr>
            <w:r w:rsidRPr="00B011F2">
              <w:rPr>
                <w:rFonts w:ascii="Arial" w:hAnsi="Arial" w:cs="Arial"/>
                <w:sz w:val="18"/>
                <w:szCs w:val="18"/>
                <w:lang w:val="en-US"/>
              </w:rPr>
              <w:t>The objective of the service for remote monitoring of vessel systems is to promote the safety of the vessel and personnel, protect the environment and improve and maintain the ships efficiency.</w:t>
            </w:r>
          </w:p>
          <w:p w14:paraId="7FB16DCD" w14:textId="77777777" w:rsidR="00B30436" w:rsidRPr="00B011F2" w:rsidRDefault="00B30436" w:rsidP="00B30436">
            <w:pPr>
              <w:pStyle w:val="NoSpacing"/>
              <w:jc w:val="both"/>
              <w:rPr>
                <w:rFonts w:ascii="Arial" w:hAnsi="Arial" w:cs="Arial"/>
                <w:sz w:val="18"/>
                <w:szCs w:val="18"/>
                <w:lang w:val="en-US"/>
              </w:rPr>
            </w:pPr>
            <w:r w:rsidRPr="00B011F2">
              <w:rPr>
                <w:rFonts w:ascii="Arial" w:hAnsi="Arial" w:cs="Arial"/>
                <w:sz w:val="18"/>
                <w:szCs w:val="18"/>
                <w:lang w:val="en-US"/>
              </w:rPr>
              <w:t>The remote monitoring system can be combined with automated operation and control features as part of a fully integrated systems covering many aspects of the ship operation such as:</w:t>
            </w:r>
          </w:p>
          <w:p w14:paraId="54CE3D5E" w14:textId="77777777" w:rsidR="00B30436" w:rsidRPr="00B011F2" w:rsidRDefault="00B30436" w:rsidP="00B30436">
            <w:pPr>
              <w:pStyle w:val="NoSpacing"/>
              <w:jc w:val="both"/>
              <w:rPr>
                <w:rFonts w:ascii="Arial" w:hAnsi="Arial" w:cs="Arial"/>
                <w:sz w:val="18"/>
                <w:szCs w:val="18"/>
                <w:lang w:val="en-US"/>
              </w:rPr>
            </w:pPr>
          </w:p>
          <w:p w14:paraId="07152E92" w14:textId="77777777" w:rsidR="00B30436" w:rsidRPr="00C3596C" w:rsidRDefault="00B30436" w:rsidP="00B30436">
            <w:pPr>
              <w:pStyle w:val="ListParagraph"/>
              <w:numPr>
                <w:ilvl w:val="0"/>
                <w:numId w:val="12"/>
              </w:numPr>
              <w:spacing w:after="0" w:line="240" w:lineRule="auto"/>
              <w:jc w:val="both"/>
              <w:rPr>
                <w:rFonts w:ascii="Arial" w:hAnsi="Arial" w:cs="Arial"/>
                <w:color w:val="auto"/>
                <w:sz w:val="18"/>
                <w:szCs w:val="18"/>
                <w:lang w:val="en-GB"/>
              </w:rPr>
            </w:pPr>
            <w:r w:rsidRPr="00C3596C">
              <w:rPr>
                <w:rFonts w:ascii="Arial" w:hAnsi="Arial" w:cs="Arial"/>
                <w:color w:val="auto"/>
                <w:sz w:val="18"/>
                <w:szCs w:val="18"/>
                <w:lang w:val="en-GB"/>
              </w:rPr>
              <w:t>Propulsion (Main Engine) and Power Monitoring &amp; Control</w:t>
            </w:r>
          </w:p>
          <w:p w14:paraId="52A84E56" w14:textId="77777777" w:rsidR="00B30436" w:rsidRPr="00C3596C" w:rsidRDefault="00B30436" w:rsidP="00B30436">
            <w:pPr>
              <w:pStyle w:val="ListParagraph"/>
              <w:numPr>
                <w:ilvl w:val="0"/>
                <w:numId w:val="12"/>
              </w:numPr>
              <w:spacing w:after="0" w:line="240" w:lineRule="auto"/>
              <w:jc w:val="both"/>
              <w:rPr>
                <w:rFonts w:ascii="Arial" w:hAnsi="Arial" w:cs="Arial"/>
                <w:color w:val="auto"/>
                <w:sz w:val="18"/>
                <w:szCs w:val="18"/>
                <w:lang w:val="en-GB"/>
              </w:rPr>
            </w:pPr>
            <w:r w:rsidRPr="00C3596C">
              <w:rPr>
                <w:rFonts w:ascii="Arial" w:hAnsi="Arial" w:cs="Arial"/>
                <w:color w:val="auto"/>
                <w:sz w:val="18"/>
                <w:szCs w:val="18"/>
                <w:lang w:val="en-GB"/>
              </w:rPr>
              <w:t>Auxiliary Machinery Monitoring and Control</w:t>
            </w:r>
          </w:p>
          <w:p w14:paraId="1DD21508" w14:textId="77777777" w:rsidR="00B30436" w:rsidRPr="00C3596C" w:rsidRDefault="00B30436" w:rsidP="00B30436">
            <w:pPr>
              <w:pStyle w:val="ListParagraph"/>
              <w:numPr>
                <w:ilvl w:val="0"/>
                <w:numId w:val="12"/>
              </w:numPr>
              <w:spacing w:after="0" w:line="240" w:lineRule="auto"/>
              <w:jc w:val="both"/>
              <w:rPr>
                <w:rFonts w:ascii="Arial" w:hAnsi="Arial" w:cs="Arial"/>
                <w:color w:val="auto"/>
                <w:sz w:val="18"/>
                <w:szCs w:val="18"/>
                <w:lang w:val="en-GB"/>
              </w:rPr>
            </w:pPr>
            <w:r w:rsidRPr="00C3596C">
              <w:rPr>
                <w:rFonts w:ascii="Arial" w:hAnsi="Arial" w:cs="Arial"/>
                <w:color w:val="auto"/>
                <w:sz w:val="18"/>
                <w:szCs w:val="18"/>
                <w:lang w:val="en-GB"/>
              </w:rPr>
              <w:t>Cargo &amp; Ballast  Monitoring &amp; Control</w:t>
            </w:r>
          </w:p>
          <w:p w14:paraId="1F7D9AF1" w14:textId="77777777" w:rsidR="00B30436" w:rsidRPr="00C3596C" w:rsidRDefault="00B30436" w:rsidP="00B30436">
            <w:pPr>
              <w:pStyle w:val="ListParagraph"/>
              <w:numPr>
                <w:ilvl w:val="0"/>
                <w:numId w:val="12"/>
              </w:numPr>
              <w:spacing w:after="0" w:line="240" w:lineRule="auto"/>
              <w:jc w:val="both"/>
              <w:rPr>
                <w:rFonts w:ascii="Arial" w:hAnsi="Arial" w:cs="Arial"/>
                <w:color w:val="auto"/>
                <w:sz w:val="18"/>
                <w:szCs w:val="18"/>
                <w:lang w:val="en-GB"/>
              </w:rPr>
            </w:pPr>
            <w:r w:rsidRPr="00C3596C">
              <w:rPr>
                <w:rFonts w:ascii="Arial" w:hAnsi="Arial" w:cs="Arial"/>
                <w:color w:val="auto"/>
                <w:sz w:val="18"/>
                <w:szCs w:val="18"/>
                <w:lang w:val="en-GB"/>
              </w:rPr>
              <w:t>Navigation equipment monitoring</w:t>
            </w:r>
          </w:p>
          <w:p w14:paraId="30ADCA85" w14:textId="77777777" w:rsidR="00B30436" w:rsidRPr="00C3596C" w:rsidRDefault="00B30436" w:rsidP="00B30436">
            <w:pPr>
              <w:pStyle w:val="ListParagraph"/>
              <w:numPr>
                <w:ilvl w:val="0"/>
                <w:numId w:val="12"/>
              </w:numPr>
              <w:spacing w:after="0" w:line="240" w:lineRule="auto"/>
              <w:jc w:val="both"/>
              <w:rPr>
                <w:rFonts w:ascii="Arial" w:hAnsi="Arial" w:cs="Arial"/>
                <w:color w:val="auto"/>
                <w:sz w:val="18"/>
                <w:szCs w:val="18"/>
                <w:lang w:val="en-GB"/>
              </w:rPr>
            </w:pPr>
            <w:r w:rsidRPr="00C3596C">
              <w:rPr>
                <w:rFonts w:ascii="Arial" w:hAnsi="Arial" w:cs="Arial"/>
                <w:color w:val="auto"/>
                <w:sz w:val="18"/>
                <w:szCs w:val="18"/>
                <w:lang w:val="en-GB"/>
              </w:rPr>
              <w:t>Condition based monitoring</w:t>
            </w:r>
          </w:p>
          <w:p w14:paraId="163F2849" w14:textId="77777777" w:rsidR="00B30436" w:rsidRPr="00C3596C" w:rsidRDefault="00B30436" w:rsidP="00B30436">
            <w:pPr>
              <w:pStyle w:val="ListParagraph"/>
              <w:numPr>
                <w:ilvl w:val="0"/>
                <w:numId w:val="12"/>
              </w:numPr>
              <w:spacing w:after="0" w:line="240" w:lineRule="auto"/>
              <w:jc w:val="both"/>
              <w:rPr>
                <w:rFonts w:ascii="Arial" w:hAnsi="Arial" w:cs="Arial"/>
                <w:color w:val="auto"/>
                <w:sz w:val="18"/>
                <w:szCs w:val="18"/>
                <w:lang w:val="en-GB"/>
              </w:rPr>
            </w:pPr>
            <w:r w:rsidRPr="00C3596C">
              <w:rPr>
                <w:rFonts w:ascii="Arial" w:hAnsi="Arial" w:cs="Arial"/>
                <w:color w:val="auto"/>
                <w:sz w:val="18"/>
                <w:szCs w:val="18"/>
                <w:lang w:val="en-GB"/>
              </w:rPr>
              <w:t>Mitigation of potential of fire and flood outbreaks and malfunctioning of necessary auxiliary systems and their supplies.</w:t>
            </w:r>
          </w:p>
          <w:p w14:paraId="0FF93571" w14:textId="77777777" w:rsidR="00B30436" w:rsidRDefault="00B30436" w:rsidP="00B30436">
            <w:pPr>
              <w:pStyle w:val="ListParagraph"/>
              <w:numPr>
                <w:ilvl w:val="0"/>
                <w:numId w:val="12"/>
              </w:numPr>
              <w:spacing w:after="0" w:line="240" w:lineRule="auto"/>
              <w:jc w:val="both"/>
              <w:rPr>
                <w:rFonts w:ascii="Arial" w:hAnsi="Arial" w:cs="Arial"/>
                <w:color w:val="auto"/>
                <w:sz w:val="18"/>
                <w:szCs w:val="18"/>
                <w:lang w:val="en-GB"/>
              </w:rPr>
            </w:pPr>
            <w:r w:rsidRPr="00C3596C">
              <w:rPr>
                <w:rFonts w:ascii="Arial" w:hAnsi="Arial" w:cs="Arial"/>
                <w:color w:val="auto"/>
                <w:sz w:val="18"/>
                <w:szCs w:val="18"/>
                <w:lang w:val="en-GB"/>
              </w:rPr>
              <w:t>Managing critical vessels pares parts</w:t>
            </w:r>
          </w:p>
          <w:p w14:paraId="6683D703" w14:textId="77777777" w:rsidR="00B30436" w:rsidRPr="00153782" w:rsidRDefault="00B30436" w:rsidP="00B30436">
            <w:pPr>
              <w:pStyle w:val="ListParagraph"/>
              <w:numPr>
                <w:ilvl w:val="0"/>
                <w:numId w:val="12"/>
              </w:numPr>
              <w:spacing w:after="0" w:line="240" w:lineRule="auto"/>
              <w:jc w:val="both"/>
              <w:rPr>
                <w:rFonts w:ascii="Arial" w:hAnsi="Arial" w:cs="Arial"/>
                <w:color w:val="auto"/>
                <w:sz w:val="18"/>
                <w:szCs w:val="18"/>
                <w:lang w:val="en-GB"/>
              </w:rPr>
            </w:pPr>
            <w:r w:rsidRPr="00153782">
              <w:rPr>
                <w:rFonts w:ascii="Arial" w:hAnsi="Arial" w:cs="Arial"/>
                <w:color w:val="auto"/>
                <w:sz w:val="18"/>
                <w:szCs w:val="18"/>
                <w:lang w:val="en-GB"/>
              </w:rPr>
              <w:t>Flood Prevention Systems</w:t>
            </w:r>
          </w:p>
          <w:p w14:paraId="6ADC794F" w14:textId="77777777" w:rsidR="00B30436" w:rsidRPr="00C3596C" w:rsidRDefault="00B30436" w:rsidP="00B30436">
            <w:pPr>
              <w:pStyle w:val="ListParagraph"/>
              <w:numPr>
                <w:ilvl w:val="0"/>
                <w:numId w:val="12"/>
              </w:numPr>
              <w:spacing w:after="0" w:line="240" w:lineRule="auto"/>
              <w:jc w:val="both"/>
              <w:rPr>
                <w:rFonts w:ascii="Arial" w:hAnsi="Arial" w:cs="Arial"/>
                <w:color w:val="auto"/>
                <w:sz w:val="18"/>
                <w:szCs w:val="18"/>
                <w:lang w:val="en-GB"/>
              </w:rPr>
            </w:pPr>
            <w:r w:rsidRPr="00153782">
              <w:rPr>
                <w:rFonts w:ascii="Arial" w:hAnsi="Arial" w:cs="Arial"/>
                <w:color w:val="auto"/>
                <w:sz w:val="18"/>
                <w:szCs w:val="18"/>
                <w:lang w:val="en-GB"/>
              </w:rPr>
              <w:t>Fire Detection and Alarm System</w:t>
            </w:r>
          </w:p>
          <w:p w14:paraId="2726C922" w14:textId="77777777" w:rsidR="00B30436" w:rsidRPr="00B30436" w:rsidRDefault="00B30436" w:rsidP="00B30436">
            <w:pPr>
              <w:pStyle w:val="NoSpacing"/>
              <w:jc w:val="both"/>
              <w:rPr>
                <w:rFonts w:ascii="Arial" w:hAnsi="Arial" w:cs="Arial"/>
                <w:sz w:val="18"/>
                <w:szCs w:val="18"/>
              </w:rPr>
            </w:pPr>
          </w:p>
          <w:p w14:paraId="15FED387" w14:textId="77777777" w:rsidR="00B30436" w:rsidRPr="00B011F2" w:rsidRDefault="00B30436" w:rsidP="00B30436">
            <w:pPr>
              <w:pStyle w:val="NoSpacing"/>
              <w:jc w:val="both"/>
              <w:rPr>
                <w:lang w:val="en-US"/>
              </w:rPr>
            </w:pPr>
            <w:r w:rsidRPr="00B011F2">
              <w:rPr>
                <w:rFonts w:ascii="Arial" w:hAnsi="Arial" w:cs="Arial"/>
                <w:sz w:val="18"/>
                <w:szCs w:val="18"/>
                <w:lang w:val="en-US"/>
              </w:rPr>
              <w:t>temperatures, pressure, level, viscosity, flow control, position of vessel, speed, torque control, voltage, current, machinery status (on/ off), and equipment status (open/ closed).</w:t>
            </w:r>
          </w:p>
        </w:tc>
        <w:tc>
          <w:tcPr>
            <w:tcW w:w="283" w:type="dxa"/>
            <w:shd w:val="clear" w:color="auto" w:fill="auto"/>
            <w:vAlign w:val="center"/>
          </w:tcPr>
          <w:p w14:paraId="6C05A208" w14:textId="77777777" w:rsidR="00B30436" w:rsidRPr="00B30436" w:rsidRDefault="00B30436" w:rsidP="00B30436">
            <w:pPr>
              <w:pStyle w:val="NoSpacing"/>
              <w:rPr>
                <w:rFonts w:asciiTheme="minorHAnsi" w:hAnsiTheme="minorHAnsi" w:cstheme="minorHAnsi"/>
                <w:sz w:val="18"/>
                <w:szCs w:val="18"/>
              </w:rPr>
            </w:pPr>
            <w:r w:rsidRPr="00B30436">
              <w:rPr>
                <w:rFonts w:asciiTheme="minorHAnsi" w:hAnsiTheme="minorHAnsi" w:cstheme="minorHAnsi"/>
                <w:sz w:val="18"/>
                <w:szCs w:val="18"/>
                <w:lang w:eastAsia="zh-CN"/>
              </w:rPr>
              <w:t>x</w:t>
            </w:r>
          </w:p>
        </w:tc>
        <w:tc>
          <w:tcPr>
            <w:tcW w:w="284" w:type="dxa"/>
            <w:shd w:val="clear" w:color="auto" w:fill="auto"/>
            <w:vAlign w:val="center"/>
          </w:tcPr>
          <w:p w14:paraId="2F25EB64" w14:textId="77777777" w:rsidR="00B30436" w:rsidRPr="00B30436" w:rsidRDefault="00B30436" w:rsidP="00B30436">
            <w:pPr>
              <w:pStyle w:val="NoSpacing"/>
              <w:rPr>
                <w:rFonts w:asciiTheme="minorHAnsi" w:hAnsiTheme="minorHAnsi" w:cstheme="minorHAnsi"/>
                <w:sz w:val="18"/>
                <w:szCs w:val="18"/>
              </w:rPr>
            </w:pPr>
            <w:r w:rsidRPr="00B30436">
              <w:rPr>
                <w:rFonts w:asciiTheme="minorHAnsi" w:hAnsiTheme="minorHAnsi" w:cstheme="minorHAnsi"/>
                <w:sz w:val="18"/>
                <w:szCs w:val="18"/>
                <w:lang w:eastAsia="zh-CN"/>
              </w:rPr>
              <w:t>x</w:t>
            </w:r>
          </w:p>
        </w:tc>
        <w:tc>
          <w:tcPr>
            <w:tcW w:w="283" w:type="dxa"/>
            <w:shd w:val="clear" w:color="auto" w:fill="auto"/>
            <w:vAlign w:val="center"/>
          </w:tcPr>
          <w:p w14:paraId="5CC4371D" w14:textId="77777777" w:rsidR="00B30436" w:rsidRPr="00B30436" w:rsidRDefault="00B30436" w:rsidP="00B30436">
            <w:pPr>
              <w:pStyle w:val="NoSpacing"/>
              <w:rPr>
                <w:rFonts w:asciiTheme="minorHAnsi" w:hAnsiTheme="minorHAnsi" w:cstheme="minorHAnsi"/>
                <w:sz w:val="18"/>
                <w:szCs w:val="18"/>
              </w:rPr>
            </w:pPr>
            <w:r w:rsidRPr="00B30436">
              <w:rPr>
                <w:rFonts w:asciiTheme="minorHAnsi" w:hAnsiTheme="minorHAnsi" w:cstheme="minorHAnsi"/>
                <w:sz w:val="18"/>
                <w:szCs w:val="18"/>
                <w:lang w:eastAsia="zh-CN"/>
              </w:rPr>
              <w:t>x</w:t>
            </w:r>
          </w:p>
        </w:tc>
        <w:tc>
          <w:tcPr>
            <w:tcW w:w="284" w:type="dxa"/>
            <w:shd w:val="clear" w:color="auto" w:fill="auto"/>
            <w:vAlign w:val="center"/>
          </w:tcPr>
          <w:p w14:paraId="6E8340EE" w14:textId="77777777" w:rsidR="00B30436" w:rsidRPr="00B30436" w:rsidRDefault="00B30436" w:rsidP="00B30436">
            <w:pPr>
              <w:pStyle w:val="NoSpacing"/>
              <w:rPr>
                <w:rFonts w:asciiTheme="minorHAnsi" w:hAnsiTheme="minorHAnsi" w:cstheme="minorHAnsi"/>
                <w:sz w:val="18"/>
                <w:szCs w:val="18"/>
              </w:rPr>
            </w:pPr>
            <w:r w:rsidRPr="00B30436">
              <w:rPr>
                <w:rFonts w:asciiTheme="minorHAnsi" w:hAnsiTheme="minorHAnsi" w:cstheme="minorHAnsi"/>
                <w:sz w:val="18"/>
                <w:szCs w:val="18"/>
                <w:lang w:eastAsia="zh-CN"/>
              </w:rPr>
              <w:t>x</w:t>
            </w:r>
          </w:p>
        </w:tc>
        <w:tc>
          <w:tcPr>
            <w:tcW w:w="283" w:type="dxa"/>
            <w:shd w:val="clear" w:color="auto" w:fill="auto"/>
            <w:vAlign w:val="center"/>
          </w:tcPr>
          <w:p w14:paraId="3C5ECBCB" w14:textId="77777777" w:rsidR="00B30436" w:rsidRPr="00B30436" w:rsidRDefault="00B30436" w:rsidP="00B30436">
            <w:pPr>
              <w:pStyle w:val="NoSpacing"/>
              <w:rPr>
                <w:rFonts w:asciiTheme="minorHAnsi" w:hAnsiTheme="minorHAnsi" w:cstheme="minorHAnsi"/>
                <w:sz w:val="18"/>
                <w:szCs w:val="18"/>
              </w:rPr>
            </w:pPr>
            <w:r w:rsidRPr="00B30436">
              <w:rPr>
                <w:rFonts w:asciiTheme="minorHAnsi" w:hAnsiTheme="minorHAnsi" w:cstheme="minorHAnsi"/>
                <w:sz w:val="18"/>
                <w:szCs w:val="18"/>
                <w:lang w:eastAsia="zh-CN"/>
              </w:rPr>
              <w:t>x</w:t>
            </w:r>
          </w:p>
        </w:tc>
        <w:tc>
          <w:tcPr>
            <w:tcW w:w="1134" w:type="dxa"/>
            <w:shd w:val="clear" w:color="auto" w:fill="auto"/>
            <w:vAlign w:val="center"/>
          </w:tcPr>
          <w:p w14:paraId="1BBD02CA" w14:textId="77777777" w:rsidR="00B30436" w:rsidRPr="00B30436" w:rsidRDefault="00B30436" w:rsidP="00B30436">
            <w:pPr>
              <w:pStyle w:val="NoSpacing"/>
              <w:jc w:val="center"/>
              <w:rPr>
                <w:rFonts w:ascii="Arial" w:hAnsi="Arial" w:cs="Arial"/>
                <w:sz w:val="14"/>
                <w:szCs w:val="14"/>
              </w:rPr>
            </w:pPr>
            <w:r w:rsidRPr="00B30436">
              <w:rPr>
                <w:rFonts w:ascii="Arial" w:hAnsi="Arial" w:cs="Arial"/>
                <w:sz w:val="14"/>
                <w:szCs w:val="14"/>
              </w:rPr>
              <w:t>A1</w:t>
            </w:r>
          </w:p>
        </w:tc>
        <w:tc>
          <w:tcPr>
            <w:tcW w:w="1474" w:type="dxa"/>
            <w:shd w:val="clear" w:color="auto" w:fill="auto"/>
            <w:vAlign w:val="center"/>
          </w:tcPr>
          <w:p w14:paraId="3D20C345" w14:textId="77777777" w:rsidR="00B30436" w:rsidRPr="00B30436" w:rsidRDefault="00B30436" w:rsidP="00B30436">
            <w:pPr>
              <w:pStyle w:val="NoSpacing"/>
              <w:rPr>
                <w:rFonts w:ascii="Arial" w:hAnsi="Arial" w:cs="Arial"/>
                <w:sz w:val="14"/>
                <w:szCs w:val="14"/>
              </w:rPr>
            </w:pPr>
            <w:r w:rsidRPr="00B30436">
              <w:rPr>
                <w:rFonts w:ascii="Arial" w:hAnsi="Arial" w:cs="Arial"/>
                <w:sz w:val="14"/>
                <w:szCs w:val="14"/>
              </w:rPr>
              <w:t>132-Gte03</w:t>
            </w:r>
          </w:p>
          <w:p w14:paraId="2CEFF746" w14:textId="77777777" w:rsidR="00B30436" w:rsidRPr="00B30436" w:rsidRDefault="00B30436" w:rsidP="00B30436">
            <w:pPr>
              <w:pStyle w:val="NoSpacing"/>
              <w:rPr>
                <w:rFonts w:ascii="Arial" w:hAnsi="Arial" w:cs="Arial"/>
                <w:sz w:val="14"/>
                <w:szCs w:val="14"/>
              </w:rPr>
            </w:pPr>
            <w:r w:rsidRPr="00B30436">
              <w:rPr>
                <w:rFonts w:ascii="Arial" w:hAnsi="Arial" w:cs="Arial"/>
                <w:sz w:val="14"/>
                <w:szCs w:val="14"/>
              </w:rPr>
              <w:t>120-Gte01-Sop04</w:t>
            </w:r>
          </w:p>
          <w:p w14:paraId="0CEDFDAB" w14:textId="77777777" w:rsidR="00B30436" w:rsidRPr="00B30436" w:rsidRDefault="00B30436" w:rsidP="00B30436">
            <w:pPr>
              <w:pStyle w:val="NoSpacing"/>
              <w:rPr>
                <w:rFonts w:ascii="Arial" w:hAnsi="Arial" w:cs="Arial"/>
                <w:sz w:val="14"/>
                <w:szCs w:val="14"/>
              </w:rPr>
            </w:pPr>
            <w:r w:rsidRPr="00B30436">
              <w:rPr>
                <w:rFonts w:ascii="Arial" w:hAnsi="Arial" w:cs="Arial"/>
                <w:sz w:val="14"/>
                <w:szCs w:val="14"/>
              </w:rPr>
              <w:t>120-Gre03</w:t>
            </w:r>
          </w:p>
          <w:p w14:paraId="2129364E" w14:textId="77777777" w:rsidR="00B30436" w:rsidRPr="00B30436" w:rsidRDefault="00B30436" w:rsidP="00B30436">
            <w:pPr>
              <w:pStyle w:val="NoSpacing"/>
              <w:rPr>
                <w:rFonts w:ascii="Arial" w:hAnsi="Arial" w:cs="Arial"/>
                <w:sz w:val="14"/>
                <w:szCs w:val="14"/>
              </w:rPr>
            </w:pPr>
            <w:r w:rsidRPr="00B30436">
              <w:rPr>
                <w:rFonts w:ascii="Arial" w:hAnsi="Arial" w:cs="Arial"/>
                <w:sz w:val="14"/>
                <w:szCs w:val="14"/>
              </w:rPr>
              <w:t>140-Gop02-Ste02 260-Gte03</w:t>
            </w:r>
          </w:p>
          <w:p w14:paraId="4515161E" w14:textId="77777777" w:rsidR="00B30436" w:rsidRPr="00B30436" w:rsidRDefault="00B30436" w:rsidP="00B30436">
            <w:pPr>
              <w:pStyle w:val="NoSpacing"/>
              <w:rPr>
                <w:rFonts w:ascii="Arial" w:hAnsi="Arial" w:cs="Arial"/>
                <w:sz w:val="14"/>
                <w:szCs w:val="14"/>
              </w:rPr>
            </w:pPr>
            <w:r w:rsidRPr="00B30436">
              <w:rPr>
                <w:rFonts w:ascii="Arial" w:hAnsi="Arial" w:cs="Arial"/>
                <w:sz w:val="14"/>
                <w:szCs w:val="14"/>
              </w:rPr>
              <w:t>112-Gte01-Ste01</w:t>
            </w:r>
          </w:p>
          <w:p w14:paraId="54FE5730" w14:textId="77777777" w:rsidR="00B30436" w:rsidRPr="00B30436" w:rsidRDefault="00B30436" w:rsidP="00B30436">
            <w:pPr>
              <w:pStyle w:val="NoSpacing"/>
              <w:rPr>
                <w:rFonts w:ascii="Arial" w:hAnsi="Arial" w:cs="Arial"/>
                <w:sz w:val="14"/>
                <w:szCs w:val="14"/>
              </w:rPr>
            </w:pPr>
            <w:r w:rsidRPr="00B30436">
              <w:rPr>
                <w:rFonts w:ascii="Arial" w:hAnsi="Arial" w:cs="Arial"/>
                <w:sz w:val="14"/>
                <w:szCs w:val="14"/>
              </w:rPr>
              <w:t>112-Gte01</w:t>
            </w:r>
          </w:p>
          <w:p w14:paraId="3C63A18E" w14:textId="77777777" w:rsidR="00B30436" w:rsidRPr="00B30436" w:rsidRDefault="00B30436" w:rsidP="00B30436">
            <w:pPr>
              <w:pStyle w:val="NoSpacing"/>
              <w:rPr>
                <w:rFonts w:ascii="Arial" w:hAnsi="Arial" w:cs="Arial"/>
                <w:sz w:val="14"/>
                <w:szCs w:val="14"/>
              </w:rPr>
            </w:pPr>
            <w:r w:rsidRPr="00B30436">
              <w:rPr>
                <w:rFonts w:ascii="Arial" w:hAnsi="Arial" w:cs="Arial"/>
                <w:sz w:val="14"/>
                <w:szCs w:val="14"/>
              </w:rPr>
              <w:t>136-Gop02</w:t>
            </w:r>
          </w:p>
          <w:p w14:paraId="5539AB9D" w14:textId="77777777" w:rsidR="00B30436" w:rsidRPr="00B30436" w:rsidRDefault="00B30436" w:rsidP="00B30436">
            <w:pPr>
              <w:pStyle w:val="NoSpacing"/>
              <w:rPr>
                <w:rFonts w:ascii="Arial" w:hAnsi="Arial" w:cs="Arial"/>
                <w:sz w:val="14"/>
                <w:szCs w:val="14"/>
              </w:rPr>
            </w:pPr>
            <w:r w:rsidRPr="00B30436">
              <w:rPr>
                <w:rFonts w:ascii="Arial" w:hAnsi="Arial" w:cs="Arial"/>
                <w:sz w:val="14"/>
                <w:szCs w:val="14"/>
              </w:rPr>
              <w:t>132-Gte01</w:t>
            </w:r>
          </w:p>
          <w:p w14:paraId="20797683" w14:textId="77777777" w:rsidR="00B30436" w:rsidRPr="00B30436" w:rsidRDefault="00B30436" w:rsidP="00B30436">
            <w:pPr>
              <w:pStyle w:val="NoSpacing"/>
              <w:rPr>
                <w:rFonts w:ascii="Arial" w:hAnsi="Arial" w:cs="Arial"/>
                <w:sz w:val="14"/>
                <w:szCs w:val="14"/>
              </w:rPr>
            </w:pPr>
            <w:r w:rsidRPr="00B30436">
              <w:rPr>
                <w:rFonts w:ascii="Arial" w:hAnsi="Arial" w:cs="Arial"/>
                <w:sz w:val="14"/>
                <w:szCs w:val="14"/>
              </w:rPr>
              <w:t>132-Gte02</w:t>
            </w:r>
          </w:p>
        </w:tc>
      </w:tr>
      <w:tr w:rsidR="00B30436" w:rsidRPr="004E1514" w14:paraId="28798800" w14:textId="77777777" w:rsidTr="00B011F2">
        <w:tc>
          <w:tcPr>
            <w:tcW w:w="795" w:type="dxa"/>
          </w:tcPr>
          <w:p w14:paraId="78609F6A" w14:textId="77777777" w:rsidR="00B30436" w:rsidRPr="00C1598B" w:rsidRDefault="00B30436" w:rsidP="00B011F2">
            <w:pPr>
              <w:rPr>
                <w:color w:val="auto"/>
                <w:sz w:val="16"/>
                <w:szCs w:val="16"/>
              </w:rPr>
            </w:pPr>
            <w:r w:rsidRPr="00C1598B">
              <w:rPr>
                <w:rFonts w:ascii="Arial" w:hAnsi="Arial" w:cs="Arial"/>
                <w:color w:val="auto"/>
                <w:sz w:val="16"/>
                <w:szCs w:val="16"/>
              </w:rPr>
              <w:t>MSP11</w:t>
            </w:r>
          </w:p>
        </w:tc>
        <w:tc>
          <w:tcPr>
            <w:tcW w:w="1418" w:type="dxa"/>
            <w:shd w:val="clear" w:color="auto" w:fill="auto"/>
          </w:tcPr>
          <w:p w14:paraId="2DD091A1" w14:textId="77777777" w:rsidR="00B30436" w:rsidRPr="00C1598B" w:rsidRDefault="00B30436" w:rsidP="00B011F2">
            <w:pPr>
              <w:rPr>
                <w:rFonts w:ascii="Arial" w:hAnsi="Arial" w:cs="Arial"/>
                <w:color w:val="auto"/>
                <w:sz w:val="18"/>
                <w:szCs w:val="18"/>
              </w:rPr>
            </w:pPr>
            <w:r w:rsidRPr="00C1598B">
              <w:rPr>
                <w:rFonts w:ascii="Arial" w:hAnsi="Arial" w:cs="Arial"/>
                <w:color w:val="auto"/>
                <w:sz w:val="18"/>
                <w:szCs w:val="18"/>
              </w:rPr>
              <w:t>Telemedical Assistance Service (TMAS)</w:t>
            </w:r>
          </w:p>
        </w:tc>
        <w:tc>
          <w:tcPr>
            <w:tcW w:w="1984" w:type="dxa"/>
            <w:shd w:val="clear" w:color="auto" w:fill="auto"/>
          </w:tcPr>
          <w:p w14:paraId="356FAB86" w14:textId="77777777" w:rsidR="00B30436" w:rsidRPr="00C1598B" w:rsidRDefault="00B30436" w:rsidP="00B011F2">
            <w:pPr>
              <w:rPr>
                <w:rFonts w:ascii="Arial" w:hAnsi="Arial" w:cs="Arial"/>
                <w:color w:val="auto"/>
                <w:sz w:val="18"/>
                <w:szCs w:val="18"/>
              </w:rPr>
            </w:pPr>
            <w:r w:rsidRPr="00C1598B">
              <w:rPr>
                <w:rFonts w:ascii="Arial" w:hAnsi="Arial" w:cs="Arial"/>
                <w:color w:val="auto"/>
                <w:sz w:val="18"/>
                <w:szCs w:val="18"/>
              </w:rPr>
              <w:t>National health organization / dedicated health organization</w:t>
            </w:r>
          </w:p>
        </w:tc>
        <w:tc>
          <w:tcPr>
            <w:tcW w:w="7088" w:type="dxa"/>
            <w:shd w:val="clear" w:color="auto" w:fill="auto"/>
          </w:tcPr>
          <w:p w14:paraId="18140BF3" w14:textId="77777777" w:rsidR="00B30436" w:rsidRPr="00B011F2" w:rsidRDefault="00B30436" w:rsidP="00B30436">
            <w:pPr>
              <w:pStyle w:val="NoSpacing"/>
              <w:jc w:val="both"/>
              <w:rPr>
                <w:rFonts w:ascii="Arial" w:hAnsi="Arial" w:cs="Arial"/>
                <w:sz w:val="18"/>
                <w:szCs w:val="18"/>
                <w:lang w:val="en-US"/>
              </w:rPr>
            </w:pPr>
            <w:r w:rsidRPr="00B011F2">
              <w:rPr>
                <w:rFonts w:ascii="Arial" w:hAnsi="Arial" w:cs="Arial"/>
                <w:sz w:val="18"/>
                <w:szCs w:val="18"/>
                <w:lang w:val="en-US"/>
              </w:rPr>
              <w:t>According to the IMO/ILO solution 164 the TMAS centre should provide medical advice for seafarers 24 h/day, 365 days/year. TMAS should be permanently staffed by physicians qualified in conducting remote consultations and who are well versed in the particular nature of treatment onboard ship.</w:t>
            </w:r>
          </w:p>
          <w:p w14:paraId="541B1BB4" w14:textId="77777777" w:rsidR="00B30436" w:rsidRPr="00B011F2" w:rsidRDefault="00B30436" w:rsidP="00B30436">
            <w:pPr>
              <w:pStyle w:val="NoSpacing"/>
              <w:jc w:val="both"/>
              <w:rPr>
                <w:rFonts w:ascii="Arial" w:hAnsi="Arial" w:cs="Arial"/>
                <w:sz w:val="18"/>
                <w:szCs w:val="18"/>
                <w:lang w:val="en-US"/>
              </w:rPr>
            </w:pPr>
          </w:p>
          <w:p w14:paraId="2F02AB99" w14:textId="77777777" w:rsidR="00B30436" w:rsidRPr="00B011F2" w:rsidRDefault="00B30436" w:rsidP="00B30436">
            <w:pPr>
              <w:pStyle w:val="NoSpacing"/>
              <w:jc w:val="both"/>
              <w:rPr>
                <w:rFonts w:ascii="Arial" w:hAnsi="Arial" w:cs="Arial"/>
                <w:sz w:val="18"/>
                <w:szCs w:val="18"/>
                <w:lang w:val="en-US"/>
              </w:rPr>
            </w:pPr>
            <w:r w:rsidRPr="00B011F2">
              <w:rPr>
                <w:rFonts w:ascii="Arial" w:hAnsi="Arial" w:cs="Arial"/>
                <w:sz w:val="18"/>
                <w:szCs w:val="18"/>
                <w:lang w:val="en-US"/>
              </w:rPr>
              <w:t>Within the maritime medicine the prevailing view has for a long time been that a standardization of the TMAS services is both necessary and wanted. This would firstly enhance the quality of the medical practice, and secondly, a standardization of reporting and registering of medical events will make a much better basis for advancement.</w:t>
            </w:r>
          </w:p>
        </w:tc>
        <w:tc>
          <w:tcPr>
            <w:tcW w:w="283" w:type="dxa"/>
            <w:shd w:val="clear" w:color="auto" w:fill="auto"/>
            <w:vAlign w:val="center"/>
          </w:tcPr>
          <w:p w14:paraId="147DD2F1" w14:textId="77777777" w:rsidR="00B30436" w:rsidRPr="00B011F2" w:rsidRDefault="00B30436" w:rsidP="00B30436">
            <w:pPr>
              <w:pStyle w:val="NoSpacing"/>
              <w:rPr>
                <w:rFonts w:asciiTheme="minorHAnsi" w:hAnsiTheme="minorHAnsi" w:cstheme="minorHAnsi"/>
                <w:sz w:val="18"/>
                <w:szCs w:val="18"/>
                <w:lang w:val="en-US"/>
              </w:rPr>
            </w:pPr>
          </w:p>
        </w:tc>
        <w:tc>
          <w:tcPr>
            <w:tcW w:w="284" w:type="dxa"/>
            <w:shd w:val="clear" w:color="auto" w:fill="auto"/>
            <w:vAlign w:val="center"/>
          </w:tcPr>
          <w:p w14:paraId="3A123088" w14:textId="77777777" w:rsidR="00B30436" w:rsidRPr="00B011F2" w:rsidRDefault="00B30436" w:rsidP="00B30436">
            <w:pPr>
              <w:pStyle w:val="NoSpacing"/>
              <w:rPr>
                <w:rFonts w:asciiTheme="minorHAnsi" w:hAnsiTheme="minorHAnsi" w:cstheme="minorHAnsi"/>
                <w:sz w:val="18"/>
                <w:szCs w:val="18"/>
                <w:lang w:val="en-US"/>
              </w:rPr>
            </w:pPr>
          </w:p>
        </w:tc>
        <w:tc>
          <w:tcPr>
            <w:tcW w:w="283" w:type="dxa"/>
            <w:shd w:val="clear" w:color="auto" w:fill="auto"/>
            <w:vAlign w:val="center"/>
          </w:tcPr>
          <w:p w14:paraId="66DCA819" w14:textId="77777777" w:rsidR="00B30436" w:rsidRPr="00B30436" w:rsidRDefault="00B30436" w:rsidP="00B30436">
            <w:pPr>
              <w:pStyle w:val="NoSpacing"/>
              <w:rPr>
                <w:rFonts w:asciiTheme="minorHAnsi" w:hAnsiTheme="minorHAnsi" w:cstheme="minorHAnsi"/>
                <w:sz w:val="18"/>
                <w:szCs w:val="18"/>
              </w:rPr>
            </w:pPr>
            <w:r w:rsidRPr="00B30436">
              <w:rPr>
                <w:rFonts w:asciiTheme="minorHAnsi" w:hAnsiTheme="minorHAnsi" w:cstheme="minorHAnsi"/>
                <w:sz w:val="18"/>
                <w:szCs w:val="18"/>
                <w:lang w:eastAsia="zh-CN"/>
              </w:rPr>
              <w:t>x</w:t>
            </w:r>
          </w:p>
        </w:tc>
        <w:tc>
          <w:tcPr>
            <w:tcW w:w="284" w:type="dxa"/>
            <w:shd w:val="clear" w:color="auto" w:fill="auto"/>
            <w:vAlign w:val="center"/>
          </w:tcPr>
          <w:p w14:paraId="3A29A6FE" w14:textId="77777777" w:rsidR="00B30436" w:rsidRPr="00B30436" w:rsidRDefault="00B30436" w:rsidP="00B30436">
            <w:pPr>
              <w:pStyle w:val="NoSpacing"/>
              <w:rPr>
                <w:rFonts w:asciiTheme="minorHAnsi" w:hAnsiTheme="minorHAnsi" w:cstheme="minorHAnsi"/>
                <w:sz w:val="18"/>
                <w:szCs w:val="18"/>
              </w:rPr>
            </w:pPr>
            <w:r w:rsidRPr="00B30436">
              <w:rPr>
                <w:rFonts w:asciiTheme="minorHAnsi" w:hAnsiTheme="minorHAnsi" w:cstheme="minorHAnsi"/>
                <w:sz w:val="18"/>
                <w:szCs w:val="18"/>
                <w:lang w:eastAsia="zh-CN"/>
              </w:rPr>
              <w:t>x</w:t>
            </w:r>
          </w:p>
        </w:tc>
        <w:tc>
          <w:tcPr>
            <w:tcW w:w="283" w:type="dxa"/>
            <w:shd w:val="clear" w:color="auto" w:fill="auto"/>
            <w:vAlign w:val="center"/>
          </w:tcPr>
          <w:p w14:paraId="6AF824EE" w14:textId="77777777" w:rsidR="00B30436" w:rsidRPr="00B30436" w:rsidRDefault="00B30436" w:rsidP="00B30436">
            <w:pPr>
              <w:pStyle w:val="NoSpacing"/>
              <w:rPr>
                <w:rFonts w:asciiTheme="minorHAnsi" w:hAnsiTheme="minorHAnsi" w:cstheme="minorHAnsi"/>
                <w:sz w:val="18"/>
                <w:szCs w:val="18"/>
              </w:rPr>
            </w:pPr>
            <w:r w:rsidRPr="00B30436">
              <w:rPr>
                <w:rFonts w:asciiTheme="minorHAnsi" w:hAnsiTheme="minorHAnsi" w:cstheme="minorHAnsi"/>
                <w:sz w:val="18"/>
                <w:szCs w:val="18"/>
                <w:lang w:eastAsia="zh-CN"/>
              </w:rPr>
              <w:t>x</w:t>
            </w:r>
          </w:p>
        </w:tc>
        <w:tc>
          <w:tcPr>
            <w:tcW w:w="1134" w:type="dxa"/>
            <w:shd w:val="clear" w:color="auto" w:fill="auto"/>
            <w:vAlign w:val="center"/>
          </w:tcPr>
          <w:p w14:paraId="4CADA350" w14:textId="77777777" w:rsidR="00B30436" w:rsidRPr="00B30436" w:rsidRDefault="00B30436" w:rsidP="00B30436">
            <w:pPr>
              <w:pStyle w:val="NoSpacing"/>
              <w:jc w:val="center"/>
              <w:rPr>
                <w:rFonts w:ascii="Arial" w:hAnsi="Arial" w:cs="Arial"/>
                <w:sz w:val="14"/>
                <w:szCs w:val="14"/>
              </w:rPr>
            </w:pPr>
            <w:r w:rsidRPr="00B30436">
              <w:rPr>
                <w:rFonts w:ascii="Arial" w:hAnsi="Arial" w:cs="Arial"/>
                <w:sz w:val="14"/>
                <w:szCs w:val="14"/>
              </w:rPr>
              <w:t>A37</w:t>
            </w:r>
          </w:p>
        </w:tc>
        <w:tc>
          <w:tcPr>
            <w:tcW w:w="1474" w:type="dxa"/>
            <w:shd w:val="clear" w:color="auto" w:fill="auto"/>
            <w:vAlign w:val="center"/>
          </w:tcPr>
          <w:p w14:paraId="3C5F20C9" w14:textId="77777777" w:rsidR="00B30436" w:rsidRPr="00B30436" w:rsidRDefault="00B30436" w:rsidP="00B30436">
            <w:pPr>
              <w:pStyle w:val="NoSpacing"/>
              <w:rPr>
                <w:rFonts w:ascii="Arial" w:hAnsi="Arial" w:cs="Arial"/>
                <w:sz w:val="14"/>
                <w:szCs w:val="14"/>
              </w:rPr>
            </w:pPr>
            <w:r w:rsidRPr="00B30436">
              <w:rPr>
                <w:rFonts w:ascii="Arial" w:hAnsi="Arial" w:cs="Arial"/>
                <w:sz w:val="14"/>
                <w:szCs w:val="14"/>
              </w:rPr>
              <w:t>330-Gte01</w:t>
            </w:r>
          </w:p>
        </w:tc>
      </w:tr>
    </w:tbl>
    <w:p w14:paraId="59633EB1" w14:textId="77777777" w:rsidR="00B30436" w:rsidRDefault="00B30436" w:rsidP="00B30436">
      <w:pPr>
        <w:pStyle w:val="NoSpacing"/>
        <w:rPr>
          <w:rFonts w:ascii="Arial" w:hAnsi="Arial" w:cs="Arial"/>
          <w:sz w:val="18"/>
          <w:szCs w:val="18"/>
          <w:lang w:val="en-US"/>
        </w:rPr>
      </w:pPr>
      <w:r>
        <w:rPr>
          <w:rFonts w:ascii="Arial" w:hAnsi="Arial" w:cs="Arial"/>
          <w:sz w:val="18"/>
          <w:szCs w:val="18"/>
          <w:lang w:val="en-US"/>
        </w:rPr>
        <w:t>..</w:t>
      </w:r>
    </w:p>
    <w:p w14:paraId="4F68EC35" w14:textId="77777777" w:rsidR="00101B59" w:rsidRDefault="00101B59" w:rsidP="00B30436">
      <w:pPr>
        <w:pStyle w:val="NoSpacing"/>
        <w:rPr>
          <w:rFonts w:ascii="Arial" w:hAnsi="Arial" w:cs="Arial"/>
          <w:sz w:val="18"/>
          <w:szCs w:val="18"/>
          <w:lang w:val="en-US"/>
        </w:rPr>
      </w:pPr>
    </w:p>
    <w:p w14:paraId="073A9A47" w14:textId="77777777" w:rsidR="00101B59" w:rsidRDefault="00101B59" w:rsidP="00B30436">
      <w:pPr>
        <w:pStyle w:val="NoSpacing"/>
        <w:rPr>
          <w:rFonts w:ascii="Arial" w:hAnsi="Arial" w:cs="Arial"/>
          <w:sz w:val="18"/>
          <w:szCs w:val="18"/>
          <w:lang w:val="en-US"/>
        </w:rPr>
      </w:pPr>
    </w:p>
    <w:p w14:paraId="6E3D5448" w14:textId="77777777" w:rsidR="00101B59" w:rsidRDefault="00101B59" w:rsidP="00B30436">
      <w:pPr>
        <w:pStyle w:val="NoSpacing"/>
        <w:rPr>
          <w:rFonts w:ascii="Arial" w:hAnsi="Arial" w:cs="Arial"/>
          <w:sz w:val="18"/>
          <w:szCs w:val="18"/>
          <w:lang w:val="en-US"/>
        </w:rPr>
      </w:pPr>
    </w:p>
    <w:tbl>
      <w:tblPr>
        <w:tblStyle w:val="TableGrid"/>
        <w:tblW w:w="15310" w:type="dxa"/>
        <w:tblInd w:w="-596" w:type="dxa"/>
        <w:tblLayout w:type="fixed"/>
        <w:tblCellMar>
          <w:top w:w="85" w:type="dxa"/>
          <w:left w:w="113" w:type="dxa"/>
          <w:bottom w:w="85" w:type="dxa"/>
          <w:right w:w="113" w:type="dxa"/>
        </w:tblCellMar>
        <w:tblLook w:val="04A0" w:firstRow="1" w:lastRow="0" w:firstColumn="1" w:lastColumn="0" w:noHBand="0" w:noVBand="1"/>
      </w:tblPr>
      <w:tblGrid>
        <w:gridCol w:w="795"/>
        <w:gridCol w:w="1418"/>
        <w:gridCol w:w="1984"/>
        <w:gridCol w:w="7088"/>
        <w:gridCol w:w="283"/>
        <w:gridCol w:w="284"/>
        <w:gridCol w:w="283"/>
        <w:gridCol w:w="284"/>
        <w:gridCol w:w="283"/>
        <w:gridCol w:w="1134"/>
        <w:gridCol w:w="1474"/>
      </w:tblGrid>
      <w:tr w:rsidR="00101B59" w:rsidRPr="004E1514" w14:paraId="3E892A2D" w14:textId="77777777" w:rsidTr="00B011F2">
        <w:tc>
          <w:tcPr>
            <w:tcW w:w="795" w:type="dxa"/>
            <w:vMerge w:val="restart"/>
            <w:shd w:val="clear" w:color="auto" w:fill="00B0F0"/>
            <w:vAlign w:val="center"/>
          </w:tcPr>
          <w:p w14:paraId="41D73ABA" w14:textId="77777777" w:rsidR="00101B59" w:rsidRPr="003A6F97" w:rsidRDefault="00101B59"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No.</w:t>
            </w:r>
          </w:p>
        </w:tc>
        <w:tc>
          <w:tcPr>
            <w:tcW w:w="1418" w:type="dxa"/>
            <w:vMerge w:val="restart"/>
            <w:shd w:val="clear" w:color="auto" w:fill="00B0F0"/>
            <w:vAlign w:val="center"/>
          </w:tcPr>
          <w:p w14:paraId="78F4D30D" w14:textId="77777777" w:rsidR="00101B59" w:rsidRPr="003A6F97" w:rsidRDefault="00101B59"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Identified Services</w:t>
            </w:r>
          </w:p>
        </w:tc>
        <w:tc>
          <w:tcPr>
            <w:tcW w:w="1984" w:type="dxa"/>
            <w:vMerge w:val="restart"/>
            <w:shd w:val="clear" w:color="auto" w:fill="00B0F0"/>
            <w:vAlign w:val="center"/>
          </w:tcPr>
          <w:p w14:paraId="63517FA0" w14:textId="77777777" w:rsidR="00101B59" w:rsidRPr="003A6F97" w:rsidRDefault="00101B59"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Identified Responsible Service Provider</w:t>
            </w:r>
          </w:p>
        </w:tc>
        <w:tc>
          <w:tcPr>
            <w:tcW w:w="7088" w:type="dxa"/>
            <w:vMerge w:val="restart"/>
            <w:shd w:val="clear" w:color="auto" w:fill="00B0F0"/>
            <w:vAlign w:val="center"/>
          </w:tcPr>
          <w:p w14:paraId="4899F82A" w14:textId="77777777" w:rsidR="00101B59" w:rsidRPr="003A6F97" w:rsidRDefault="00101B59"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Short Description</w:t>
            </w:r>
          </w:p>
        </w:tc>
        <w:tc>
          <w:tcPr>
            <w:tcW w:w="1417" w:type="dxa"/>
            <w:gridSpan w:val="5"/>
            <w:shd w:val="clear" w:color="auto" w:fill="00B0F0"/>
            <w:vAlign w:val="center"/>
          </w:tcPr>
          <w:p w14:paraId="55D23155" w14:textId="77777777" w:rsidR="00101B59" w:rsidRPr="003A6F97" w:rsidRDefault="00101B59"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Geographical Areas</w:t>
            </w:r>
          </w:p>
          <w:p w14:paraId="7BBB6E0E" w14:textId="77777777" w:rsidR="00101B59" w:rsidRPr="003A6F97" w:rsidRDefault="00101B59" w:rsidP="00B011F2">
            <w:pPr>
              <w:pStyle w:val="NoSpacing"/>
              <w:rPr>
                <w:rFonts w:ascii="Arial" w:hAnsi="Arial" w:cs="Arial"/>
                <w:color w:val="FFFFFF" w:themeColor="background1"/>
                <w:sz w:val="20"/>
                <w:szCs w:val="20"/>
                <w:lang w:val="en-GB"/>
              </w:rPr>
            </w:pPr>
            <w:r w:rsidRPr="003A6F97">
              <w:rPr>
                <w:rFonts w:ascii="Arial" w:hAnsi="Arial" w:cs="Arial"/>
                <w:color w:val="FFFFFF" w:themeColor="background1"/>
                <w:sz w:val="10"/>
                <w:szCs w:val="10"/>
                <w:lang w:val="en-GB"/>
              </w:rPr>
              <w:t xml:space="preserve">NAV 58/6, paragraph 23 </w:t>
            </w:r>
          </w:p>
        </w:tc>
        <w:tc>
          <w:tcPr>
            <w:tcW w:w="1134" w:type="dxa"/>
            <w:shd w:val="clear" w:color="auto" w:fill="00B0F0"/>
            <w:vAlign w:val="center"/>
          </w:tcPr>
          <w:p w14:paraId="607A09AB" w14:textId="77777777" w:rsidR="00101B59" w:rsidRPr="003A6F97" w:rsidRDefault="00101B59" w:rsidP="00B011F2">
            <w:pPr>
              <w:pStyle w:val="NoSpacing"/>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Solution References</w:t>
            </w:r>
          </w:p>
        </w:tc>
        <w:tc>
          <w:tcPr>
            <w:tcW w:w="1474" w:type="dxa"/>
            <w:shd w:val="clear" w:color="auto" w:fill="00B0F0"/>
            <w:vAlign w:val="center"/>
          </w:tcPr>
          <w:p w14:paraId="44D1C541" w14:textId="77777777" w:rsidR="00101B59" w:rsidRPr="003A6F97" w:rsidRDefault="00101B59" w:rsidP="00B011F2">
            <w:pPr>
              <w:pStyle w:val="NoSpacing"/>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Gap Origin</w:t>
            </w:r>
          </w:p>
        </w:tc>
      </w:tr>
      <w:tr w:rsidR="00101B59" w:rsidRPr="005A3CD8" w14:paraId="0903B495" w14:textId="77777777" w:rsidTr="00B011F2">
        <w:trPr>
          <w:trHeight w:val="419"/>
        </w:trPr>
        <w:tc>
          <w:tcPr>
            <w:tcW w:w="795" w:type="dxa"/>
            <w:vMerge/>
            <w:shd w:val="clear" w:color="auto" w:fill="00B0F0"/>
          </w:tcPr>
          <w:p w14:paraId="2F23D8D7" w14:textId="77777777" w:rsidR="00101B59" w:rsidRPr="00AE31FD" w:rsidRDefault="00101B59" w:rsidP="00B011F2">
            <w:pPr>
              <w:rPr>
                <w:rFonts w:asciiTheme="minorHAnsi" w:hAnsiTheme="minorHAnsi" w:cstheme="minorHAnsi"/>
                <w:sz w:val="18"/>
                <w:szCs w:val="18"/>
              </w:rPr>
            </w:pPr>
          </w:p>
        </w:tc>
        <w:tc>
          <w:tcPr>
            <w:tcW w:w="1418" w:type="dxa"/>
            <w:vMerge/>
            <w:shd w:val="clear" w:color="auto" w:fill="00B0F0"/>
          </w:tcPr>
          <w:p w14:paraId="0D427771" w14:textId="77777777" w:rsidR="00101B59" w:rsidRPr="00AE31FD" w:rsidRDefault="00101B59" w:rsidP="00B011F2">
            <w:pPr>
              <w:rPr>
                <w:rFonts w:asciiTheme="minorHAnsi" w:hAnsiTheme="minorHAnsi" w:cstheme="minorHAnsi"/>
                <w:sz w:val="18"/>
                <w:szCs w:val="18"/>
              </w:rPr>
            </w:pPr>
          </w:p>
        </w:tc>
        <w:tc>
          <w:tcPr>
            <w:tcW w:w="1984" w:type="dxa"/>
            <w:vMerge/>
            <w:shd w:val="clear" w:color="auto" w:fill="00B0F0"/>
          </w:tcPr>
          <w:p w14:paraId="49ECDA87" w14:textId="77777777" w:rsidR="00101B59" w:rsidRPr="00AE31FD" w:rsidRDefault="00101B59" w:rsidP="00B011F2">
            <w:pPr>
              <w:rPr>
                <w:rFonts w:asciiTheme="minorHAnsi" w:hAnsiTheme="minorHAnsi" w:cstheme="minorHAnsi"/>
                <w:sz w:val="18"/>
                <w:szCs w:val="18"/>
              </w:rPr>
            </w:pPr>
          </w:p>
        </w:tc>
        <w:tc>
          <w:tcPr>
            <w:tcW w:w="7088" w:type="dxa"/>
            <w:vMerge/>
            <w:shd w:val="clear" w:color="auto" w:fill="00B0F0"/>
          </w:tcPr>
          <w:p w14:paraId="1E885AE4" w14:textId="77777777" w:rsidR="00101B59" w:rsidRPr="00AE31FD" w:rsidRDefault="00101B59" w:rsidP="00B011F2">
            <w:pPr>
              <w:rPr>
                <w:rFonts w:asciiTheme="minorHAnsi" w:hAnsiTheme="minorHAnsi" w:cstheme="minorHAnsi"/>
                <w:sz w:val="18"/>
                <w:szCs w:val="18"/>
              </w:rPr>
            </w:pPr>
          </w:p>
        </w:tc>
        <w:tc>
          <w:tcPr>
            <w:tcW w:w="283" w:type="dxa"/>
            <w:shd w:val="clear" w:color="auto" w:fill="00B0F0"/>
            <w:vAlign w:val="center"/>
          </w:tcPr>
          <w:p w14:paraId="70139B3E" w14:textId="77777777" w:rsidR="00101B59" w:rsidRPr="003A6F97" w:rsidRDefault="00101B59"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1</w:t>
            </w:r>
          </w:p>
        </w:tc>
        <w:tc>
          <w:tcPr>
            <w:tcW w:w="284" w:type="dxa"/>
            <w:shd w:val="clear" w:color="auto" w:fill="00B0F0"/>
            <w:vAlign w:val="center"/>
          </w:tcPr>
          <w:p w14:paraId="3B377F20" w14:textId="77777777" w:rsidR="00101B59" w:rsidRPr="003A6F97" w:rsidRDefault="00101B59"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2</w:t>
            </w:r>
          </w:p>
        </w:tc>
        <w:tc>
          <w:tcPr>
            <w:tcW w:w="283" w:type="dxa"/>
            <w:shd w:val="clear" w:color="auto" w:fill="00B0F0"/>
            <w:vAlign w:val="center"/>
          </w:tcPr>
          <w:p w14:paraId="5B14D427" w14:textId="77777777" w:rsidR="00101B59" w:rsidRPr="003A6F97" w:rsidRDefault="00101B59"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3</w:t>
            </w:r>
          </w:p>
        </w:tc>
        <w:tc>
          <w:tcPr>
            <w:tcW w:w="284" w:type="dxa"/>
            <w:shd w:val="clear" w:color="auto" w:fill="00B0F0"/>
            <w:vAlign w:val="center"/>
          </w:tcPr>
          <w:p w14:paraId="491BBABA" w14:textId="77777777" w:rsidR="00101B59" w:rsidRPr="003A6F97" w:rsidRDefault="00101B59"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4</w:t>
            </w:r>
          </w:p>
        </w:tc>
        <w:tc>
          <w:tcPr>
            <w:tcW w:w="283" w:type="dxa"/>
            <w:shd w:val="clear" w:color="auto" w:fill="00B0F0"/>
            <w:vAlign w:val="center"/>
          </w:tcPr>
          <w:p w14:paraId="47D75440" w14:textId="77777777" w:rsidR="00101B59" w:rsidRPr="003A6F97" w:rsidRDefault="00101B59"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5</w:t>
            </w:r>
          </w:p>
        </w:tc>
        <w:tc>
          <w:tcPr>
            <w:tcW w:w="1134" w:type="dxa"/>
            <w:shd w:val="clear" w:color="auto" w:fill="00B0F0"/>
            <w:vAlign w:val="center"/>
          </w:tcPr>
          <w:p w14:paraId="2AC7FD8F" w14:textId="77777777" w:rsidR="00101B59" w:rsidRPr="003A6F97" w:rsidRDefault="00101B59" w:rsidP="00B011F2">
            <w:pPr>
              <w:pStyle w:val="NoSpacing"/>
              <w:jc w:val="center"/>
              <w:rPr>
                <w:sz w:val="18"/>
                <w:szCs w:val="18"/>
                <w:lang w:val="en-GB"/>
              </w:rPr>
            </w:pPr>
            <w:r w:rsidRPr="003A6F97">
              <w:rPr>
                <w:rFonts w:asciiTheme="minorHAnsi" w:hAnsiTheme="minorHAnsi" w:cstheme="minorHAnsi"/>
                <w:b/>
                <w:color w:val="FFFFFF" w:themeColor="background1"/>
                <w:sz w:val="18"/>
                <w:szCs w:val="18"/>
                <w:lang w:val="en-GB"/>
              </w:rPr>
              <w:t>Functions</w:t>
            </w:r>
            <w:r w:rsidRPr="003A6F97">
              <w:rPr>
                <w:rFonts w:asciiTheme="minorHAnsi" w:hAnsiTheme="minorHAnsi" w:cstheme="minorHAnsi"/>
                <w:sz w:val="18"/>
                <w:szCs w:val="18"/>
                <w:lang w:val="en-GB"/>
              </w:rPr>
              <w:t xml:space="preserve"> </w:t>
            </w:r>
            <w:r w:rsidRPr="003A6F97">
              <w:rPr>
                <w:rFonts w:ascii="Arial" w:hAnsi="Arial" w:cs="Arial"/>
                <w:color w:val="FFFFFF" w:themeColor="background1"/>
                <w:sz w:val="10"/>
                <w:szCs w:val="10"/>
                <w:lang w:val="en-GB"/>
              </w:rPr>
              <w:t>NAV  56/WP.5/ Rev.1 - Annex 1</w:t>
            </w:r>
          </w:p>
        </w:tc>
        <w:tc>
          <w:tcPr>
            <w:tcW w:w="1474" w:type="dxa"/>
            <w:shd w:val="clear" w:color="auto" w:fill="00B0F0"/>
            <w:vAlign w:val="center"/>
          </w:tcPr>
          <w:p w14:paraId="5557166A" w14:textId="77777777" w:rsidR="00101B59" w:rsidRPr="003A6F97" w:rsidRDefault="00101B59" w:rsidP="00B011F2">
            <w:pPr>
              <w:pStyle w:val="NoSpacing"/>
              <w:jc w:val="center"/>
              <w:rPr>
                <w:sz w:val="18"/>
                <w:szCs w:val="18"/>
                <w:lang w:val="en-GB"/>
              </w:rPr>
            </w:pPr>
            <w:r w:rsidRPr="003A6F97">
              <w:rPr>
                <w:rFonts w:asciiTheme="minorHAnsi" w:hAnsiTheme="minorHAnsi" w:cstheme="minorHAnsi"/>
                <w:b/>
                <w:color w:val="FFFFFF" w:themeColor="background1"/>
                <w:sz w:val="18"/>
                <w:szCs w:val="18"/>
                <w:lang w:val="en-GB"/>
              </w:rPr>
              <w:t xml:space="preserve">Identifier     </w:t>
            </w:r>
            <w:r w:rsidRPr="003A6F97">
              <w:rPr>
                <w:rFonts w:asciiTheme="minorHAnsi" w:hAnsiTheme="minorHAnsi" w:cstheme="minorHAnsi"/>
                <w:sz w:val="18"/>
                <w:szCs w:val="18"/>
                <w:lang w:val="en-GB"/>
              </w:rPr>
              <w:t xml:space="preserve"> </w:t>
            </w:r>
            <w:r w:rsidRPr="003A6F97">
              <w:rPr>
                <w:rFonts w:ascii="Arial" w:hAnsi="Arial" w:cs="Arial"/>
                <w:color w:val="FFFFFF" w:themeColor="background1"/>
                <w:sz w:val="10"/>
                <w:szCs w:val="10"/>
                <w:lang w:val="en-GB"/>
              </w:rPr>
              <w:t>NAV 58/WP.6 Annex 1 and paragraph 3.9</w:t>
            </w:r>
          </w:p>
        </w:tc>
      </w:tr>
      <w:tr w:rsidR="00101B59" w:rsidRPr="003150EC" w14:paraId="356B0CBA" w14:textId="77777777" w:rsidTr="00B011F2">
        <w:trPr>
          <w:trHeight w:val="462"/>
        </w:trPr>
        <w:tc>
          <w:tcPr>
            <w:tcW w:w="795" w:type="dxa"/>
          </w:tcPr>
          <w:p w14:paraId="6E3363F6" w14:textId="77777777" w:rsidR="00101B59" w:rsidRPr="00C1598B" w:rsidRDefault="00101B59" w:rsidP="00B011F2">
            <w:pPr>
              <w:rPr>
                <w:color w:val="auto"/>
                <w:sz w:val="16"/>
                <w:szCs w:val="16"/>
              </w:rPr>
            </w:pPr>
            <w:r w:rsidRPr="00C1598B">
              <w:rPr>
                <w:rFonts w:ascii="Arial" w:hAnsi="Arial" w:cs="Arial"/>
                <w:color w:val="auto"/>
                <w:sz w:val="16"/>
                <w:szCs w:val="16"/>
              </w:rPr>
              <w:t>MSP12</w:t>
            </w:r>
          </w:p>
        </w:tc>
        <w:tc>
          <w:tcPr>
            <w:tcW w:w="1418" w:type="dxa"/>
            <w:shd w:val="clear" w:color="auto" w:fill="auto"/>
          </w:tcPr>
          <w:p w14:paraId="448EB82C" w14:textId="77777777" w:rsidR="00101B59" w:rsidRPr="00C1598B" w:rsidRDefault="00101B59" w:rsidP="00B011F2">
            <w:pPr>
              <w:rPr>
                <w:rFonts w:ascii="Arial" w:hAnsi="Arial" w:cs="Arial"/>
                <w:color w:val="auto"/>
                <w:sz w:val="18"/>
                <w:szCs w:val="18"/>
              </w:rPr>
            </w:pPr>
            <w:r w:rsidRPr="00C1598B">
              <w:rPr>
                <w:rFonts w:ascii="Arial" w:hAnsi="Arial" w:cs="Arial"/>
                <w:color w:val="auto"/>
                <w:sz w:val="18"/>
                <w:szCs w:val="18"/>
              </w:rPr>
              <w:t>Maritime Assistance Service (MAS</w:t>
            </w:r>
            <w:r w:rsidR="00C1598B" w:rsidRPr="00C1598B">
              <w:rPr>
                <w:rFonts w:ascii="Arial" w:hAnsi="Arial" w:cs="Arial"/>
                <w:color w:val="auto"/>
                <w:sz w:val="18"/>
                <w:szCs w:val="18"/>
              </w:rPr>
              <w:t>)</w:t>
            </w:r>
          </w:p>
        </w:tc>
        <w:tc>
          <w:tcPr>
            <w:tcW w:w="1984" w:type="dxa"/>
            <w:shd w:val="clear" w:color="auto" w:fill="auto"/>
          </w:tcPr>
          <w:p w14:paraId="323C47BA" w14:textId="77777777" w:rsidR="00101B59" w:rsidRPr="00C1598B" w:rsidRDefault="00101B59" w:rsidP="00C1598B">
            <w:pPr>
              <w:rPr>
                <w:rFonts w:ascii="Arial" w:hAnsi="Arial" w:cs="Arial"/>
                <w:color w:val="auto"/>
                <w:sz w:val="18"/>
                <w:szCs w:val="18"/>
              </w:rPr>
            </w:pPr>
            <w:r w:rsidRPr="00C1598B">
              <w:rPr>
                <w:rFonts w:ascii="Arial" w:hAnsi="Arial" w:cs="Arial"/>
                <w:color w:val="auto"/>
                <w:sz w:val="18"/>
                <w:szCs w:val="18"/>
              </w:rPr>
              <w:t>Coastal / Port Authority / Organizations</w:t>
            </w:r>
          </w:p>
        </w:tc>
        <w:tc>
          <w:tcPr>
            <w:tcW w:w="7088" w:type="dxa"/>
            <w:shd w:val="clear" w:color="auto" w:fill="auto"/>
          </w:tcPr>
          <w:p w14:paraId="4D9878F2" w14:textId="77777777" w:rsidR="00101B59" w:rsidRPr="00B011F2" w:rsidRDefault="00101B59" w:rsidP="00101B59">
            <w:pPr>
              <w:pStyle w:val="NoSpacing"/>
              <w:jc w:val="both"/>
              <w:rPr>
                <w:rFonts w:ascii="Arial" w:hAnsi="Arial" w:cs="Arial"/>
                <w:sz w:val="18"/>
                <w:szCs w:val="18"/>
                <w:lang w:val="en-US"/>
              </w:rPr>
            </w:pPr>
            <w:r w:rsidRPr="00B011F2">
              <w:rPr>
                <w:rFonts w:ascii="Arial" w:hAnsi="Arial" w:cs="Arial"/>
                <w:sz w:val="18"/>
                <w:szCs w:val="18"/>
                <w:lang w:val="en-US"/>
              </w:rPr>
              <w:t xml:space="preserve">The primary mission of MAS is to handle communication between the coastal State, ship’s officers requiring assistance, and other players in maritime community. These can be fleet owners, salvage companies, port authorities, brokers etc. </w:t>
            </w:r>
          </w:p>
          <w:p w14:paraId="6D64B59A" w14:textId="77777777" w:rsidR="00101B59" w:rsidRPr="00B011F2" w:rsidRDefault="00101B59" w:rsidP="00101B59">
            <w:pPr>
              <w:pStyle w:val="NoSpacing"/>
              <w:jc w:val="both"/>
              <w:rPr>
                <w:rFonts w:ascii="Arial" w:hAnsi="Arial" w:cs="Arial"/>
                <w:sz w:val="18"/>
                <w:szCs w:val="18"/>
                <w:lang w:val="en-US"/>
              </w:rPr>
            </w:pPr>
          </w:p>
          <w:p w14:paraId="4B97BF0B" w14:textId="77777777" w:rsidR="00101B59" w:rsidRPr="00B011F2" w:rsidDel="00A00914" w:rsidRDefault="00101B59" w:rsidP="00101B59">
            <w:pPr>
              <w:pStyle w:val="NoSpacing"/>
              <w:jc w:val="both"/>
              <w:rPr>
                <w:del w:id="225" w:author="Alimchandani, Mahesh" w:date="2012-09-12T12:09:00Z"/>
                <w:rFonts w:ascii="Arial" w:hAnsi="Arial" w:cs="Arial"/>
                <w:sz w:val="18"/>
                <w:szCs w:val="18"/>
                <w:lang w:val="en-US"/>
              </w:rPr>
            </w:pPr>
            <w:r w:rsidRPr="00B011F2">
              <w:rPr>
                <w:rFonts w:ascii="Arial" w:hAnsi="Arial" w:cs="Arial"/>
                <w:sz w:val="18"/>
                <w:szCs w:val="18"/>
                <w:lang w:val="en-US"/>
              </w:rPr>
              <w:t xml:space="preserve">The MAS is on 24-hour alert to deploy rapid assistance and professional support for </w:t>
            </w:r>
            <w:proofErr w:type="spellStart"/>
            <w:r w:rsidRPr="00B011F2">
              <w:rPr>
                <w:rFonts w:ascii="Arial" w:hAnsi="Arial" w:cs="Arial"/>
                <w:sz w:val="18"/>
                <w:szCs w:val="18"/>
                <w:lang w:val="en-US"/>
              </w:rPr>
              <w:t>ships</w:t>
            </w:r>
            <w:del w:id="226" w:author="Alimchandani, Mahesh" w:date="2012-09-12T12:08:00Z">
              <w:r w:rsidRPr="00B011F2" w:rsidDel="00A00914">
                <w:rPr>
                  <w:rFonts w:ascii="Arial" w:hAnsi="Arial" w:cs="Arial"/>
                  <w:sz w:val="18"/>
                  <w:szCs w:val="18"/>
                  <w:lang w:val="en-US"/>
                </w:rPr>
                <w:delText xml:space="preserve"> </w:delText>
              </w:r>
            </w:del>
            <w:ins w:id="227" w:author="Alimchandani, Mahesh" w:date="2012-09-12T12:08:00Z">
              <w:r w:rsidR="00A00914">
                <w:rPr>
                  <w:rFonts w:ascii="Arial" w:hAnsi="Arial" w:cs="Arial"/>
                  <w:sz w:val="18"/>
                  <w:szCs w:val="18"/>
                  <w:lang w:val="en-US"/>
                </w:rPr>
                <w:t>involved</w:t>
              </w:r>
              <w:proofErr w:type="spellEnd"/>
              <w:r w:rsidR="00A00914">
                <w:rPr>
                  <w:rFonts w:ascii="Arial" w:hAnsi="Arial" w:cs="Arial"/>
                  <w:sz w:val="18"/>
                  <w:szCs w:val="18"/>
                  <w:lang w:val="en-US"/>
                </w:rPr>
                <w:t xml:space="preserve"> in</w:t>
              </w:r>
            </w:ins>
            <w:ins w:id="228" w:author="Alimchandani, Mahesh" w:date="2012-09-12T12:09:00Z">
              <w:r w:rsidR="00A00914">
                <w:rPr>
                  <w:rFonts w:ascii="Arial" w:hAnsi="Arial" w:cs="Arial"/>
                  <w:sz w:val="18"/>
                  <w:szCs w:val="18"/>
                  <w:lang w:val="en-US"/>
                </w:rPr>
                <w:t xml:space="preserve"> </w:t>
              </w:r>
            </w:ins>
            <w:del w:id="229" w:author="Alimchandani, Mahesh" w:date="2012-09-12T12:08:00Z">
              <w:r w:rsidRPr="00B011F2" w:rsidDel="00A00914">
                <w:rPr>
                  <w:rFonts w:ascii="Arial" w:hAnsi="Arial" w:cs="Arial"/>
                  <w:sz w:val="18"/>
                  <w:szCs w:val="18"/>
                  <w:lang w:val="en-US"/>
                </w:rPr>
                <w:delText>in connection with</w:delText>
              </w:r>
            </w:del>
            <w:del w:id="230" w:author="Alimchandani, Mahesh" w:date="2012-09-12T12:09:00Z">
              <w:r w:rsidRPr="00B011F2" w:rsidDel="00A00914">
                <w:rPr>
                  <w:rFonts w:ascii="Arial" w:hAnsi="Arial" w:cs="Arial"/>
                  <w:sz w:val="18"/>
                  <w:szCs w:val="18"/>
                  <w:lang w:val="en-US"/>
                </w:rPr>
                <w:delText xml:space="preserve">: </w:delText>
              </w:r>
            </w:del>
          </w:p>
          <w:p w14:paraId="1788EAA1" w14:textId="77777777" w:rsidR="00101B59" w:rsidRPr="00B011F2" w:rsidRDefault="00A00914" w:rsidP="00101B59">
            <w:pPr>
              <w:pStyle w:val="NoSpacing"/>
              <w:jc w:val="both"/>
              <w:rPr>
                <w:rFonts w:ascii="Arial" w:hAnsi="Arial" w:cs="Arial"/>
                <w:sz w:val="18"/>
                <w:szCs w:val="18"/>
                <w:lang w:val="en-US"/>
              </w:rPr>
            </w:pPr>
            <w:proofErr w:type="gramStart"/>
            <w:ins w:id="231" w:author="Alimchandani, Mahesh" w:date="2012-09-12T12:09:00Z">
              <w:r>
                <w:rPr>
                  <w:rFonts w:ascii="Arial" w:hAnsi="Arial" w:cs="Arial"/>
                  <w:sz w:val="18"/>
                  <w:szCs w:val="18"/>
                  <w:lang w:val="en-US"/>
                </w:rPr>
                <w:t>c</w:t>
              </w:r>
            </w:ins>
            <w:proofErr w:type="gramEnd"/>
            <w:del w:id="232" w:author="Alimchandani, Mahesh" w:date="2012-09-12T12:09:00Z">
              <w:r w:rsidR="00101B59" w:rsidRPr="00B011F2" w:rsidDel="00A00914">
                <w:rPr>
                  <w:rFonts w:ascii="Arial" w:hAnsi="Arial" w:cs="Arial"/>
                  <w:sz w:val="18"/>
                  <w:szCs w:val="18"/>
                  <w:lang w:val="en-US"/>
                </w:rPr>
                <w:delText>C</w:delText>
              </w:r>
            </w:del>
            <w:r w:rsidR="00101B59" w:rsidRPr="00B011F2">
              <w:rPr>
                <w:rFonts w:ascii="Arial" w:hAnsi="Arial" w:cs="Arial"/>
                <w:sz w:val="18"/>
                <w:szCs w:val="18"/>
                <w:lang w:val="en-US"/>
              </w:rPr>
              <w:t>ombating pollution, fire and explosions on board, collision, grounding, maritime security, terror mitigation, etc.</w:t>
            </w:r>
          </w:p>
          <w:p w14:paraId="7A9DEFF6" w14:textId="77777777" w:rsidR="00101B59" w:rsidRPr="00B011F2" w:rsidRDefault="00101B59" w:rsidP="00101B59">
            <w:pPr>
              <w:pStyle w:val="NoSpacing"/>
              <w:jc w:val="both"/>
              <w:rPr>
                <w:rFonts w:ascii="Arial" w:hAnsi="Arial" w:cs="Arial"/>
                <w:sz w:val="18"/>
                <w:szCs w:val="18"/>
                <w:lang w:val="en-US"/>
              </w:rPr>
            </w:pPr>
          </w:p>
          <w:p w14:paraId="180BA987" w14:textId="77777777" w:rsidR="00101B59" w:rsidRPr="00B011F2" w:rsidRDefault="00101B59" w:rsidP="00101B59">
            <w:pPr>
              <w:pStyle w:val="NoSpacing"/>
              <w:jc w:val="both"/>
              <w:rPr>
                <w:rFonts w:ascii="Arial" w:hAnsi="Arial" w:cs="Arial"/>
                <w:sz w:val="18"/>
                <w:szCs w:val="18"/>
                <w:lang w:val="en-US"/>
              </w:rPr>
            </w:pPr>
            <w:r w:rsidRPr="00B011F2">
              <w:rPr>
                <w:rFonts w:ascii="Arial" w:hAnsi="Arial" w:cs="Arial"/>
                <w:sz w:val="18"/>
                <w:szCs w:val="18"/>
                <w:lang w:val="en-US"/>
              </w:rPr>
              <w:t>The Ship Security Alert System enables a vessel to send a distress call if it is attacked by pirates etc. On receiving such a call, the MAS is responsible for alerting the relevant authorities responsible for a response.</w:t>
            </w:r>
          </w:p>
          <w:p w14:paraId="12736EF2" w14:textId="77777777" w:rsidR="00101B59" w:rsidRPr="00B011F2" w:rsidRDefault="00101B59" w:rsidP="00101B59">
            <w:pPr>
              <w:pStyle w:val="NoSpacing"/>
              <w:jc w:val="both"/>
              <w:rPr>
                <w:rFonts w:ascii="Arial" w:hAnsi="Arial" w:cs="Arial"/>
                <w:sz w:val="18"/>
                <w:szCs w:val="18"/>
                <w:lang w:val="en-US"/>
              </w:rPr>
            </w:pPr>
          </w:p>
          <w:p w14:paraId="7173F7A7" w14:textId="77777777" w:rsidR="00101B59" w:rsidRPr="00B011F2" w:rsidRDefault="00101B59" w:rsidP="00101B59">
            <w:pPr>
              <w:pStyle w:val="NoSpacing"/>
              <w:jc w:val="both"/>
              <w:rPr>
                <w:rFonts w:ascii="Arial" w:hAnsi="Arial" w:cs="Arial"/>
                <w:sz w:val="18"/>
                <w:szCs w:val="18"/>
                <w:lang w:val="en-US"/>
              </w:rPr>
            </w:pPr>
            <w:r w:rsidRPr="00B011F2">
              <w:rPr>
                <w:rFonts w:ascii="Arial" w:hAnsi="Arial" w:cs="Arial"/>
                <w:sz w:val="18"/>
                <w:szCs w:val="18"/>
                <w:lang w:val="en-US"/>
              </w:rPr>
              <w:t xml:space="preserve">The MAS is responsible only for receiving and transmitting communications and monitoring the situation. It serves as </w:t>
            </w:r>
            <w:r w:rsidRPr="00B011F2">
              <w:rPr>
                <w:rFonts w:ascii="Arial" w:hAnsi="Arial" w:cs="Arial"/>
                <w:b/>
                <w:sz w:val="18"/>
                <w:szCs w:val="18"/>
                <w:lang w:val="en-US"/>
              </w:rPr>
              <w:t>a point of contact</w:t>
            </w:r>
            <w:r w:rsidRPr="00B011F2">
              <w:rPr>
                <w:rFonts w:ascii="Arial" w:hAnsi="Arial" w:cs="Arial"/>
                <w:sz w:val="18"/>
                <w:szCs w:val="18"/>
                <w:lang w:val="en-US"/>
              </w:rPr>
              <w:t xml:space="preserve"> between the master and the coastal State concerned if the ship’s situation requires exchanges of information between the ship and the coastal State. </w:t>
            </w:r>
          </w:p>
          <w:p w14:paraId="08F0B549" w14:textId="77777777" w:rsidR="00101B59" w:rsidRPr="00B011F2" w:rsidRDefault="00101B59" w:rsidP="00101B59">
            <w:pPr>
              <w:pStyle w:val="NoSpacing"/>
              <w:jc w:val="both"/>
              <w:rPr>
                <w:rFonts w:ascii="Arial" w:hAnsi="Arial" w:cs="Arial"/>
                <w:sz w:val="18"/>
                <w:szCs w:val="18"/>
                <w:lang w:val="en-US"/>
              </w:rPr>
            </w:pPr>
          </w:p>
          <w:p w14:paraId="15676F7D" w14:textId="77777777" w:rsidR="00101B59" w:rsidRPr="001A37D2" w:rsidRDefault="00101B59" w:rsidP="00101B59">
            <w:pPr>
              <w:pStyle w:val="NoSpacing"/>
              <w:jc w:val="both"/>
              <w:rPr>
                <w:rFonts w:ascii="Arial" w:hAnsi="Arial" w:cs="Arial"/>
                <w:sz w:val="18"/>
                <w:szCs w:val="18"/>
                <w:lang w:val="en-US"/>
              </w:rPr>
            </w:pPr>
            <w:r w:rsidRPr="001A37D2">
              <w:rPr>
                <w:rFonts w:ascii="Arial" w:hAnsi="Arial" w:cs="Arial"/>
                <w:sz w:val="18"/>
                <w:szCs w:val="18"/>
                <w:lang w:val="en-US"/>
              </w:rPr>
              <w:t>Situations where the MAS apply are as follow:</w:t>
            </w:r>
          </w:p>
          <w:p w14:paraId="3C2CCA34" w14:textId="77777777" w:rsidR="00101B59" w:rsidRPr="00101B59" w:rsidRDefault="00101B59" w:rsidP="00101B59">
            <w:pPr>
              <w:pStyle w:val="NoSpacing"/>
              <w:jc w:val="both"/>
              <w:rPr>
                <w:rFonts w:ascii="Arial" w:hAnsi="Arial" w:cs="Arial"/>
                <w:color w:val="auto"/>
                <w:sz w:val="18"/>
                <w:szCs w:val="18"/>
                <w:lang w:val="en-GB"/>
              </w:rPr>
            </w:pPr>
          </w:p>
          <w:p w14:paraId="1D5604C9" w14:textId="77777777" w:rsidR="00101B59" w:rsidRPr="00B011F2" w:rsidRDefault="00101B59" w:rsidP="001A37D2">
            <w:pPr>
              <w:pStyle w:val="NoSpacing"/>
              <w:numPr>
                <w:ilvl w:val="0"/>
                <w:numId w:val="15"/>
              </w:numPr>
              <w:jc w:val="both"/>
              <w:rPr>
                <w:rFonts w:ascii="Arial" w:hAnsi="Arial" w:cs="Arial"/>
                <w:sz w:val="18"/>
                <w:szCs w:val="18"/>
                <w:lang w:val="en-US"/>
              </w:rPr>
            </w:pPr>
            <w:r w:rsidRPr="00B011F2">
              <w:rPr>
                <w:rFonts w:ascii="Arial" w:hAnsi="Arial" w:cs="Arial"/>
                <w:sz w:val="18"/>
                <w:szCs w:val="18"/>
                <w:lang w:val="en-US"/>
              </w:rPr>
              <w:t>Ship involve</w:t>
            </w:r>
            <w:ins w:id="233" w:author="Alimchandani, Mahesh" w:date="2012-09-12T12:07:00Z">
              <w:r w:rsidR="00A00914">
                <w:rPr>
                  <w:rFonts w:ascii="Arial" w:hAnsi="Arial" w:cs="Arial"/>
                  <w:sz w:val="18"/>
                  <w:szCs w:val="18"/>
                  <w:lang w:val="en-US"/>
                </w:rPr>
                <w:t>d</w:t>
              </w:r>
            </w:ins>
            <w:r w:rsidRPr="00B011F2">
              <w:rPr>
                <w:rFonts w:ascii="Arial" w:hAnsi="Arial" w:cs="Arial"/>
                <w:sz w:val="18"/>
                <w:szCs w:val="18"/>
                <w:lang w:val="en-US"/>
              </w:rPr>
              <w:t xml:space="preserve"> in an incident (loss of cargo, </w:t>
            </w:r>
            <w:del w:id="234" w:author="Alimchandani, Mahesh" w:date="2012-09-12T12:08:00Z">
              <w:r w:rsidRPr="00B011F2" w:rsidDel="00A00914">
                <w:rPr>
                  <w:rFonts w:ascii="Arial" w:hAnsi="Arial" w:cs="Arial"/>
                  <w:sz w:val="18"/>
                  <w:szCs w:val="18"/>
                  <w:lang w:val="en-US"/>
                </w:rPr>
                <w:delText xml:space="preserve">accidental </w:delText>
              </w:r>
            </w:del>
            <w:r w:rsidRPr="00B011F2">
              <w:rPr>
                <w:rFonts w:ascii="Arial" w:hAnsi="Arial" w:cs="Arial"/>
                <w:sz w:val="18"/>
                <w:szCs w:val="18"/>
                <w:lang w:val="en-US"/>
              </w:rPr>
              <w:t xml:space="preserve">discharge of oil, </w:t>
            </w:r>
            <w:proofErr w:type="spellStart"/>
            <w:r w:rsidRPr="00B011F2">
              <w:rPr>
                <w:rFonts w:ascii="Arial" w:hAnsi="Arial" w:cs="Arial"/>
                <w:sz w:val="18"/>
                <w:szCs w:val="18"/>
                <w:lang w:val="en-US"/>
              </w:rPr>
              <w:t>etc</w:t>
            </w:r>
            <w:proofErr w:type="spellEnd"/>
            <w:r w:rsidRPr="00B011F2">
              <w:rPr>
                <w:rFonts w:ascii="Arial" w:hAnsi="Arial" w:cs="Arial"/>
                <w:sz w:val="18"/>
                <w:szCs w:val="18"/>
                <w:lang w:val="en-US"/>
              </w:rPr>
              <w:t>) that does impair its seakeeping ability but nevertheless has to be reported.</w:t>
            </w:r>
          </w:p>
          <w:p w14:paraId="080248F9" w14:textId="77777777" w:rsidR="001A37D2" w:rsidRPr="00B011F2" w:rsidRDefault="001A37D2" w:rsidP="001A37D2">
            <w:pPr>
              <w:pStyle w:val="NoSpacing"/>
              <w:ind w:left="720"/>
              <w:jc w:val="both"/>
              <w:rPr>
                <w:rFonts w:ascii="Arial" w:hAnsi="Arial" w:cs="Arial"/>
                <w:sz w:val="18"/>
                <w:szCs w:val="18"/>
                <w:lang w:val="en-US"/>
              </w:rPr>
            </w:pPr>
          </w:p>
          <w:p w14:paraId="5AB6238A" w14:textId="77777777" w:rsidR="00101B59" w:rsidRDefault="00101B59" w:rsidP="001A37D2">
            <w:pPr>
              <w:pStyle w:val="NoSpacing"/>
              <w:numPr>
                <w:ilvl w:val="0"/>
                <w:numId w:val="15"/>
              </w:numPr>
              <w:jc w:val="both"/>
              <w:rPr>
                <w:rFonts w:ascii="Arial" w:hAnsi="Arial" w:cs="Arial"/>
                <w:sz w:val="18"/>
                <w:szCs w:val="18"/>
                <w:lang w:val="en-US"/>
              </w:rPr>
            </w:pPr>
            <w:r w:rsidRPr="001A37D2">
              <w:rPr>
                <w:rFonts w:ascii="Arial" w:hAnsi="Arial" w:cs="Arial"/>
                <w:sz w:val="18"/>
                <w:szCs w:val="18"/>
                <w:lang w:val="en-US"/>
              </w:rPr>
              <w:t xml:space="preserve">Ship in need of assistance according to the master’s assessment, but not in distress situation that requires the </w:t>
            </w:r>
            <w:del w:id="235" w:author="Alimchandani, Mahesh" w:date="2012-09-12T12:10:00Z">
              <w:r w:rsidRPr="001A37D2" w:rsidDel="00A00914">
                <w:rPr>
                  <w:rFonts w:ascii="Arial" w:hAnsi="Arial" w:cs="Arial"/>
                  <w:sz w:val="18"/>
                  <w:szCs w:val="18"/>
                  <w:lang w:val="en-US"/>
                </w:rPr>
                <w:delText xml:space="preserve">rescue </w:delText>
              </w:r>
            </w:del>
            <w:proofErr w:type="gramStart"/>
            <w:ins w:id="236" w:author="Alimchandani, Mahesh" w:date="2012-09-12T12:10:00Z">
              <w:r w:rsidR="00A00914">
                <w:rPr>
                  <w:rFonts w:ascii="Arial" w:hAnsi="Arial" w:cs="Arial"/>
                  <w:sz w:val="18"/>
                  <w:szCs w:val="18"/>
                  <w:lang w:val="en-US"/>
                </w:rPr>
                <w:t xml:space="preserve">evacuation </w:t>
              </w:r>
              <w:r w:rsidR="00A00914" w:rsidRPr="001A37D2">
                <w:rPr>
                  <w:rFonts w:ascii="Arial" w:hAnsi="Arial" w:cs="Arial"/>
                  <w:sz w:val="18"/>
                  <w:szCs w:val="18"/>
                  <w:lang w:val="en-US"/>
                </w:rPr>
                <w:t xml:space="preserve"> </w:t>
              </w:r>
            </w:ins>
            <w:r w:rsidRPr="001A37D2">
              <w:rPr>
                <w:rFonts w:ascii="Arial" w:hAnsi="Arial" w:cs="Arial"/>
                <w:sz w:val="18"/>
                <w:szCs w:val="18"/>
                <w:lang w:val="en-US"/>
              </w:rPr>
              <w:t>of</w:t>
            </w:r>
            <w:proofErr w:type="gramEnd"/>
            <w:r w:rsidRPr="001A37D2">
              <w:rPr>
                <w:rFonts w:ascii="Arial" w:hAnsi="Arial" w:cs="Arial"/>
                <w:sz w:val="18"/>
                <w:szCs w:val="18"/>
                <w:lang w:val="en-US"/>
              </w:rPr>
              <w:t xml:space="preserve"> personnel on board.</w:t>
            </w:r>
          </w:p>
          <w:p w14:paraId="187E4FFC" w14:textId="77777777" w:rsidR="001A37D2" w:rsidRPr="001A37D2" w:rsidRDefault="001A37D2" w:rsidP="001A37D2">
            <w:pPr>
              <w:pStyle w:val="NoSpacing"/>
              <w:jc w:val="both"/>
              <w:rPr>
                <w:rFonts w:ascii="Arial" w:hAnsi="Arial" w:cs="Arial"/>
                <w:sz w:val="18"/>
                <w:szCs w:val="18"/>
                <w:lang w:val="en-US"/>
              </w:rPr>
            </w:pPr>
          </w:p>
          <w:p w14:paraId="40CF2AC6" w14:textId="77777777" w:rsidR="00101B59" w:rsidRPr="001A37D2" w:rsidRDefault="00101B59" w:rsidP="001A37D2">
            <w:pPr>
              <w:pStyle w:val="NoSpacing"/>
              <w:numPr>
                <w:ilvl w:val="0"/>
                <w:numId w:val="15"/>
              </w:numPr>
              <w:jc w:val="both"/>
              <w:rPr>
                <w:rFonts w:ascii="Arial" w:hAnsi="Arial" w:cs="Arial"/>
                <w:sz w:val="18"/>
                <w:szCs w:val="18"/>
                <w:lang w:val="en-US"/>
              </w:rPr>
            </w:pPr>
            <w:r w:rsidRPr="001A37D2">
              <w:rPr>
                <w:rFonts w:ascii="Arial" w:hAnsi="Arial" w:cs="Arial"/>
                <w:sz w:val="18"/>
                <w:szCs w:val="18"/>
                <w:lang w:val="en-US"/>
              </w:rPr>
              <w:t>Ship in distress situation and those on board have already been rescued, with the possible exception of those who have remained aboard or have been placed on board to attempt to deal with the ship’s situation.</w:t>
            </w:r>
          </w:p>
          <w:p w14:paraId="66A8B88E" w14:textId="77777777" w:rsidR="00101B59" w:rsidRPr="001A37D2" w:rsidRDefault="00101B59" w:rsidP="00101B59">
            <w:pPr>
              <w:pStyle w:val="NoSpacing"/>
              <w:rPr>
                <w:rFonts w:ascii="Arial" w:hAnsi="Arial" w:cs="Arial"/>
                <w:sz w:val="18"/>
                <w:szCs w:val="18"/>
                <w:lang w:val="en-US"/>
              </w:rPr>
            </w:pPr>
          </w:p>
          <w:p w14:paraId="71BD1C7D" w14:textId="77777777" w:rsidR="00101B59" w:rsidRPr="001A37D2" w:rsidRDefault="00101B59" w:rsidP="001A37D2">
            <w:pPr>
              <w:pStyle w:val="NoSpacing"/>
              <w:rPr>
                <w:rFonts w:ascii="Arial" w:hAnsi="Arial" w:cs="Arial"/>
                <w:sz w:val="18"/>
                <w:szCs w:val="18"/>
                <w:lang w:val="en-US"/>
              </w:rPr>
            </w:pPr>
            <w:r w:rsidRPr="00101B59">
              <w:rPr>
                <w:rFonts w:ascii="Arial" w:hAnsi="Arial" w:cs="Arial"/>
                <w:sz w:val="18"/>
                <w:szCs w:val="18"/>
                <w:lang w:val="en-US"/>
              </w:rPr>
              <w:t>The MAS entails the implementation of procedures and instructions enabling the forward of any given information to the competent organization and requiring the organizations concerned to go through the MAS in order to make contact with the ship.</w:t>
            </w:r>
          </w:p>
        </w:tc>
        <w:tc>
          <w:tcPr>
            <w:tcW w:w="283" w:type="dxa"/>
            <w:shd w:val="clear" w:color="auto" w:fill="auto"/>
            <w:vAlign w:val="center"/>
          </w:tcPr>
          <w:p w14:paraId="7EFADFBE" w14:textId="77777777" w:rsidR="00101B59" w:rsidRPr="00101B59" w:rsidRDefault="00101B59" w:rsidP="00101B59">
            <w:pPr>
              <w:pStyle w:val="NoSpacing"/>
              <w:rPr>
                <w:rFonts w:asciiTheme="minorHAnsi" w:hAnsiTheme="minorHAnsi" w:cstheme="minorHAnsi"/>
                <w:sz w:val="18"/>
                <w:szCs w:val="18"/>
              </w:rPr>
            </w:pPr>
            <w:r w:rsidRPr="00101B59">
              <w:rPr>
                <w:rFonts w:asciiTheme="minorHAnsi" w:hAnsiTheme="minorHAnsi" w:cstheme="minorHAnsi"/>
                <w:sz w:val="18"/>
                <w:szCs w:val="18"/>
                <w:lang w:eastAsia="zh-CN"/>
              </w:rPr>
              <w:t>x</w:t>
            </w:r>
          </w:p>
        </w:tc>
        <w:tc>
          <w:tcPr>
            <w:tcW w:w="284" w:type="dxa"/>
            <w:shd w:val="clear" w:color="auto" w:fill="auto"/>
            <w:vAlign w:val="center"/>
          </w:tcPr>
          <w:p w14:paraId="7966716F" w14:textId="77777777" w:rsidR="00101B59" w:rsidRPr="00101B59" w:rsidRDefault="00101B59" w:rsidP="00101B59">
            <w:pPr>
              <w:pStyle w:val="NoSpacing"/>
              <w:rPr>
                <w:rFonts w:asciiTheme="minorHAnsi" w:hAnsiTheme="minorHAnsi" w:cstheme="minorHAnsi"/>
                <w:sz w:val="18"/>
                <w:szCs w:val="18"/>
              </w:rPr>
            </w:pPr>
            <w:r w:rsidRPr="00101B59">
              <w:rPr>
                <w:rFonts w:asciiTheme="minorHAnsi" w:hAnsiTheme="minorHAnsi" w:cstheme="minorHAnsi"/>
                <w:sz w:val="18"/>
                <w:szCs w:val="18"/>
                <w:lang w:eastAsia="zh-CN"/>
              </w:rPr>
              <w:t>x</w:t>
            </w:r>
          </w:p>
        </w:tc>
        <w:tc>
          <w:tcPr>
            <w:tcW w:w="283" w:type="dxa"/>
            <w:shd w:val="clear" w:color="auto" w:fill="auto"/>
            <w:vAlign w:val="center"/>
          </w:tcPr>
          <w:p w14:paraId="6A1AA170" w14:textId="77777777" w:rsidR="00101B59" w:rsidRPr="00101B59" w:rsidRDefault="00101B59" w:rsidP="00101B59">
            <w:pPr>
              <w:pStyle w:val="NoSpacing"/>
              <w:rPr>
                <w:rFonts w:asciiTheme="minorHAnsi" w:hAnsiTheme="minorHAnsi" w:cstheme="minorHAnsi"/>
                <w:sz w:val="18"/>
                <w:szCs w:val="18"/>
              </w:rPr>
            </w:pPr>
            <w:r w:rsidRPr="00101B59">
              <w:rPr>
                <w:rFonts w:asciiTheme="minorHAnsi" w:hAnsiTheme="minorHAnsi" w:cstheme="minorHAnsi"/>
                <w:sz w:val="18"/>
                <w:szCs w:val="18"/>
                <w:lang w:eastAsia="zh-CN"/>
              </w:rPr>
              <w:t>x</w:t>
            </w:r>
          </w:p>
        </w:tc>
        <w:tc>
          <w:tcPr>
            <w:tcW w:w="284" w:type="dxa"/>
            <w:shd w:val="clear" w:color="auto" w:fill="auto"/>
            <w:vAlign w:val="center"/>
          </w:tcPr>
          <w:p w14:paraId="1AB0381B" w14:textId="77777777" w:rsidR="00101B59" w:rsidRPr="00101B59" w:rsidRDefault="00101B59" w:rsidP="00101B59">
            <w:pPr>
              <w:pStyle w:val="NoSpacing"/>
              <w:rPr>
                <w:rFonts w:asciiTheme="minorHAnsi" w:hAnsiTheme="minorHAnsi" w:cstheme="minorHAnsi"/>
                <w:sz w:val="18"/>
                <w:szCs w:val="18"/>
              </w:rPr>
            </w:pPr>
            <w:r w:rsidRPr="00101B59">
              <w:rPr>
                <w:rFonts w:asciiTheme="minorHAnsi" w:hAnsiTheme="minorHAnsi" w:cstheme="minorHAnsi"/>
                <w:sz w:val="18"/>
                <w:szCs w:val="18"/>
                <w:lang w:eastAsia="zh-CN"/>
              </w:rPr>
              <w:t>x</w:t>
            </w:r>
          </w:p>
        </w:tc>
        <w:tc>
          <w:tcPr>
            <w:tcW w:w="283" w:type="dxa"/>
            <w:shd w:val="clear" w:color="auto" w:fill="auto"/>
            <w:vAlign w:val="center"/>
          </w:tcPr>
          <w:p w14:paraId="7565254B" w14:textId="77777777" w:rsidR="00101B59" w:rsidRPr="00101B59" w:rsidRDefault="00101B59" w:rsidP="00101B59">
            <w:pPr>
              <w:pStyle w:val="NoSpacing"/>
              <w:rPr>
                <w:rFonts w:asciiTheme="minorHAnsi" w:hAnsiTheme="minorHAnsi" w:cstheme="minorHAnsi"/>
                <w:sz w:val="18"/>
                <w:szCs w:val="18"/>
              </w:rPr>
            </w:pPr>
            <w:r w:rsidRPr="00101B59">
              <w:rPr>
                <w:rFonts w:asciiTheme="minorHAnsi" w:hAnsiTheme="minorHAnsi" w:cstheme="minorHAnsi"/>
                <w:sz w:val="18"/>
                <w:szCs w:val="18"/>
                <w:lang w:eastAsia="zh-CN"/>
              </w:rPr>
              <w:t>x</w:t>
            </w:r>
          </w:p>
        </w:tc>
        <w:tc>
          <w:tcPr>
            <w:tcW w:w="1134" w:type="dxa"/>
            <w:shd w:val="clear" w:color="auto" w:fill="auto"/>
            <w:vAlign w:val="center"/>
          </w:tcPr>
          <w:p w14:paraId="4454A502" w14:textId="77777777" w:rsidR="00101B59" w:rsidRPr="00101B59" w:rsidRDefault="00101B59" w:rsidP="00101B59">
            <w:pPr>
              <w:pStyle w:val="NoSpacing"/>
              <w:jc w:val="center"/>
              <w:rPr>
                <w:rFonts w:ascii="Arial" w:hAnsi="Arial" w:cs="Arial"/>
                <w:sz w:val="14"/>
                <w:szCs w:val="14"/>
              </w:rPr>
            </w:pPr>
            <w:r w:rsidRPr="00101B59">
              <w:rPr>
                <w:rFonts w:ascii="Arial" w:hAnsi="Arial" w:cs="Arial"/>
                <w:sz w:val="14"/>
                <w:szCs w:val="14"/>
              </w:rPr>
              <w:t>A19</w:t>
            </w:r>
          </w:p>
          <w:p w14:paraId="7E4B13D1" w14:textId="77777777" w:rsidR="00101B59" w:rsidRPr="00101B59" w:rsidRDefault="00101B59" w:rsidP="00101B59">
            <w:pPr>
              <w:pStyle w:val="NoSpacing"/>
              <w:jc w:val="center"/>
              <w:rPr>
                <w:rFonts w:ascii="Arial" w:hAnsi="Arial" w:cs="Arial"/>
                <w:sz w:val="14"/>
                <w:szCs w:val="14"/>
              </w:rPr>
            </w:pPr>
            <w:r w:rsidRPr="00101B59">
              <w:rPr>
                <w:rFonts w:ascii="Arial" w:hAnsi="Arial" w:cs="Arial"/>
                <w:sz w:val="14"/>
                <w:szCs w:val="14"/>
              </w:rPr>
              <w:t>A20</w:t>
            </w:r>
          </w:p>
          <w:p w14:paraId="21442DD1" w14:textId="77777777" w:rsidR="00101B59" w:rsidRPr="00101B59" w:rsidRDefault="00101B59" w:rsidP="00101B59">
            <w:pPr>
              <w:pStyle w:val="NoSpacing"/>
              <w:jc w:val="center"/>
              <w:rPr>
                <w:rFonts w:ascii="Arial" w:hAnsi="Arial" w:cs="Arial"/>
                <w:sz w:val="14"/>
                <w:szCs w:val="14"/>
              </w:rPr>
            </w:pPr>
            <w:r w:rsidRPr="00101B59">
              <w:rPr>
                <w:rFonts w:ascii="Arial" w:hAnsi="Arial" w:cs="Arial"/>
                <w:sz w:val="14"/>
                <w:szCs w:val="14"/>
              </w:rPr>
              <w:t>A23</w:t>
            </w:r>
          </w:p>
          <w:p w14:paraId="4F9E6C30" w14:textId="77777777" w:rsidR="00101B59" w:rsidRPr="00101B59" w:rsidRDefault="00101B59" w:rsidP="00101B59">
            <w:pPr>
              <w:pStyle w:val="NoSpacing"/>
              <w:jc w:val="center"/>
              <w:rPr>
                <w:rFonts w:ascii="Arial" w:hAnsi="Arial" w:cs="Arial"/>
                <w:sz w:val="14"/>
                <w:szCs w:val="14"/>
              </w:rPr>
            </w:pPr>
            <w:r w:rsidRPr="00101B59">
              <w:rPr>
                <w:rFonts w:ascii="Arial" w:hAnsi="Arial" w:cs="Arial"/>
                <w:sz w:val="14"/>
                <w:szCs w:val="14"/>
              </w:rPr>
              <w:t>A22</w:t>
            </w:r>
          </w:p>
          <w:p w14:paraId="0BA94F4C" w14:textId="77777777" w:rsidR="00101B59" w:rsidRPr="00101B59" w:rsidRDefault="00101B59" w:rsidP="00101B59">
            <w:pPr>
              <w:pStyle w:val="NoSpacing"/>
              <w:jc w:val="center"/>
              <w:rPr>
                <w:rFonts w:ascii="Arial" w:hAnsi="Arial" w:cs="Arial"/>
                <w:sz w:val="14"/>
                <w:szCs w:val="14"/>
              </w:rPr>
            </w:pPr>
            <w:r w:rsidRPr="00101B59">
              <w:rPr>
                <w:rFonts w:ascii="Arial" w:hAnsi="Arial" w:cs="Arial"/>
                <w:sz w:val="14"/>
                <w:szCs w:val="14"/>
              </w:rPr>
              <w:t>A37</w:t>
            </w:r>
          </w:p>
          <w:p w14:paraId="7953D2A0" w14:textId="77777777" w:rsidR="00101B59" w:rsidRPr="00101B59" w:rsidRDefault="00101B59" w:rsidP="00101B59">
            <w:pPr>
              <w:pStyle w:val="NoSpacing"/>
              <w:jc w:val="center"/>
              <w:rPr>
                <w:rFonts w:ascii="Arial" w:hAnsi="Arial" w:cs="Arial"/>
                <w:sz w:val="14"/>
                <w:szCs w:val="14"/>
              </w:rPr>
            </w:pPr>
            <w:r w:rsidRPr="00101B59">
              <w:rPr>
                <w:rFonts w:ascii="Arial" w:hAnsi="Arial" w:cs="Arial"/>
                <w:sz w:val="14"/>
                <w:szCs w:val="14"/>
              </w:rPr>
              <w:t>A34.1</w:t>
            </w:r>
          </w:p>
        </w:tc>
        <w:tc>
          <w:tcPr>
            <w:tcW w:w="1474" w:type="dxa"/>
            <w:shd w:val="clear" w:color="auto" w:fill="auto"/>
            <w:vAlign w:val="center"/>
          </w:tcPr>
          <w:p w14:paraId="1FC430EC" w14:textId="77777777" w:rsidR="00101B59" w:rsidRPr="00101B59" w:rsidRDefault="00101B59" w:rsidP="00101B59">
            <w:pPr>
              <w:pStyle w:val="NoSpacing"/>
              <w:rPr>
                <w:rFonts w:ascii="Arial" w:hAnsi="Arial" w:cs="Arial"/>
                <w:sz w:val="14"/>
                <w:szCs w:val="14"/>
              </w:rPr>
            </w:pPr>
            <w:r w:rsidRPr="00101B59">
              <w:rPr>
                <w:rFonts w:ascii="Arial" w:hAnsi="Arial" w:cs="Arial"/>
                <w:sz w:val="14"/>
                <w:szCs w:val="14"/>
              </w:rPr>
              <w:t>111-Gte01-Sop02</w:t>
            </w:r>
          </w:p>
          <w:p w14:paraId="44959DAF" w14:textId="77777777" w:rsidR="00101B59" w:rsidRPr="00101B59" w:rsidRDefault="00101B59" w:rsidP="00101B59">
            <w:pPr>
              <w:pStyle w:val="NoSpacing"/>
              <w:rPr>
                <w:rFonts w:ascii="Arial" w:hAnsi="Arial" w:cs="Arial"/>
                <w:sz w:val="14"/>
                <w:szCs w:val="14"/>
              </w:rPr>
            </w:pPr>
            <w:r w:rsidRPr="00101B59">
              <w:rPr>
                <w:rFonts w:ascii="Arial" w:hAnsi="Arial" w:cs="Arial"/>
                <w:sz w:val="14"/>
                <w:szCs w:val="14"/>
              </w:rPr>
              <w:t>135-Gte01-Sop06</w:t>
            </w:r>
          </w:p>
          <w:p w14:paraId="3ACF1525" w14:textId="77777777" w:rsidR="00101B59" w:rsidRPr="00101B59" w:rsidRDefault="00101B59" w:rsidP="00101B59">
            <w:pPr>
              <w:pStyle w:val="NoSpacing"/>
              <w:rPr>
                <w:rFonts w:ascii="Arial" w:hAnsi="Arial" w:cs="Arial"/>
                <w:sz w:val="14"/>
                <w:szCs w:val="14"/>
              </w:rPr>
            </w:pPr>
            <w:r w:rsidRPr="00101B59">
              <w:rPr>
                <w:rFonts w:ascii="Arial" w:hAnsi="Arial" w:cs="Arial"/>
                <w:sz w:val="14"/>
                <w:szCs w:val="14"/>
              </w:rPr>
              <w:t>260-Gte02</w:t>
            </w:r>
          </w:p>
        </w:tc>
      </w:tr>
    </w:tbl>
    <w:p w14:paraId="66D3FEB4" w14:textId="77777777" w:rsidR="00101B59" w:rsidRDefault="00101B59" w:rsidP="00101B59">
      <w:pPr>
        <w:pStyle w:val="NoSpacing"/>
        <w:rPr>
          <w:rFonts w:ascii="Arial" w:hAnsi="Arial" w:cs="Arial"/>
          <w:sz w:val="18"/>
          <w:szCs w:val="18"/>
          <w:lang w:val="en-US"/>
        </w:rPr>
      </w:pPr>
      <w:r>
        <w:rPr>
          <w:rFonts w:ascii="Arial" w:hAnsi="Arial" w:cs="Arial"/>
          <w:sz w:val="18"/>
          <w:szCs w:val="18"/>
          <w:lang w:val="en-US"/>
        </w:rPr>
        <w:t>..</w:t>
      </w:r>
    </w:p>
    <w:p w14:paraId="6DDF3600" w14:textId="77777777" w:rsidR="001A37D2" w:rsidRDefault="001A37D2" w:rsidP="00101B59">
      <w:pPr>
        <w:pStyle w:val="NoSpacing"/>
        <w:rPr>
          <w:rFonts w:ascii="Arial" w:hAnsi="Arial" w:cs="Arial"/>
          <w:sz w:val="18"/>
          <w:szCs w:val="18"/>
          <w:lang w:val="en-US"/>
        </w:rPr>
      </w:pPr>
    </w:p>
    <w:tbl>
      <w:tblPr>
        <w:tblStyle w:val="TableGrid"/>
        <w:tblW w:w="15310" w:type="dxa"/>
        <w:tblInd w:w="-596" w:type="dxa"/>
        <w:tblLayout w:type="fixed"/>
        <w:tblCellMar>
          <w:top w:w="85" w:type="dxa"/>
          <w:left w:w="113" w:type="dxa"/>
          <w:bottom w:w="85" w:type="dxa"/>
          <w:right w:w="113" w:type="dxa"/>
        </w:tblCellMar>
        <w:tblLook w:val="04A0" w:firstRow="1" w:lastRow="0" w:firstColumn="1" w:lastColumn="0" w:noHBand="0" w:noVBand="1"/>
      </w:tblPr>
      <w:tblGrid>
        <w:gridCol w:w="795"/>
        <w:gridCol w:w="1418"/>
        <w:gridCol w:w="1984"/>
        <w:gridCol w:w="7088"/>
        <w:gridCol w:w="283"/>
        <w:gridCol w:w="284"/>
        <w:gridCol w:w="283"/>
        <w:gridCol w:w="284"/>
        <w:gridCol w:w="283"/>
        <w:gridCol w:w="1134"/>
        <w:gridCol w:w="1474"/>
      </w:tblGrid>
      <w:tr w:rsidR="001A37D2" w:rsidRPr="004E1514" w14:paraId="4FA97EB4" w14:textId="77777777" w:rsidTr="00B011F2">
        <w:tc>
          <w:tcPr>
            <w:tcW w:w="795" w:type="dxa"/>
            <w:vMerge w:val="restart"/>
            <w:shd w:val="clear" w:color="auto" w:fill="00B0F0"/>
            <w:vAlign w:val="center"/>
          </w:tcPr>
          <w:p w14:paraId="27278C72" w14:textId="77777777" w:rsidR="001A37D2" w:rsidRPr="003A6F97" w:rsidRDefault="001A37D2"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lastRenderedPageBreak/>
              <w:t>No.</w:t>
            </w:r>
          </w:p>
        </w:tc>
        <w:tc>
          <w:tcPr>
            <w:tcW w:w="1418" w:type="dxa"/>
            <w:vMerge w:val="restart"/>
            <w:shd w:val="clear" w:color="auto" w:fill="00B0F0"/>
            <w:vAlign w:val="center"/>
          </w:tcPr>
          <w:p w14:paraId="3343C15D" w14:textId="77777777" w:rsidR="001A37D2" w:rsidRPr="003A6F97" w:rsidRDefault="001A37D2"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Identified Services</w:t>
            </w:r>
          </w:p>
        </w:tc>
        <w:tc>
          <w:tcPr>
            <w:tcW w:w="1984" w:type="dxa"/>
            <w:vMerge w:val="restart"/>
            <w:shd w:val="clear" w:color="auto" w:fill="00B0F0"/>
            <w:vAlign w:val="center"/>
          </w:tcPr>
          <w:p w14:paraId="495DDF5B" w14:textId="77777777" w:rsidR="001A37D2" w:rsidRPr="003A6F97" w:rsidRDefault="001A37D2"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Identified Responsible Service Provider</w:t>
            </w:r>
          </w:p>
        </w:tc>
        <w:tc>
          <w:tcPr>
            <w:tcW w:w="7088" w:type="dxa"/>
            <w:vMerge w:val="restart"/>
            <w:shd w:val="clear" w:color="auto" w:fill="00B0F0"/>
            <w:vAlign w:val="center"/>
          </w:tcPr>
          <w:p w14:paraId="314E8658" w14:textId="77777777" w:rsidR="001A37D2" w:rsidRPr="003A6F97" w:rsidRDefault="001A37D2"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Short Description</w:t>
            </w:r>
          </w:p>
        </w:tc>
        <w:tc>
          <w:tcPr>
            <w:tcW w:w="1417" w:type="dxa"/>
            <w:gridSpan w:val="5"/>
            <w:shd w:val="clear" w:color="auto" w:fill="00B0F0"/>
            <w:vAlign w:val="center"/>
          </w:tcPr>
          <w:p w14:paraId="2C84A11B" w14:textId="77777777" w:rsidR="001A37D2" w:rsidRPr="003A6F97" w:rsidRDefault="001A37D2"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Geographical Areas</w:t>
            </w:r>
          </w:p>
          <w:p w14:paraId="7725590E" w14:textId="77777777" w:rsidR="001A37D2" w:rsidRPr="003A6F97" w:rsidRDefault="001A37D2" w:rsidP="00B011F2">
            <w:pPr>
              <w:pStyle w:val="NoSpacing"/>
              <w:rPr>
                <w:rFonts w:ascii="Arial" w:hAnsi="Arial" w:cs="Arial"/>
                <w:color w:val="FFFFFF" w:themeColor="background1"/>
                <w:sz w:val="20"/>
                <w:szCs w:val="20"/>
                <w:lang w:val="en-GB"/>
              </w:rPr>
            </w:pPr>
            <w:r w:rsidRPr="003A6F97">
              <w:rPr>
                <w:rFonts w:ascii="Arial" w:hAnsi="Arial" w:cs="Arial"/>
                <w:color w:val="FFFFFF" w:themeColor="background1"/>
                <w:sz w:val="10"/>
                <w:szCs w:val="10"/>
                <w:lang w:val="en-GB"/>
              </w:rPr>
              <w:t xml:space="preserve">NAV 58/6, paragraph 23 </w:t>
            </w:r>
          </w:p>
        </w:tc>
        <w:tc>
          <w:tcPr>
            <w:tcW w:w="1134" w:type="dxa"/>
            <w:shd w:val="clear" w:color="auto" w:fill="00B0F0"/>
            <w:vAlign w:val="center"/>
          </w:tcPr>
          <w:p w14:paraId="6ED65C87" w14:textId="77777777" w:rsidR="001A37D2" w:rsidRPr="003A6F97" w:rsidRDefault="001A37D2" w:rsidP="00B011F2">
            <w:pPr>
              <w:pStyle w:val="NoSpacing"/>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Solution References</w:t>
            </w:r>
          </w:p>
        </w:tc>
        <w:tc>
          <w:tcPr>
            <w:tcW w:w="1474" w:type="dxa"/>
            <w:shd w:val="clear" w:color="auto" w:fill="00B0F0"/>
            <w:vAlign w:val="center"/>
          </w:tcPr>
          <w:p w14:paraId="30A89D5B" w14:textId="77777777" w:rsidR="001A37D2" w:rsidRPr="003A6F97" w:rsidRDefault="001A37D2" w:rsidP="00B011F2">
            <w:pPr>
              <w:pStyle w:val="NoSpacing"/>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Gap Origin</w:t>
            </w:r>
          </w:p>
        </w:tc>
      </w:tr>
      <w:tr w:rsidR="001A37D2" w:rsidRPr="005A3CD8" w14:paraId="5B3545AB" w14:textId="77777777" w:rsidTr="00B011F2">
        <w:trPr>
          <w:trHeight w:val="419"/>
        </w:trPr>
        <w:tc>
          <w:tcPr>
            <w:tcW w:w="795" w:type="dxa"/>
            <w:vMerge/>
            <w:shd w:val="clear" w:color="auto" w:fill="00B0F0"/>
          </w:tcPr>
          <w:p w14:paraId="346EA6A5" w14:textId="77777777" w:rsidR="001A37D2" w:rsidRPr="00AE31FD" w:rsidRDefault="001A37D2" w:rsidP="00B011F2">
            <w:pPr>
              <w:rPr>
                <w:rFonts w:asciiTheme="minorHAnsi" w:hAnsiTheme="minorHAnsi" w:cstheme="minorHAnsi"/>
                <w:sz w:val="18"/>
                <w:szCs w:val="18"/>
              </w:rPr>
            </w:pPr>
          </w:p>
        </w:tc>
        <w:tc>
          <w:tcPr>
            <w:tcW w:w="1418" w:type="dxa"/>
            <w:vMerge/>
            <w:shd w:val="clear" w:color="auto" w:fill="00B0F0"/>
          </w:tcPr>
          <w:p w14:paraId="13FBC6F6" w14:textId="77777777" w:rsidR="001A37D2" w:rsidRPr="00AE31FD" w:rsidRDefault="001A37D2" w:rsidP="00B011F2">
            <w:pPr>
              <w:rPr>
                <w:rFonts w:asciiTheme="minorHAnsi" w:hAnsiTheme="minorHAnsi" w:cstheme="minorHAnsi"/>
                <w:sz w:val="18"/>
                <w:szCs w:val="18"/>
              </w:rPr>
            </w:pPr>
          </w:p>
        </w:tc>
        <w:tc>
          <w:tcPr>
            <w:tcW w:w="1984" w:type="dxa"/>
            <w:vMerge/>
            <w:shd w:val="clear" w:color="auto" w:fill="00B0F0"/>
          </w:tcPr>
          <w:p w14:paraId="3D0C75A1" w14:textId="77777777" w:rsidR="001A37D2" w:rsidRPr="00AE31FD" w:rsidRDefault="001A37D2" w:rsidP="00B011F2">
            <w:pPr>
              <w:rPr>
                <w:rFonts w:asciiTheme="minorHAnsi" w:hAnsiTheme="minorHAnsi" w:cstheme="minorHAnsi"/>
                <w:sz w:val="18"/>
                <w:szCs w:val="18"/>
              </w:rPr>
            </w:pPr>
          </w:p>
        </w:tc>
        <w:tc>
          <w:tcPr>
            <w:tcW w:w="7088" w:type="dxa"/>
            <w:vMerge/>
            <w:shd w:val="clear" w:color="auto" w:fill="00B0F0"/>
          </w:tcPr>
          <w:p w14:paraId="2209660D" w14:textId="77777777" w:rsidR="001A37D2" w:rsidRPr="00AE31FD" w:rsidRDefault="001A37D2" w:rsidP="00B011F2">
            <w:pPr>
              <w:rPr>
                <w:rFonts w:asciiTheme="minorHAnsi" w:hAnsiTheme="minorHAnsi" w:cstheme="minorHAnsi"/>
                <w:sz w:val="18"/>
                <w:szCs w:val="18"/>
              </w:rPr>
            </w:pPr>
          </w:p>
        </w:tc>
        <w:tc>
          <w:tcPr>
            <w:tcW w:w="283" w:type="dxa"/>
            <w:shd w:val="clear" w:color="auto" w:fill="00B0F0"/>
            <w:vAlign w:val="center"/>
          </w:tcPr>
          <w:p w14:paraId="5D9CBBEA" w14:textId="77777777" w:rsidR="001A37D2" w:rsidRPr="003A6F97" w:rsidRDefault="001A37D2"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1</w:t>
            </w:r>
          </w:p>
        </w:tc>
        <w:tc>
          <w:tcPr>
            <w:tcW w:w="284" w:type="dxa"/>
            <w:shd w:val="clear" w:color="auto" w:fill="00B0F0"/>
            <w:vAlign w:val="center"/>
          </w:tcPr>
          <w:p w14:paraId="60E1ECE0" w14:textId="77777777" w:rsidR="001A37D2" w:rsidRPr="003A6F97" w:rsidRDefault="001A37D2"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2</w:t>
            </w:r>
          </w:p>
        </w:tc>
        <w:tc>
          <w:tcPr>
            <w:tcW w:w="283" w:type="dxa"/>
            <w:shd w:val="clear" w:color="auto" w:fill="00B0F0"/>
            <w:vAlign w:val="center"/>
          </w:tcPr>
          <w:p w14:paraId="56494AA7" w14:textId="77777777" w:rsidR="001A37D2" w:rsidRPr="003A6F97" w:rsidRDefault="001A37D2"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3</w:t>
            </w:r>
          </w:p>
        </w:tc>
        <w:tc>
          <w:tcPr>
            <w:tcW w:w="284" w:type="dxa"/>
            <w:shd w:val="clear" w:color="auto" w:fill="00B0F0"/>
            <w:vAlign w:val="center"/>
          </w:tcPr>
          <w:p w14:paraId="54C1DD7B" w14:textId="77777777" w:rsidR="001A37D2" w:rsidRPr="003A6F97" w:rsidRDefault="001A37D2"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4</w:t>
            </w:r>
          </w:p>
        </w:tc>
        <w:tc>
          <w:tcPr>
            <w:tcW w:w="283" w:type="dxa"/>
            <w:shd w:val="clear" w:color="auto" w:fill="00B0F0"/>
            <w:vAlign w:val="center"/>
          </w:tcPr>
          <w:p w14:paraId="2C5A9858" w14:textId="77777777" w:rsidR="001A37D2" w:rsidRPr="003A6F97" w:rsidRDefault="001A37D2"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5</w:t>
            </w:r>
          </w:p>
        </w:tc>
        <w:tc>
          <w:tcPr>
            <w:tcW w:w="1134" w:type="dxa"/>
            <w:shd w:val="clear" w:color="auto" w:fill="00B0F0"/>
            <w:vAlign w:val="center"/>
          </w:tcPr>
          <w:p w14:paraId="2A932796" w14:textId="77777777" w:rsidR="001A37D2" w:rsidRPr="003A6F97" w:rsidRDefault="001A37D2" w:rsidP="00B011F2">
            <w:pPr>
              <w:pStyle w:val="NoSpacing"/>
              <w:jc w:val="center"/>
              <w:rPr>
                <w:sz w:val="18"/>
                <w:szCs w:val="18"/>
                <w:lang w:val="en-GB"/>
              </w:rPr>
            </w:pPr>
            <w:r w:rsidRPr="003A6F97">
              <w:rPr>
                <w:rFonts w:asciiTheme="minorHAnsi" w:hAnsiTheme="minorHAnsi" w:cstheme="minorHAnsi"/>
                <w:b/>
                <w:color w:val="FFFFFF" w:themeColor="background1"/>
                <w:sz w:val="18"/>
                <w:szCs w:val="18"/>
                <w:lang w:val="en-GB"/>
              </w:rPr>
              <w:t>Functions</w:t>
            </w:r>
            <w:r w:rsidRPr="003A6F97">
              <w:rPr>
                <w:rFonts w:asciiTheme="minorHAnsi" w:hAnsiTheme="minorHAnsi" w:cstheme="minorHAnsi"/>
                <w:sz w:val="18"/>
                <w:szCs w:val="18"/>
                <w:lang w:val="en-GB"/>
              </w:rPr>
              <w:t xml:space="preserve"> </w:t>
            </w:r>
            <w:r w:rsidRPr="003A6F97">
              <w:rPr>
                <w:rFonts w:ascii="Arial" w:hAnsi="Arial" w:cs="Arial"/>
                <w:color w:val="FFFFFF" w:themeColor="background1"/>
                <w:sz w:val="10"/>
                <w:szCs w:val="10"/>
                <w:lang w:val="en-GB"/>
              </w:rPr>
              <w:t>NAV  56/WP.5/ Rev.1 - Annex 1</w:t>
            </w:r>
          </w:p>
        </w:tc>
        <w:tc>
          <w:tcPr>
            <w:tcW w:w="1474" w:type="dxa"/>
            <w:shd w:val="clear" w:color="auto" w:fill="00B0F0"/>
            <w:vAlign w:val="center"/>
          </w:tcPr>
          <w:p w14:paraId="6A626122" w14:textId="77777777" w:rsidR="001A37D2" w:rsidRPr="003A6F97" w:rsidRDefault="001A37D2" w:rsidP="00B011F2">
            <w:pPr>
              <w:pStyle w:val="NoSpacing"/>
              <w:jc w:val="center"/>
              <w:rPr>
                <w:sz w:val="18"/>
                <w:szCs w:val="18"/>
                <w:lang w:val="en-GB"/>
              </w:rPr>
            </w:pPr>
            <w:r w:rsidRPr="003A6F97">
              <w:rPr>
                <w:rFonts w:asciiTheme="minorHAnsi" w:hAnsiTheme="minorHAnsi" w:cstheme="minorHAnsi"/>
                <w:b/>
                <w:color w:val="FFFFFF" w:themeColor="background1"/>
                <w:sz w:val="18"/>
                <w:szCs w:val="18"/>
                <w:lang w:val="en-GB"/>
              </w:rPr>
              <w:t xml:space="preserve">Identifier     </w:t>
            </w:r>
            <w:r w:rsidRPr="003A6F97">
              <w:rPr>
                <w:rFonts w:asciiTheme="minorHAnsi" w:hAnsiTheme="minorHAnsi" w:cstheme="minorHAnsi"/>
                <w:sz w:val="18"/>
                <w:szCs w:val="18"/>
                <w:lang w:val="en-GB"/>
              </w:rPr>
              <w:t xml:space="preserve"> </w:t>
            </w:r>
            <w:r w:rsidRPr="003A6F97">
              <w:rPr>
                <w:rFonts w:ascii="Arial" w:hAnsi="Arial" w:cs="Arial"/>
                <w:color w:val="FFFFFF" w:themeColor="background1"/>
                <w:sz w:val="10"/>
                <w:szCs w:val="10"/>
                <w:lang w:val="en-GB"/>
              </w:rPr>
              <w:t>NAV 58/WP.6 Annex 1 and paragraph 3.9</w:t>
            </w:r>
          </w:p>
        </w:tc>
      </w:tr>
      <w:tr w:rsidR="001A37D2" w:rsidRPr="004E1514" w14:paraId="1DA5FB65" w14:textId="77777777" w:rsidTr="00B011F2">
        <w:tc>
          <w:tcPr>
            <w:tcW w:w="795" w:type="dxa"/>
          </w:tcPr>
          <w:p w14:paraId="25BE95AD" w14:textId="77777777" w:rsidR="001A37D2" w:rsidRPr="00C1598B" w:rsidRDefault="001A37D2" w:rsidP="00B011F2">
            <w:pPr>
              <w:rPr>
                <w:color w:val="auto"/>
                <w:sz w:val="16"/>
                <w:szCs w:val="16"/>
              </w:rPr>
            </w:pPr>
            <w:r w:rsidRPr="00C1598B">
              <w:rPr>
                <w:rFonts w:ascii="Arial" w:hAnsi="Arial" w:cs="Arial"/>
                <w:color w:val="auto"/>
                <w:sz w:val="16"/>
                <w:szCs w:val="16"/>
              </w:rPr>
              <w:t>MSP13</w:t>
            </w:r>
          </w:p>
        </w:tc>
        <w:tc>
          <w:tcPr>
            <w:tcW w:w="1418" w:type="dxa"/>
            <w:shd w:val="clear" w:color="auto" w:fill="auto"/>
          </w:tcPr>
          <w:p w14:paraId="1B80DE8C" w14:textId="77777777" w:rsidR="001A37D2" w:rsidRPr="00C1598B" w:rsidRDefault="001A37D2" w:rsidP="00B011F2">
            <w:pPr>
              <w:rPr>
                <w:rFonts w:ascii="Arial" w:hAnsi="Arial" w:cs="Arial"/>
                <w:color w:val="auto"/>
                <w:sz w:val="18"/>
                <w:szCs w:val="18"/>
              </w:rPr>
            </w:pPr>
            <w:r w:rsidRPr="00C1598B">
              <w:rPr>
                <w:rFonts w:ascii="Arial" w:hAnsi="Arial" w:cs="Arial"/>
                <w:color w:val="auto"/>
                <w:sz w:val="18"/>
                <w:szCs w:val="18"/>
              </w:rPr>
              <w:t>Nautical Chart Service</w:t>
            </w:r>
          </w:p>
        </w:tc>
        <w:tc>
          <w:tcPr>
            <w:tcW w:w="1984" w:type="dxa"/>
            <w:shd w:val="clear" w:color="auto" w:fill="auto"/>
          </w:tcPr>
          <w:p w14:paraId="39E66C63" w14:textId="77777777" w:rsidR="001A37D2" w:rsidRPr="00C1598B" w:rsidRDefault="001A37D2" w:rsidP="00B011F2">
            <w:pPr>
              <w:rPr>
                <w:rFonts w:ascii="Arial" w:hAnsi="Arial" w:cs="Arial"/>
                <w:color w:val="auto"/>
                <w:sz w:val="18"/>
                <w:szCs w:val="18"/>
              </w:rPr>
            </w:pPr>
            <w:r w:rsidRPr="00C1598B">
              <w:rPr>
                <w:rFonts w:ascii="Arial" w:hAnsi="Arial" w:cs="Arial"/>
                <w:color w:val="auto"/>
                <w:sz w:val="18"/>
                <w:szCs w:val="18"/>
              </w:rPr>
              <w:t xml:space="preserve">National Hydrographic Authority / Organization </w:t>
            </w:r>
          </w:p>
        </w:tc>
        <w:tc>
          <w:tcPr>
            <w:tcW w:w="7088" w:type="dxa"/>
            <w:shd w:val="clear" w:color="auto" w:fill="auto"/>
          </w:tcPr>
          <w:p w14:paraId="57D8EF66" w14:textId="77777777" w:rsidR="001A37D2" w:rsidRPr="00B011F2" w:rsidRDefault="001A37D2" w:rsidP="00F94FD5">
            <w:pPr>
              <w:pStyle w:val="NoSpacing"/>
              <w:rPr>
                <w:rFonts w:ascii="Arial" w:hAnsi="Arial" w:cs="Arial"/>
                <w:sz w:val="18"/>
                <w:szCs w:val="18"/>
                <w:lang w:val="en-US"/>
              </w:rPr>
            </w:pPr>
            <w:r w:rsidRPr="00B011F2">
              <w:rPr>
                <w:rFonts w:ascii="Arial" w:hAnsi="Arial" w:cs="Arial"/>
                <w:sz w:val="18"/>
                <w:szCs w:val="18"/>
                <w:lang w:val="en-US"/>
              </w:rPr>
              <w:t>The aim of the nautical chart service is to safeguard navigation at sea by providing information such as nature and form of the coast, water depth, obstructions and other dangers to navigation, location and type of aids to navigation.</w:t>
            </w:r>
          </w:p>
          <w:p w14:paraId="3865094D" w14:textId="77777777" w:rsidR="001A37D2" w:rsidRPr="00B011F2" w:rsidRDefault="001A37D2" w:rsidP="00F94FD5">
            <w:pPr>
              <w:pStyle w:val="NoSpacing"/>
              <w:rPr>
                <w:rFonts w:ascii="Arial" w:hAnsi="Arial" w:cs="Arial"/>
                <w:sz w:val="18"/>
                <w:szCs w:val="18"/>
                <w:lang w:val="en-US"/>
              </w:rPr>
            </w:pPr>
            <w:r w:rsidRPr="00B011F2">
              <w:rPr>
                <w:rFonts w:ascii="Arial" w:hAnsi="Arial" w:cs="Arial"/>
                <w:sz w:val="18"/>
                <w:szCs w:val="18"/>
                <w:lang w:val="en-US"/>
              </w:rPr>
              <w:t>The Nautical Chart service also ensure the distribution, update and licensing of electronic chart to vessels and other maritime parties.</w:t>
            </w:r>
          </w:p>
        </w:tc>
        <w:tc>
          <w:tcPr>
            <w:tcW w:w="283" w:type="dxa"/>
            <w:shd w:val="clear" w:color="auto" w:fill="auto"/>
            <w:vAlign w:val="center"/>
          </w:tcPr>
          <w:p w14:paraId="1722A25F" w14:textId="77777777" w:rsidR="001A37D2" w:rsidRPr="00F94FD5" w:rsidRDefault="001A37D2" w:rsidP="00F94FD5">
            <w:pPr>
              <w:pStyle w:val="NoSpacing"/>
              <w:rPr>
                <w:rFonts w:asciiTheme="minorHAnsi" w:hAnsiTheme="minorHAnsi" w:cstheme="minorHAnsi"/>
                <w:sz w:val="18"/>
                <w:szCs w:val="18"/>
              </w:rPr>
            </w:pPr>
            <w:r w:rsidRPr="00F94FD5">
              <w:rPr>
                <w:rFonts w:asciiTheme="minorHAnsi" w:hAnsiTheme="minorHAnsi" w:cstheme="minorHAnsi"/>
                <w:sz w:val="18"/>
                <w:szCs w:val="18"/>
                <w:lang w:eastAsia="zh-CN"/>
              </w:rPr>
              <w:t>x</w:t>
            </w:r>
          </w:p>
        </w:tc>
        <w:tc>
          <w:tcPr>
            <w:tcW w:w="284" w:type="dxa"/>
            <w:shd w:val="clear" w:color="auto" w:fill="auto"/>
            <w:vAlign w:val="center"/>
          </w:tcPr>
          <w:p w14:paraId="26BBD05C" w14:textId="77777777" w:rsidR="001A37D2" w:rsidRPr="00F94FD5" w:rsidRDefault="001A37D2" w:rsidP="00F94FD5">
            <w:pPr>
              <w:pStyle w:val="NoSpacing"/>
              <w:rPr>
                <w:rFonts w:asciiTheme="minorHAnsi" w:hAnsiTheme="minorHAnsi" w:cstheme="minorHAnsi"/>
                <w:sz w:val="18"/>
                <w:szCs w:val="18"/>
              </w:rPr>
            </w:pPr>
            <w:r w:rsidRPr="00F94FD5">
              <w:rPr>
                <w:rFonts w:asciiTheme="minorHAnsi" w:hAnsiTheme="minorHAnsi" w:cstheme="minorHAnsi"/>
                <w:sz w:val="18"/>
                <w:szCs w:val="18"/>
                <w:lang w:eastAsia="zh-CN"/>
              </w:rPr>
              <w:t>x</w:t>
            </w:r>
          </w:p>
        </w:tc>
        <w:tc>
          <w:tcPr>
            <w:tcW w:w="283" w:type="dxa"/>
            <w:shd w:val="clear" w:color="auto" w:fill="auto"/>
            <w:vAlign w:val="center"/>
          </w:tcPr>
          <w:p w14:paraId="0E351598" w14:textId="77777777" w:rsidR="001A37D2" w:rsidRPr="00F94FD5" w:rsidRDefault="001A37D2" w:rsidP="00F94FD5">
            <w:pPr>
              <w:pStyle w:val="NoSpacing"/>
              <w:rPr>
                <w:rFonts w:asciiTheme="minorHAnsi" w:hAnsiTheme="minorHAnsi" w:cstheme="minorHAnsi"/>
                <w:sz w:val="18"/>
                <w:szCs w:val="18"/>
              </w:rPr>
            </w:pPr>
            <w:r w:rsidRPr="00F94FD5">
              <w:rPr>
                <w:rFonts w:asciiTheme="minorHAnsi" w:hAnsiTheme="minorHAnsi" w:cstheme="minorHAnsi"/>
                <w:sz w:val="18"/>
                <w:szCs w:val="18"/>
                <w:lang w:eastAsia="zh-CN"/>
              </w:rPr>
              <w:t>x</w:t>
            </w:r>
          </w:p>
        </w:tc>
        <w:tc>
          <w:tcPr>
            <w:tcW w:w="284" w:type="dxa"/>
            <w:shd w:val="clear" w:color="auto" w:fill="auto"/>
            <w:vAlign w:val="center"/>
          </w:tcPr>
          <w:p w14:paraId="258A163A" w14:textId="77777777" w:rsidR="001A37D2" w:rsidRPr="00F94FD5" w:rsidRDefault="001A37D2" w:rsidP="00F94FD5">
            <w:pPr>
              <w:pStyle w:val="NoSpacing"/>
              <w:rPr>
                <w:rFonts w:asciiTheme="minorHAnsi" w:hAnsiTheme="minorHAnsi" w:cstheme="minorHAnsi"/>
                <w:sz w:val="18"/>
                <w:szCs w:val="18"/>
              </w:rPr>
            </w:pPr>
            <w:r w:rsidRPr="00F94FD5">
              <w:rPr>
                <w:rFonts w:asciiTheme="minorHAnsi" w:hAnsiTheme="minorHAnsi" w:cstheme="minorHAnsi"/>
                <w:sz w:val="18"/>
                <w:szCs w:val="18"/>
                <w:lang w:eastAsia="zh-CN"/>
              </w:rPr>
              <w:t>x</w:t>
            </w:r>
          </w:p>
        </w:tc>
        <w:tc>
          <w:tcPr>
            <w:tcW w:w="283" w:type="dxa"/>
            <w:shd w:val="clear" w:color="auto" w:fill="auto"/>
            <w:vAlign w:val="center"/>
          </w:tcPr>
          <w:p w14:paraId="3D8376C7" w14:textId="77777777" w:rsidR="001A37D2" w:rsidRPr="00F94FD5" w:rsidRDefault="001A37D2" w:rsidP="00F94FD5">
            <w:pPr>
              <w:pStyle w:val="NoSpacing"/>
              <w:rPr>
                <w:rFonts w:asciiTheme="minorHAnsi" w:hAnsiTheme="minorHAnsi" w:cstheme="minorHAnsi"/>
                <w:sz w:val="18"/>
                <w:szCs w:val="18"/>
              </w:rPr>
            </w:pPr>
            <w:r w:rsidRPr="00F94FD5">
              <w:rPr>
                <w:rFonts w:asciiTheme="minorHAnsi" w:hAnsiTheme="minorHAnsi" w:cstheme="minorHAnsi"/>
                <w:sz w:val="18"/>
                <w:szCs w:val="18"/>
                <w:lang w:eastAsia="zh-CN"/>
              </w:rPr>
              <w:t>x</w:t>
            </w:r>
          </w:p>
        </w:tc>
        <w:tc>
          <w:tcPr>
            <w:tcW w:w="1134" w:type="dxa"/>
            <w:shd w:val="clear" w:color="auto" w:fill="auto"/>
            <w:vAlign w:val="center"/>
          </w:tcPr>
          <w:p w14:paraId="7770839C" w14:textId="77777777" w:rsidR="001A37D2" w:rsidRPr="00CF343E" w:rsidRDefault="001A37D2" w:rsidP="00CF343E">
            <w:pPr>
              <w:pStyle w:val="NoSpacing"/>
              <w:jc w:val="center"/>
              <w:rPr>
                <w:rFonts w:ascii="Arial" w:hAnsi="Arial" w:cs="Arial"/>
                <w:sz w:val="14"/>
                <w:szCs w:val="14"/>
              </w:rPr>
            </w:pPr>
            <w:r w:rsidRPr="00CF343E">
              <w:rPr>
                <w:rFonts w:ascii="Arial" w:hAnsi="Arial" w:cs="Arial"/>
                <w:sz w:val="14"/>
                <w:szCs w:val="14"/>
              </w:rPr>
              <w:t>A2.1</w:t>
            </w:r>
          </w:p>
        </w:tc>
        <w:tc>
          <w:tcPr>
            <w:tcW w:w="1474" w:type="dxa"/>
            <w:shd w:val="clear" w:color="auto" w:fill="auto"/>
            <w:vAlign w:val="center"/>
          </w:tcPr>
          <w:p w14:paraId="3275F747" w14:textId="77777777" w:rsidR="001A37D2" w:rsidRPr="00CF343E" w:rsidRDefault="001A37D2" w:rsidP="00CF343E">
            <w:pPr>
              <w:pStyle w:val="NoSpacing"/>
              <w:rPr>
                <w:rFonts w:ascii="Arial" w:hAnsi="Arial" w:cs="Arial"/>
                <w:sz w:val="14"/>
                <w:szCs w:val="14"/>
              </w:rPr>
            </w:pPr>
            <w:r w:rsidRPr="00CF343E">
              <w:rPr>
                <w:rFonts w:ascii="Arial" w:hAnsi="Arial" w:cs="Arial"/>
                <w:sz w:val="14"/>
                <w:szCs w:val="14"/>
              </w:rPr>
              <w:t>136-Gte01</w:t>
            </w:r>
          </w:p>
          <w:p w14:paraId="729C1F27" w14:textId="77777777" w:rsidR="001A37D2" w:rsidRPr="00CF343E" w:rsidRDefault="001A37D2" w:rsidP="00CF343E">
            <w:pPr>
              <w:pStyle w:val="NoSpacing"/>
              <w:rPr>
                <w:rFonts w:ascii="Arial" w:hAnsi="Arial" w:cs="Arial"/>
                <w:sz w:val="14"/>
                <w:szCs w:val="14"/>
              </w:rPr>
            </w:pPr>
            <w:r w:rsidRPr="00CF343E">
              <w:rPr>
                <w:rFonts w:ascii="Arial" w:hAnsi="Arial" w:cs="Arial"/>
                <w:sz w:val="14"/>
                <w:szCs w:val="14"/>
              </w:rPr>
              <w:t>113-Gre01</w:t>
            </w:r>
          </w:p>
          <w:p w14:paraId="6A641C7E" w14:textId="77777777" w:rsidR="001A37D2" w:rsidRPr="00CF343E" w:rsidRDefault="001A37D2" w:rsidP="00CF343E">
            <w:pPr>
              <w:pStyle w:val="NoSpacing"/>
              <w:rPr>
                <w:rFonts w:ascii="Arial" w:hAnsi="Arial" w:cs="Arial"/>
                <w:sz w:val="14"/>
                <w:szCs w:val="14"/>
              </w:rPr>
            </w:pPr>
            <w:r w:rsidRPr="00CF343E">
              <w:rPr>
                <w:rFonts w:ascii="Arial" w:hAnsi="Arial" w:cs="Arial"/>
                <w:sz w:val="14"/>
                <w:szCs w:val="14"/>
              </w:rPr>
              <w:t>113-Gtr01</w:t>
            </w:r>
          </w:p>
        </w:tc>
      </w:tr>
      <w:tr w:rsidR="001A37D2" w:rsidRPr="004E1514" w14:paraId="6AAF93F4" w14:textId="77777777" w:rsidTr="00B011F2">
        <w:tc>
          <w:tcPr>
            <w:tcW w:w="795" w:type="dxa"/>
          </w:tcPr>
          <w:p w14:paraId="03AA2192" w14:textId="77777777" w:rsidR="001A37D2" w:rsidRPr="00C1598B" w:rsidRDefault="001A37D2" w:rsidP="00B011F2">
            <w:pPr>
              <w:rPr>
                <w:color w:val="auto"/>
                <w:sz w:val="16"/>
                <w:szCs w:val="16"/>
              </w:rPr>
            </w:pPr>
            <w:r w:rsidRPr="00C1598B">
              <w:rPr>
                <w:rFonts w:ascii="Arial" w:hAnsi="Arial" w:cs="Arial"/>
                <w:color w:val="auto"/>
                <w:sz w:val="16"/>
                <w:szCs w:val="16"/>
              </w:rPr>
              <w:t>MSP14</w:t>
            </w:r>
          </w:p>
        </w:tc>
        <w:tc>
          <w:tcPr>
            <w:tcW w:w="1418" w:type="dxa"/>
            <w:shd w:val="clear" w:color="auto" w:fill="auto"/>
          </w:tcPr>
          <w:p w14:paraId="30D68348" w14:textId="77777777" w:rsidR="001A37D2" w:rsidRPr="00C1598B" w:rsidRDefault="001A37D2" w:rsidP="00B011F2">
            <w:pPr>
              <w:rPr>
                <w:rFonts w:ascii="Arial" w:hAnsi="Arial" w:cs="Arial"/>
                <w:color w:val="auto"/>
                <w:sz w:val="18"/>
                <w:szCs w:val="18"/>
              </w:rPr>
            </w:pPr>
            <w:r w:rsidRPr="00C1598B">
              <w:rPr>
                <w:rFonts w:ascii="Arial" w:hAnsi="Arial" w:cs="Arial"/>
                <w:color w:val="auto"/>
                <w:sz w:val="18"/>
                <w:szCs w:val="18"/>
              </w:rPr>
              <w:t>Nautical publications service</w:t>
            </w:r>
          </w:p>
        </w:tc>
        <w:tc>
          <w:tcPr>
            <w:tcW w:w="1984" w:type="dxa"/>
            <w:shd w:val="clear" w:color="auto" w:fill="auto"/>
          </w:tcPr>
          <w:p w14:paraId="30771F33" w14:textId="77777777" w:rsidR="001A37D2" w:rsidRPr="00C1598B" w:rsidRDefault="001A37D2" w:rsidP="00C1598B">
            <w:pPr>
              <w:rPr>
                <w:rFonts w:ascii="Arial" w:hAnsi="Arial" w:cs="Arial"/>
                <w:color w:val="auto"/>
                <w:sz w:val="18"/>
                <w:szCs w:val="18"/>
              </w:rPr>
            </w:pPr>
            <w:r w:rsidRPr="00C1598B">
              <w:rPr>
                <w:rFonts w:ascii="Arial" w:hAnsi="Arial" w:cs="Arial"/>
                <w:color w:val="auto"/>
                <w:sz w:val="18"/>
                <w:szCs w:val="18"/>
              </w:rPr>
              <w:t xml:space="preserve">National Hydrographic Authority / Governmental Agencies </w:t>
            </w:r>
          </w:p>
        </w:tc>
        <w:tc>
          <w:tcPr>
            <w:tcW w:w="7088" w:type="dxa"/>
            <w:shd w:val="clear" w:color="auto" w:fill="auto"/>
          </w:tcPr>
          <w:p w14:paraId="64F4AA49" w14:textId="77777777" w:rsidR="001A37D2" w:rsidRPr="00542AEB" w:rsidRDefault="001A37D2" w:rsidP="00F94FD5">
            <w:pPr>
              <w:pStyle w:val="NoSpacing"/>
              <w:rPr>
                <w:rFonts w:ascii="Arial" w:hAnsi="Arial" w:cs="Arial"/>
                <w:sz w:val="18"/>
                <w:szCs w:val="18"/>
                <w:lang w:val="en-US"/>
              </w:rPr>
            </w:pPr>
            <w:r w:rsidRPr="00B011F2">
              <w:rPr>
                <w:rFonts w:ascii="Arial" w:hAnsi="Arial" w:cs="Arial"/>
                <w:sz w:val="18"/>
                <w:szCs w:val="18"/>
                <w:lang w:val="en-US"/>
              </w:rPr>
              <w:t xml:space="preserve">The aim of the nautical publication service is to promote navigation awareness and safe navigation of ships. The nature of waterways described by any given nautical publication changes regularly, and a mariner navigating by use of an old or uncorrected publication is courting disaster. </w:t>
            </w:r>
            <w:r w:rsidRPr="00542AEB">
              <w:rPr>
                <w:rFonts w:ascii="Arial" w:hAnsi="Arial" w:cs="Arial"/>
                <w:sz w:val="18"/>
                <w:szCs w:val="18"/>
                <w:lang w:val="en-US"/>
              </w:rPr>
              <w:t>Nautical publications includes:</w:t>
            </w:r>
          </w:p>
          <w:p w14:paraId="1935ACA8" w14:textId="77777777" w:rsidR="001A37D2" w:rsidRPr="00B011F2" w:rsidRDefault="001A37D2" w:rsidP="00F94FD5">
            <w:pPr>
              <w:pStyle w:val="NoSpacing"/>
              <w:rPr>
                <w:rFonts w:ascii="Arial" w:hAnsi="Arial" w:cs="Arial"/>
                <w:sz w:val="18"/>
                <w:szCs w:val="18"/>
                <w:lang w:val="en-US"/>
              </w:rPr>
            </w:pPr>
            <w:r w:rsidRPr="00B011F2">
              <w:rPr>
                <w:rFonts w:ascii="Arial" w:hAnsi="Arial" w:cs="Arial"/>
                <w:sz w:val="18"/>
                <w:szCs w:val="18"/>
                <w:lang w:val="en-US"/>
              </w:rPr>
              <w:t>Tidal currents, aids to navigation system, buoys and fog signals, radio aids to marine navigation, chart symbols, terms and abbreviations, sailing directions.</w:t>
            </w:r>
          </w:p>
          <w:p w14:paraId="3B2D5F5B" w14:textId="77777777" w:rsidR="001A37D2" w:rsidRPr="00B011F2" w:rsidRDefault="001A37D2" w:rsidP="00F94FD5">
            <w:pPr>
              <w:pStyle w:val="NoSpacing"/>
              <w:rPr>
                <w:rFonts w:ascii="Arial" w:hAnsi="Arial" w:cs="Arial"/>
                <w:sz w:val="18"/>
                <w:szCs w:val="18"/>
                <w:lang w:val="en-US"/>
              </w:rPr>
            </w:pPr>
            <w:r w:rsidRPr="00B011F2">
              <w:rPr>
                <w:rFonts w:ascii="Arial" w:hAnsi="Arial" w:cs="Arial"/>
                <w:sz w:val="18"/>
                <w:szCs w:val="18"/>
                <w:lang w:val="en-US"/>
              </w:rPr>
              <w:t>A Chart and Publication Correction Record Card system can be used to ensure that every publication is properly corrected prior use by mariners.</w:t>
            </w:r>
          </w:p>
        </w:tc>
        <w:tc>
          <w:tcPr>
            <w:tcW w:w="283" w:type="dxa"/>
            <w:shd w:val="clear" w:color="auto" w:fill="auto"/>
            <w:vAlign w:val="center"/>
          </w:tcPr>
          <w:p w14:paraId="56AFF3FC" w14:textId="77777777" w:rsidR="001A37D2" w:rsidRPr="00F94FD5" w:rsidRDefault="001A37D2" w:rsidP="00F94FD5">
            <w:pPr>
              <w:pStyle w:val="NoSpacing"/>
              <w:rPr>
                <w:rFonts w:asciiTheme="minorHAnsi" w:hAnsiTheme="minorHAnsi" w:cstheme="minorHAnsi"/>
                <w:sz w:val="18"/>
                <w:szCs w:val="18"/>
              </w:rPr>
            </w:pPr>
            <w:r w:rsidRPr="00F94FD5">
              <w:rPr>
                <w:rFonts w:asciiTheme="minorHAnsi" w:hAnsiTheme="minorHAnsi" w:cstheme="minorHAnsi"/>
                <w:sz w:val="18"/>
                <w:szCs w:val="18"/>
                <w:lang w:eastAsia="zh-CN"/>
              </w:rPr>
              <w:t>x</w:t>
            </w:r>
          </w:p>
        </w:tc>
        <w:tc>
          <w:tcPr>
            <w:tcW w:w="284" w:type="dxa"/>
            <w:shd w:val="clear" w:color="auto" w:fill="auto"/>
            <w:vAlign w:val="center"/>
          </w:tcPr>
          <w:p w14:paraId="372FE0CA" w14:textId="77777777" w:rsidR="001A37D2" w:rsidRPr="00F94FD5" w:rsidRDefault="001A37D2" w:rsidP="00F94FD5">
            <w:pPr>
              <w:pStyle w:val="NoSpacing"/>
              <w:rPr>
                <w:rFonts w:asciiTheme="minorHAnsi" w:hAnsiTheme="minorHAnsi" w:cstheme="minorHAnsi"/>
                <w:sz w:val="18"/>
                <w:szCs w:val="18"/>
              </w:rPr>
            </w:pPr>
            <w:r w:rsidRPr="00F94FD5">
              <w:rPr>
                <w:rFonts w:asciiTheme="minorHAnsi" w:hAnsiTheme="minorHAnsi" w:cstheme="minorHAnsi"/>
                <w:sz w:val="18"/>
                <w:szCs w:val="18"/>
                <w:lang w:eastAsia="zh-CN"/>
              </w:rPr>
              <w:t>x</w:t>
            </w:r>
          </w:p>
        </w:tc>
        <w:tc>
          <w:tcPr>
            <w:tcW w:w="283" w:type="dxa"/>
            <w:shd w:val="clear" w:color="auto" w:fill="auto"/>
            <w:vAlign w:val="center"/>
          </w:tcPr>
          <w:p w14:paraId="42CF81D8" w14:textId="77777777" w:rsidR="001A37D2" w:rsidRPr="00F94FD5" w:rsidRDefault="001A37D2" w:rsidP="00F94FD5">
            <w:pPr>
              <w:pStyle w:val="NoSpacing"/>
              <w:rPr>
                <w:rFonts w:asciiTheme="minorHAnsi" w:hAnsiTheme="minorHAnsi" w:cstheme="minorHAnsi"/>
                <w:sz w:val="18"/>
                <w:szCs w:val="18"/>
              </w:rPr>
            </w:pPr>
            <w:r w:rsidRPr="00F94FD5">
              <w:rPr>
                <w:rFonts w:asciiTheme="minorHAnsi" w:hAnsiTheme="minorHAnsi" w:cstheme="minorHAnsi"/>
                <w:sz w:val="18"/>
                <w:szCs w:val="18"/>
                <w:lang w:eastAsia="zh-CN"/>
              </w:rPr>
              <w:t>x</w:t>
            </w:r>
          </w:p>
        </w:tc>
        <w:tc>
          <w:tcPr>
            <w:tcW w:w="284" w:type="dxa"/>
            <w:shd w:val="clear" w:color="auto" w:fill="auto"/>
            <w:vAlign w:val="center"/>
          </w:tcPr>
          <w:p w14:paraId="2DB51ADB" w14:textId="77777777" w:rsidR="001A37D2" w:rsidRPr="00F94FD5" w:rsidRDefault="001A37D2" w:rsidP="00F94FD5">
            <w:pPr>
              <w:pStyle w:val="NoSpacing"/>
              <w:rPr>
                <w:rFonts w:asciiTheme="minorHAnsi" w:hAnsiTheme="minorHAnsi" w:cstheme="minorHAnsi"/>
                <w:sz w:val="18"/>
                <w:szCs w:val="18"/>
              </w:rPr>
            </w:pPr>
            <w:r w:rsidRPr="00F94FD5">
              <w:rPr>
                <w:rFonts w:asciiTheme="minorHAnsi" w:hAnsiTheme="minorHAnsi" w:cstheme="minorHAnsi"/>
                <w:sz w:val="18"/>
                <w:szCs w:val="18"/>
                <w:lang w:eastAsia="zh-CN"/>
              </w:rPr>
              <w:t>x</w:t>
            </w:r>
          </w:p>
        </w:tc>
        <w:tc>
          <w:tcPr>
            <w:tcW w:w="283" w:type="dxa"/>
            <w:shd w:val="clear" w:color="auto" w:fill="auto"/>
            <w:vAlign w:val="center"/>
          </w:tcPr>
          <w:p w14:paraId="17D3FFCE" w14:textId="77777777" w:rsidR="001A37D2" w:rsidRPr="00F94FD5" w:rsidRDefault="001A37D2" w:rsidP="00F94FD5">
            <w:pPr>
              <w:pStyle w:val="NoSpacing"/>
              <w:rPr>
                <w:rFonts w:asciiTheme="minorHAnsi" w:hAnsiTheme="minorHAnsi" w:cstheme="minorHAnsi"/>
                <w:sz w:val="18"/>
                <w:szCs w:val="18"/>
              </w:rPr>
            </w:pPr>
            <w:r w:rsidRPr="00F94FD5">
              <w:rPr>
                <w:rFonts w:asciiTheme="minorHAnsi" w:hAnsiTheme="minorHAnsi" w:cstheme="minorHAnsi"/>
                <w:sz w:val="18"/>
                <w:szCs w:val="18"/>
                <w:lang w:eastAsia="zh-CN"/>
              </w:rPr>
              <w:t>x</w:t>
            </w:r>
          </w:p>
        </w:tc>
        <w:tc>
          <w:tcPr>
            <w:tcW w:w="1134" w:type="dxa"/>
            <w:shd w:val="clear" w:color="auto" w:fill="auto"/>
            <w:vAlign w:val="center"/>
          </w:tcPr>
          <w:p w14:paraId="3B0936D0" w14:textId="77777777" w:rsidR="001A37D2" w:rsidRPr="00CF343E" w:rsidRDefault="001A37D2" w:rsidP="00CF343E">
            <w:pPr>
              <w:pStyle w:val="NoSpacing"/>
              <w:jc w:val="center"/>
              <w:rPr>
                <w:rFonts w:ascii="Arial" w:hAnsi="Arial" w:cs="Arial"/>
                <w:sz w:val="14"/>
                <w:szCs w:val="14"/>
              </w:rPr>
            </w:pPr>
            <w:r w:rsidRPr="00CF343E">
              <w:rPr>
                <w:rFonts w:ascii="Arial" w:hAnsi="Arial" w:cs="Arial"/>
                <w:sz w:val="14"/>
                <w:szCs w:val="14"/>
              </w:rPr>
              <w:t>A2.2</w:t>
            </w:r>
          </w:p>
        </w:tc>
        <w:tc>
          <w:tcPr>
            <w:tcW w:w="1474" w:type="dxa"/>
            <w:shd w:val="clear" w:color="auto" w:fill="auto"/>
            <w:vAlign w:val="center"/>
          </w:tcPr>
          <w:p w14:paraId="6B888D25" w14:textId="77777777" w:rsidR="001A37D2" w:rsidRPr="00CF343E" w:rsidRDefault="001A37D2" w:rsidP="00CF343E">
            <w:pPr>
              <w:pStyle w:val="NoSpacing"/>
              <w:rPr>
                <w:rFonts w:ascii="Arial" w:hAnsi="Arial" w:cs="Arial"/>
                <w:sz w:val="14"/>
                <w:szCs w:val="14"/>
              </w:rPr>
            </w:pPr>
            <w:r w:rsidRPr="00CF343E">
              <w:rPr>
                <w:rFonts w:ascii="Arial" w:hAnsi="Arial" w:cs="Arial"/>
                <w:sz w:val="14"/>
                <w:szCs w:val="14"/>
              </w:rPr>
              <w:t>136-Gte01</w:t>
            </w:r>
          </w:p>
          <w:p w14:paraId="709BBE7F" w14:textId="77777777" w:rsidR="001A37D2" w:rsidRPr="00CF343E" w:rsidRDefault="001A37D2" w:rsidP="00CF343E">
            <w:pPr>
              <w:pStyle w:val="NoSpacing"/>
              <w:rPr>
                <w:rFonts w:ascii="Arial" w:hAnsi="Arial" w:cs="Arial"/>
                <w:sz w:val="14"/>
                <w:szCs w:val="14"/>
              </w:rPr>
            </w:pPr>
            <w:r w:rsidRPr="00CF343E">
              <w:rPr>
                <w:rFonts w:ascii="Arial" w:hAnsi="Arial" w:cs="Arial"/>
                <w:sz w:val="14"/>
                <w:szCs w:val="14"/>
              </w:rPr>
              <w:t>260-Gte04</w:t>
            </w:r>
          </w:p>
          <w:p w14:paraId="21E80A4C" w14:textId="77777777" w:rsidR="001A37D2" w:rsidRPr="00CF343E" w:rsidRDefault="001A37D2" w:rsidP="00CF343E">
            <w:pPr>
              <w:pStyle w:val="NoSpacing"/>
              <w:rPr>
                <w:rFonts w:ascii="Arial" w:hAnsi="Arial" w:cs="Arial"/>
                <w:sz w:val="14"/>
                <w:szCs w:val="14"/>
              </w:rPr>
            </w:pPr>
            <w:r w:rsidRPr="00CF343E">
              <w:rPr>
                <w:rFonts w:ascii="Arial" w:hAnsi="Arial" w:cs="Arial"/>
                <w:sz w:val="14"/>
                <w:szCs w:val="14"/>
              </w:rPr>
              <w:t>113-Gre01</w:t>
            </w:r>
          </w:p>
          <w:p w14:paraId="5DDFB856" w14:textId="77777777" w:rsidR="001A37D2" w:rsidRPr="00CF343E" w:rsidRDefault="001A37D2" w:rsidP="00CF343E">
            <w:pPr>
              <w:pStyle w:val="NoSpacing"/>
              <w:rPr>
                <w:rFonts w:ascii="Arial" w:hAnsi="Arial" w:cs="Arial"/>
                <w:sz w:val="14"/>
                <w:szCs w:val="14"/>
              </w:rPr>
            </w:pPr>
            <w:r w:rsidRPr="00CF343E">
              <w:rPr>
                <w:rFonts w:ascii="Arial" w:hAnsi="Arial" w:cs="Arial"/>
                <w:sz w:val="14"/>
                <w:szCs w:val="14"/>
              </w:rPr>
              <w:t>113-Gtr01</w:t>
            </w:r>
          </w:p>
        </w:tc>
      </w:tr>
      <w:tr w:rsidR="001A37D2" w:rsidRPr="004E1514" w14:paraId="25292E0F" w14:textId="77777777" w:rsidTr="00B011F2">
        <w:tc>
          <w:tcPr>
            <w:tcW w:w="795" w:type="dxa"/>
          </w:tcPr>
          <w:p w14:paraId="6CCBFA3D" w14:textId="77777777" w:rsidR="001A37D2" w:rsidRPr="00C1598B" w:rsidRDefault="001A37D2" w:rsidP="00B011F2">
            <w:pPr>
              <w:rPr>
                <w:color w:val="auto"/>
                <w:sz w:val="16"/>
                <w:szCs w:val="16"/>
              </w:rPr>
            </w:pPr>
            <w:r w:rsidRPr="00C1598B">
              <w:rPr>
                <w:rFonts w:ascii="Arial" w:hAnsi="Arial" w:cs="Arial"/>
                <w:color w:val="auto"/>
                <w:sz w:val="16"/>
                <w:szCs w:val="16"/>
              </w:rPr>
              <w:t>MSP15</w:t>
            </w:r>
          </w:p>
        </w:tc>
        <w:tc>
          <w:tcPr>
            <w:tcW w:w="1418" w:type="dxa"/>
            <w:shd w:val="clear" w:color="auto" w:fill="auto"/>
          </w:tcPr>
          <w:p w14:paraId="684BE700" w14:textId="77777777" w:rsidR="001A37D2" w:rsidRPr="00C1598B" w:rsidRDefault="001A37D2" w:rsidP="00B011F2">
            <w:pPr>
              <w:rPr>
                <w:rFonts w:ascii="Arial" w:hAnsi="Arial" w:cs="Arial"/>
                <w:color w:val="auto"/>
                <w:sz w:val="18"/>
                <w:szCs w:val="18"/>
              </w:rPr>
            </w:pPr>
            <w:r w:rsidRPr="00C1598B">
              <w:rPr>
                <w:rFonts w:ascii="Arial" w:hAnsi="Arial" w:cs="Arial"/>
                <w:color w:val="auto"/>
                <w:sz w:val="18"/>
                <w:szCs w:val="18"/>
              </w:rPr>
              <w:t>Ice navigation service</w:t>
            </w:r>
          </w:p>
        </w:tc>
        <w:tc>
          <w:tcPr>
            <w:tcW w:w="1984" w:type="dxa"/>
            <w:shd w:val="clear" w:color="auto" w:fill="auto"/>
          </w:tcPr>
          <w:p w14:paraId="42E9DA1E" w14:textId="77777777" w:rsidR="001A37D2" w:rsidRPr="00C1598B" w:rsidRDefault="001A37D2" w:rsidP="00B011F2">
            <w:pPr>
              <w:rPr>
                <w:rFonts w:ascii="Arial" w:hAnsi="Arial" w:cs="Arial"/>
                <w:color w:val="auto"/>
                <w:sz w:val="18"/>
                <w:szCs w:val="18"/>
              </w:rPr>
            </w:pPr>
            <w:r w:rsidRPr="00C1598B">
              <w:rPr>
                <w:rFonts w:ascii="Arial" w:hAnsi="Arial" w:cs="Arial"/>
                <w:color w:val="auto"/>
                <w:sz w:val="18"/>
                <w:szCs w:val="18"/>
              </w:rPr>
              <w:t>National Competent Authority / Organisation</w:t>
            </w:r>
          </w:p>
        </w:tc>
        <w:tc>
          <w:tcPr>
            <w:tcW w:w="7088" w:type="dxa"/>
            <w:shd w:val="clear" w:color="auto" w:fill="auto"/>
          </w:tcPr>
          <w:p w14:paraId="2061990D" w14:textId="77777777" w:rsidR="001A37D2" w:rsidRDefault="001A37D2" w:rsidP="00F94FD5">
            <w:pPr>
              <w:pStyle w:val="NoSpacing"/>
              <w:jc w:val="both"/>
              <w:rPr>
                <w:rFonts w:ascii="Arial" w:hAnsi="Arial" w:cs="Arial"/>
                <w:sz w:val="18"/>
                <w:szCs w:val="18"/>
              </w:rPr>
            </w:pPr>
            <w:r w:rsidRPr="00B011F2">
              <w:rPr>
                <w:rFonts w:ascii="Arial" w:hAnsi="Arial" w:cs="Arial"/>
                <w:sz w:val="18"/>
                <w:szCs w:val="18"/>
                <w:lang w:val="en-US"/>
              </w:rPr>
              <w:t xml:space="preserve">The ice navigation service is critical to safeguard the ship navigation in ice-infested waters, given how quickly the ice maps become outdated in the rapid changing conditions of the ice-covered navigational regions. </w:t>
            </w:r>
            <w:r w:rsidRPr="00F94FD5">
              <w:rPr>
                <w:rFonts w:ascii="Arial" w:hAnsi="Arial" w:cs="Arial"/>
                <w:sz w:val="18"/>
                <w:szCs w:val="18"/>
              </w:rPr>
              <w:t>Such services include:</w:t>
            </w:r>
          </w:p>
          <w:p w14:paraId="5B394DA1" w14:textId="77777777" w:rsidR="00F94FD5" w:rsidRPr="00F94FD5" w:rsidRDefault="00F94FD5" w:rsidP="00F94FD5">
            <w:pPr>
              <w:pStyle w:val="NoSpacing"/>
              <w:jc w:val="both"/>
              <w:rPr>
                <w:rFonts w:ascii="Arial" w:hAnsi="Arial" w:cs="Arial"/>
                <w:sz w:val="18"/>
                <w:szCs w:val="18"/>
              </w:rPr>
            </w:pPr>
          </w:p>
          <w:p w14:paraId="40640563" w14:textId="77777777" w:rsidR="001A37D2" w:rsidRPr="008E6EA5" w:rsidRDefault="001A37D2" w:rsidP="001A37D2">
            <w:pPr>
              <w:pStyle w:val="ListParagraph"/>
              <w:numPr>
                <w:ilvl w:val="0"/>
                <w:numId w:val="17"/>
              </w:numPr>
              <w:spacing w:after="0" w:line="240" w:lineRule="auto"/>
              <w:jc w:val="both"/>
              <w:rPr>
                <w:rFonts w:ascii="Arial" w:hAnsi="Arial" w:cs="Arial"/>
                <w:color w:val="auto"/>
                <w:sz w:val="18"/>
                <w:szCs w:val="18"/>
                <w:lang w:val="en-GB"/>
              </w:rPr>
            </w:pPr>
            <w:r w:rsidRPr="008E6EA5">
              <w:rPr>
                <w:rFonts w:ascii="Arial" w:hAnsi="Arial" w:cs="Arial"/>
                <w:color w:val="auto"/>
                <w:sz w:val="18"/>
                <w:szCs w:val="18"/>
                <w:lang w:val="en-GB"/>
              </w:rPr>
              <w:t>Ice condition information and operational recommendations / advise</w:t>
            </w:r>
          </w:p>
          <w:p w14:paraId="582F7005" w14:textId="77777777" w:rsidR="001A37D2" w:rsidRPr="008E6EA5" w:rsidRDefault="001A37D2" w:rsidP="001A37D2">
            <w:pPr>
              <w:pStyle w:val="ListParagraph"/>
              <w:numPr>
                <w:ilvl w:val="0"/>
                <w:numId w:val="17"/>
              </w:numPr>
              <w:spacing w:after="0" w:line="240" w:lineRule="auto"/>
              <w:jc w:val="both"/>
              <w:rPr>
                <w:rFonts w:ascii="Arial" w:hAnsi="Arial" w:cs="Arial"/>
                <w:color w:val="auto"/>
                <w:sz w:val="18"/>
                <w:szCs w:val="18"/>
                <w:lang w:val="en-GB"/>
              </w:rPr>
            </w:pPr>
            <w:r w:rsidRPr="008E6EA5">
              <w:rPr>
                <w:rFonts w:ascii="Arial" w:hAnsi="Arial" w:cs="Arial"/>
                <w:color w:val="auto"/>
                <w:sz w:val="18"/>
                <w:szCs w:val="18"/>
                <w:lang w:val="en-GB"/>
              </w:rPr>
              <w:t>Ice condition around a vessel</w:t>
            </w:r>
          </w:p>
          <w:p w14:paraId="2EE94D7A" w14:textId="77777777" w:rsidR="001A37D2" w:rsidRPr="008E6EA5" w:rsidRDefault="001A37D2" w:rsidP="001A37D2">
            <w:pPr>
              <w:pStyle w:val="ListParagraph"/>
              <w:numPr>
                <w:ilvl w:val="0"/>
                <w:numId w:val="17"/>
              </w:numPr>
              <w:spacing w:after="0" w:line="240" w:lineRule="auto"/>
              <w:jc w:val="both"/>
              <w:rPr>
                <w:rFonts w:ascii="Arial" w:hAnsi="Arial" w:cs="Arial"/>
                <w:color w:val="auto"/>
                <w:sz w:val="18"/>
                <w:szCs w:val="18"/>
                <w:lang w:val="en-GB"/>
              </w:rPr>
            </w:pPr>
            <w:r w:rsidRPr="008E6EA5">
              <w:rPr>
                <w:rFonts w:ascii="Arial" w:hAnsi="Arial" w:cs="Arial"/>
                <w:color w:val="auto"/>
                <w:sz w:val="18"/>
                <w:szCs w:val="18"/>
                <w:lang w:val="en-GB"/>
              </w:rPr>
              <w:t>Vessel routing</w:t>
            </w:r>
          </w:p>
          <w:p w14:paraId="474E1D1B" w14:textId="77777777" w:rsidR="001A37D2" w:rsidRPr="008E6EA5" w:rsidRDefault="001A37D2" w:rsidP="001A37D2">
            <w:pPr>
              <w:pStyle w:val="ListParagraph"/>
              <w:numPr>
                <w:ilvl w:val="0"/>
                <w:numId w:val="17"/>
              </w:numPr>
              <w:spacing w:after="0" w:line="240" w:lineRule="auto"/>
              <w:jc w:val="both"/>
              <w:rPr>
                <w:rFonts w:ascii="Arial" w:hAnsi="Arial" w:cs="Arial"/>
                <w:color w:val="auto"/>
                <w:sz w:val="18"/>
                <w:szCs w:val="18"/>
                <w:lang w:val="en-GB"/>
              </w:rPr>
            </w:pPr>
            <w:r w:rsidRPr="008E6EA5">
              <w:rPr>
                <w:rFonts w:ascii="Arial" w:hAnsi="Arial" w:cs="Arial"/>
                <w:color w:val="auto"/>
                <w:sz w:val="18"/>
                <w:szCs w:val="18"/>
                <w:lang w:val="en-GB"/>
              </w:rPr>
              <w:t>Vessel escort and ice breaking</w:t>
            </w:r>
          </w:p>
          <w:p w14:paraId="1ABF8235" w14:textId="77777777" w:rsidR="001A37D2" w:rsidRPr="008E6EA5" w:rsidRDefault="001A37D2" w:rsidP="001A37D2">
            <w:pPr>
              <w:pStyle w:val="ListParagraph"/>
              <w:numPr>
                <w:ilvl w:val="0"/>
                <w:numId w:val="17"/>
              </w:numPr>
              <w:spacing w:after="0" w:line="240" w:lineRule="auto"/>
              <w:jc w:val="both"/>
              <w:rPr>
                <w:rFonts w:ascii="Arial" w:hAnsi="Arial" w:cs="Arial"/>
                <w:color w:val="auto"/>
                <w:sz w:val="18"/>
                <w:szCs w:val="18"/>
                <w:lang w:val="en-GB"/>
              </w:rPr>
            </w:pPr>
            <w:r w:rsidRPr="008E6EA5">
              <w:rPr>
                <w:rFonts w:ascii="Arial" w:hAnsi="Arial" w:cs="Arial"/>
                <w:color w:val="auto"/>
                <w:sz w:val="18"/>
                <w:szCs w:val="18"/>
                <w:lang w:val="en-GB"/>
              </w:rPr>
              <w:t xml:space="preserve">Ice drift load and momentum, </w:t>
            </w:r>
          </w:p>
          <w:p w14:paraId="3FF2E639" w14:textId="77777777" w:rsidR="001A37D2" w:rsidRPr="008E6EA5" w:rsidRDefault="001A37D2" w:rsidP="001A37D2">
            <w:pPr>
              <w:pStyle w:val="ListParagraph"/>
              <w:numPr>
                <w:ilvl w:val="0"/>
                <w:numId w:val="17"/>
              </w:numPr>
              <w:spacing w:after="0" w:line="240" w:lineRule="auto"/>
              <w:jc w:val="both"/>
              <w:rPr>
                <w:rFonts w:ascii="Arial" w:hAnsi="Arial" w:cs="Arial"/>
                <w:color w:val="auto"/>
                <w:sz w:val="18"/>
                <w:szCs w:val="18"/>
                <w:lang w:val="en-GB"/>
              </w:rPr>
            </w:pPr>
            <w:r w:rsidRPr="008E6EA5">
              <w:rPr>
                <w:rFonts w:ascii="Arial" w:hAnsi="Arial" w:cs="Arial"/>
                <w:color w:val="auto"/>
                <w:sz w:val="18"/>
                <w:szCs w:val="18"/>
                <w:lang w:val="en-GB"/>
              </w:rPr>
              <w:t>Ice patrol</w:t>
            </w:r>
          </w:p>
        </w:tc>
        <w:tc>
          <w:tcPr>
            <w:tcW w:w="283" w:type="dxa"/>
            <w:shd w:val="clear" w:color="auto" w:fill="auto"/>
            <w:vAlign w:val="center"/>
          </w:tcPr>
          <w:p w14:paraId="6476F0AC" w14:textId="77777777" w:rsidR="001A37D2" w:rsidRPr="00F94FD5" w:rsidRDefault="001A37D2" w:rsidP="00F94FD5">
            <w:pPr>
              <w:pStyle w:val="NoSpacing"/>
              <w:rPr>
                <w:rFonts w:asciiTheme="minorHAnsi" w:hAnsiTheme="minorHAnsi" w:cstheme="minorHAnsi"/>
                <w:sz w:val="18"/>
                <w:szCs w:val="18"/>
              </w:rPr>
            </w:pPr>
            <w:r w:rsidRPr="00F94FD5">
              <w:rPr>
                <w:rFonts w:asciiTheme="minorHAnsi" w:hAnsiTheme="minorHAnsi" w:cstheme="minorHAnsi"/>
                <w:sz w:val="18"/>
                <w:szCs w:val="18"/>
                <w:lang w:eastAsia="zh-CN"/>
              </w:rPr>
              <w:t>x</w:t>
            </w:r>
          </w:p>
        </w:tc>
        <w:tc>
          <w:tcPr>
            <w:tcW w:w="284" w:type="dxa"/>
            <w:shd w:val="clear" w:color="auto" w:fill="auto"/>
            <w:vAlign w:val="center"/>
          </w:tcPr>
          <w:p w14:paraId="41FBD9C4" w14:textId="77777777" w:rsidR="001A37D2" w:rsidRPr="00F94FD5" w:rsidRDefault="001A37D2" w:rsidP="00F94FD5">
            <w:pPr>
              <w:pStyle w:val="NoSpacing"/>
              <w:rPr>
                <w:rFonts w:asciiTheme="minorHAnsi" w:hAnsiTheme="minorHAnsi" w:cstheme="minorHAnsi"/>
                <w:sz w:val="18"/>
                <w:szCs w:val="18"/>
              </w:rPr>
            </w:pPr>
            <w:r w:rsidRPr="00F94FD5">
              <w:rPr>
                <w:rFonts w:asciiTheme="minorHAnsi" w:hAnsiTheme="minorHAnsi" w:cstheme="minorHAnsi"/>
                <w:sz w:val="18"/>
                <w:szCs w:val="18"/>
                <w:lang w:eastAsia="zh-CN"/>
              </w:rPr>
              <w:t>x</w:t>
            </w:r>
          </w:p>
        </w:tc>
        <w:tc>
          <w:tcPr>
            <w:tcW w:w="283" w:type="dxa"/>
            <w:shd w:val="clear" w:color="auto" w:fill="auto"/>
            <w:vAlign w:val="center"/>
          </w:tcPr>
          <w:p w14:paraId="75DE0187" w14:textId="77777777" w:rsidR="001A37D2" w:rsidRPr="00F94FD5" w:rsidRDefault="001A37D2" w:rsidP="00F94FD5">
            <w:pPr>
              <w:pStyle w:val="NoSpacing"/>
              <w:rPr>
                <w:rFonts w:asciiTheme="minorHAnsi" w:hAnsiTheme="minorHAnsi" w:cstheme="minorHAnsi"/>
                <w:sz w:val="18"/>
                <w:szCs w:val="18"/>
              </w:rPr>
            </w:pPr>
            <w:r w:rsidRPr="00F94FD5">
              <w:rPr>
                <w:rFonts w:asciiTheme="minorHAnsi" w:hAnsiTheme="minorHAnsi" w:cstheme="minorHAnsi"/>
                <w:sz w:val="18"/>
                <w:szCs w:val="18"/>
                <w:lang w:eastAsia="zh-CN"/>
              </w:rPr>
              <w:t>x</w:t>
            </w:r>
          </w:p>
        </w:tc>
        <w:tc>
          <w:tcPr>
            <w:tcW w:w="284" w:type="dxa"/>
            <w:shd w:val="clear" w:color="auto" w:fill="auto"/>
            <w:vAlign w:val="center"/>
          </w:tcPr>
          <w:p w14:paraId="60ED8344" w14:textId="77777777" w:rsidR="001A37D2" w:rsidRPr="00F94FD5" w:rsidRDefault="001A37D2" w:rsidP="00F94FD5">
            <w:pPr>
              <w:pStyle w:val="NoSpacing"/>
              <w:rPr>
                <w:rFonts w:asciiTheme="minorHAnsi" w:hAnsiTheme="minorHAnsi" w:cstheme="minorHAnsi"/>
                <w:sz w:val="18"/>
                <w:szCs w:val="18"/>
              </w:rPr>
            </w:pPr>
            <w:r w:rsidRPr="00F94FD5">
              <w:rPr>
                <w:rFonts w:asciiTheme="minorHAnsi" w:hAnsiTheme="minorHAnsi" w:cstheme="minorHAnsi"/>
                <w:sz w:val="18"/>
                <w:szCs w:val="18"/>
                <w:lang w:eastAsia="zh-CN"/>
              </w:rPr>
              <w:t>x</w:t>
            </w:r>
          </w:p>
        </w:tc>
        <w:tc>
          <w:tcPr>
            <w:tcW w:w="283" w:type="dxa"/>
            <w:shd w:val="clear" w:color="auto" w:fill="auto"/>
            <w:vAlign w:val="center"/>
          </w:tcPr>
          <w:p w14:paraId="12D19ED9" w14:textId="77777777" w:rsidR="001A37D2" w:rsidRPr="00F94FD5" w:rsidRDefault="001A37D2" w:rsidP="00F94FD5">
            <w:pPr>
              <w:pStyle w:val="NoSpacing"/>
              <w:rPr>
                <w:rFonts w:asciiTheme="minorHAnsi" w:hAnsiTheme="minorHAnsi" w:cstheme="minorHAnsi"/>
                <w:sz w:val="18"/>
                <w:szCs w:val="18"/>
              </w:rPr>
            </w:pPr>
            <w:r w:rsidRPr="00F94FD5">
              <w:rPr>
                <w:rFonts w:asciiTheme="minorHAnsi" w:hAnsiTheme="minorHAnsi" w:cstheme="minorHAnsi"/>
                <w:sz w:val="18"/>
                <w:szCs w:val="18"/>
                <w:lang w:eastAsia="zh-CN"/>
              </w:rPr>
              <w:t>x</w:t>
            </w:r>
          </w:p>
        </w:tc>
        <w:tc>
          <w:tcPr>
            <w:tcW w:w="1134" w:type="dxa"/>
            <w:shd w:val="clear" w:color="auto" w:fill="auto"/>
            <w:vAlign w:val="center"/>
          </w:tcPr>
          <w:p w14:paraId="0EC7A7D4" w14:textId="77777777" w:rsidR="001A37D2" w:rsidRPr="00CF343E" w:rsidRDefault="001A37D2" w:rsidP="00CF343E">
            <w:pPr>
              <w:pStyle w:val="NoSpacing"/>
              <w:jc w:val="center"/>
              <w:rPr>
                <w:rFonts w:ascii="Arial" w:hAnsi="Arial" w:cs="Arial"/>
                <w:sz w:val="14"/>
                <w:szCs w:val="14"/>
              </w:rPr>
            </w:pPr>
            <w:r w:rsidRPr="00CF343E">
              <w:rPr>
                <w:rFonts w:ascii="Arial" w:hAnsi="Arial" w:cs="Arial"/>
                <w:sz w:val="14"/>
                <w:szCs w:val="14"/>
              </w:rPr>
              <w:t>A2.8</w:t>
            </w:r>
          </w:p>
          <w:p w14:paraId="1C7E1DF3" w14:textId="77777777" w:rsidR="001A37D2" w:rsidRPr="00CF343E" w:rsidRDefault="001A37D2" w:rsidP="00CF343E">
            <w:pPr>
              <w:pStyle w:val="NoSpacing"/>
              <w:jc w:val="center"/>
              <w:rPr>
                <w:rFonts w:ascii="Arial" w:hAnsi="Arial" w:cs="Arial"/>
                <w:sz w:val="14"/>
                <w:szCs w:val="14"/>
              </w:rPr>
            </w:pPr>
            <w:r w:rsidRPr="00CF343E">
              <w:rPr>
                <w:rFonts w:ascii="Arial" w:hAnsi="Arial" w:cs="Arial"/>
                <w:sz w:val="14"/>
                <w:szCs w:val="14"/>
              </w:rPr>
              <w:t>A6.2</w:t>
            </w:r>
          </w:p>
        </w:tc>
        <w:tc>
          <w:tcPr>
            <w:tcW w:w="1474" w:type="dxa"/>
            <w:shd w:val="clear" w:color="auto" w:fill="auto"/>
            <w:vAlign w:val="center"/>
          </w:tcPr>
          <w:p w14:paraId="2D4FB404" w14:textId="77777777" w:rsidR="001A37D2" w:rsidRPr="00CF343E" w:rsidRDefault="001A37D2" w:rsidP="00CF343E">
            <w:pPr>
              <w:pStyle w:val="NoSpacing"/>
              <w:rPr>
                <w:rFonts w:ascii="Arial" w:hAnsi="Arial" w:cs="Arial"/>
                <w:sz w:val="14"/>
                <w:szCs w:val="14"/>
              </w:rPr>
            </w:pPr>
            <w:r w:rsidRPr="00CF343E">
              <w:rPr>
                <w:rFonts w:ascii="Arial" w:hAnsi="Arial" w:cs="Arial"/>
                <w:sz w:val="14"/>
                <w:szCs w:val="14"/>
              </w:rPr>
              <w:t>235-Gte01</w:t>
            </w:r>
          </w:p>
          <w:p w14:paraId="65B9D4E4" w14:textId="77777777" w:rsidR="001A37D2" w:rsidRPr="00CF343E" w:rsidRDefault="001A37D2" w:rsidP="00CF343E">
            <w:pPr>
              <w:pStyle w:val="NoSpacing"/>
              <w:rPr>
                <w:rFonts w:ascii="Arial" w:hAnsi="Arial" w:cs="Arial"/>
                <w:sz w:val="14"/>
                <w:szCs w:val="14"/>
              </w:rPr>
            </w:pPr>
            <w:r w:rsidRPr="00CF343E">
              <w:rPr>
                <w:rFonts w:ascii="Arial" w:hAnsi="Arial" w:cs="Arial"/>
                <w:sz w:val="14"/>
                <w:szCs w:val="14"/>
              </w:rPr>
              <w:t>260-Gte04</w:t>
            </w:r>
          </w:p>
        </w:tc>
      </w:tr>
      <w:tr w:rsidR="001A37D2" w:rsidRPr="004E1514" w14:paraId="26BE6A5C" w14:textId="77777777" w:rsidTr="00B011F2">
        <w:tc>
          <w:tcPr>
            <w:tcW w:w="795" w:type="dxa"/>
          </w:tcPr>
          <w:p w14:paraId="37D8B943" w14:textId="77777777" w:rsidR="001A37D2" w:rsidRPr="00C1598B" w:rsidRDefault="001A37D2" w:rsidP="00B011F2">
            <w:pPr>
              <w:rPr>
                <w:color w:val="auto"/>
                <w:sz w:val="16"/>
                <w:szCs w:val="16"/>
              </w:rPr>
            </w:pPr>
            <w:r w:rsidRPr="00C1598B">
              <w:rPr>
                <w:rFonts w:ascii="Arial" w:hAnsi="Arial" w:cs="Arial"/>
                <w:color w:val="auto"/>
                <w:sz w:val="16"/>
                <w:szCs w:val="16"/>
              </w:rPr>
              <w:t>MSP16</w:t>
            </w:r>
          </w:p>
        </w:tc>
        <w:tc>
          <w:tcPr>
            <w:tcW w:w="1418" w:type="dxa"/>
            <w:shd w:val="clear" w:color="auto" w:fill="auto"/>
          </w:tcPr>
          <w:p w14:paraId="10480194" w14:textId="77777777" w:rsidR="001A37D2" w:rsidRPr="00C1598B" w:rsidRDefault="001A37D2" w:rsidP="00B011F2">
            <w:pPr>
              <w:rPr>
                <w:rFonts w:ascii="Arial" w:hAnsi="Arial" w:cs="Arial"/>
                <w:color w:val="auto"/>
                <w:sz w:val="18"/>
                <w:szCs w:val="18"/>
              </w:rPr>
            </w:pPr>
            <w:r w:rsidRPr="00C1598B">
              <w:rPr>
                <w:rFonts w:ascii="Arial" w:hAnsi="Arial" w:cs="Arial"/>
                <w:color w:val="auto"/>
                <w:sz w:val="18"/>
                <w:szCs w:val="18"/>
              </w:rPr>
              <w:t>Meteorological information service</w:t>
            </w:r>
          </w:p>
        </w:tc>
        <w:tc>
          <w:tcPr>
            <w:tcW w:w="1984" w:type="dxa"/>
            <w:shd w:val="clear" w:color="auto" w:fill="auto"/>
          </w:tcPr>
          <w:p w14:paraId="3571541F" w14:textId="77777777" w:rsidR="001A37D2" w:rsidRPr="00C1598B" w:rsidRDefault="001A37D2" w:rsidP="00B011F2">
            <w:pPr>
              <w:rPr>
                <w:rFonts w:ascii="Arial" w:hAnsi="Arial" w:cs="Arial"/>
                <w:color w:val="auto"/>
                <w:sz w:val="18"/>
                <w:szCs w:val="18"/>
              </w:rPr>
            </w:pPr>
            <w:r w:rsidRPr="00C1598B">
              <w:rPr>
                <w:rFonts w:ascii="Arial" w:hAnsi="Arial" w:cs="Arial"/>
                <w:color w:val="auto"/>
                <w:sz w:val="18"/>
                <w:szCs w:val="18"/>
              </w:rPr>
              <w:t>National Meteorological Authority / WMO / Public Institutions</w:t>
            </w:r>
          </w:p>
        </w:tc>
        <w:tc>
          <w:tcPr>
            <w:tcW w:w="7088" w:type="dxa"/>
            <w:shd w:val="clear" w:color="auto" w:fill="auto"/>
          </w:tcPr>
          <w:p w14:paraId="57B4FC6E" w14:textId="77777777" w:rsidR="001A37D2" w:rsidRDefault="001A37D2" w:rsidP="00F94FD5">
            <w:pPr>
              <w:pStyle w:val="NoSpacing"/>
              <w:jc w:val="both"/>
              <w:rPr>
                <w:rFonts w:ascii="Arial" w:hAnsi="Arial" w:cs="Arial"/>
                <w:sz w:val="18"/>
                <w:szCs w:val="18"/>
              </w:rPr>
            </w:pPr>
            <w:r w:rsidRPr="00B011F2">
              <w:rPr>
                <w:rFonts w:ascii="Arial" w:hAnsi="Arial" w:cs="Arial"/>
                <w:sz w:val="18"/>
                <w:szCs w:val="18"/>
                <w:lang w:val="en-US"/>
              </w:rPr>
              <w:t xml:space="preserve">The meteorological service is essential to safeguard the traffic at sea by providing weather, climate digital forecasts and related information to mariners who will use these types of information to support their decision making. </w:t>
            </w:r>
            <w:r w:rsidRPr="00F94FD5">
              <w:rPr>
                <w:rFonts w:ascii="Arial" w:hAnsi="Arial" w:cs="Arial"/>
                <w:sz w:val="18"/>
                <w:szCs w:val="18"/>
              </w:rPr>
              <w:t>Such information include:</w:t>
            </w:r>
          </w:p>
          <w:p w14:paraId="5544F9A0" w14:textId="77777777" w:rsidR="00F94FD5" w:rsidRPr="00F94FD5" w:rsidRDefault="00F94FD5" w:rsidP="00F94FD5">
            <w:pPr>
              <w:pStyle w:val="NoSpacing"/>
              <w:jc w:val="both"/>
              <w:rPr>
                <w:rFonts w:ascii="Arial" w:hAnsi="Arial" w:cs="Arial"/>
                <w:sz w:val="18"/>
                <w:szCs w:val="18"/>
              </w:rPr>
            </w:pPr>
          </w:p>
          <w:p w14:paraId="52295E05" w14:textId="77777777" w:rsidR="001A37D2" w:rsidRPr="008E6EA5" w:rsidRDefault="001A37D2" w:rsidP="001A37D2">
            <w:pPr>
              <w:pStyle w:val="ListParagraph"/>
              <w:numPr>
                <w:ilvl w:val="0"/>
                <w:numId w:val="16"/>
              </w:numPr>
              <w:spacing w:after="0" w:line="240" w:lineRule="auto"/>
              <w:jc w:val="both"/>
              <w:rPr>
                <w:rFonts w:ascii="Arial" w:hAnsi="Arial" w:cs="Arial"/>
                <w:color w:val="auto"/>
                <w:sz w:val="18"/>
                <w:szCs w:val="18"/>
                <w:lang w:val="en-GB"/>
              </w:rPr>
            </w:pPr>
            <w:r w:rsidRPr="008E6EA5">
              <w:rPr>
                <w:rFonts w:ascii="Arial" w:hAnsi="Arial" w:cs="Arial"/>
                <w:color w:val="auto"/>
                <w:sz w:val="18"/>
                <w:szCs w:val="18"/>
                <w:lang w:val="en-GB"/>
              </w:rPr>
              <w:t>Weather routing, Solar radiation, Precipitation,</w:t>
            </w:r>
          </w:p>
          <w:p w14:paraId="1808B911" w14:textId="77777777" w:rsidR="001A37D2" w:rsidRPr="008E6EA5" w:rsidRDefault="001A37D2" w:rsidP="001A37D2">
            <w:pPr>
              <w:pStyle w:val="ListParagraph"/>
              <w:numPr>
                <w:ilvl w:val="0"/>
                <w:numId w:val="16"/>
              </w:numPr>
              <w:spacing w:after="0" w:line="240" w:lineRule="auto"/>
              <w:jc w:val="both"/>
              <w:rPr>
                <w:rFonts w:ascii="Arial" w:hAnsi="Arial" w:cs="Arial"/>
                <w:color w:val="auto"/>
                <w:sz w:val="18"/>
                <w:szCs w:val="18"/>
                <w:lang w:val="en-GB"/>
              </w:rPr>
            </w:pPr>
            <w:r w:rsidRPr="008E6EA5">
              <w:rPr>
                <w:rFonts w:ascii="Arial" w:hAnsi="Arial" w:cs="Arial"/>
                <w:color w:val="auto"/>
                <w:sz w:val="18"/>
                <w:szCs w:val="18"/>
                <w:lang w:val="en-GB"/>
              </w:rPr>
              <w:t>Cold / hot durations, Warnings</w:t>
            </w:r>
          </w:p>
          <w:p w14:paraId="21B06D16" w14:textId="77777777" w:rsidR="001A37D2" w:rsidRPr="008E6EA5" w:rsidRDefault="001A37D2" w:rsidP="001A37D2">
            <w:pPr>
              <w:pStyle w:val="ListParagraph"/>
              <w:numPr>
                <w:ilvl w:val="0"/>
                <w:numId w:val="16"/>
              </w:numPr>
              <w:spacing w:after="0" w:line="240" w:lineRule="auto"/>
              <w:jc w:val="both"/>
              <w:rPr>
                <w:rFonts w:ascii="Arial" w:hAnsi="Arial" w:cs="Arial"/>
                <w:color w:val="auto"/>
                <w:sz w:val="18"/>
                <w:szCs w:val="18"/>
                <w:lang w:val="en-GB"/>
              </w:rPr>
            </w:pPr>
            <w:r w:rsidRPr="008E6EA5">
              <w:rPr>
                <w:rFonts w:ascii="Arial" w:hAnsi="Arial" w:cs="Arial"/>
                <w:color w:val="auto"/>
                <w:sz w:val="18"/>
                <w:szCs w:val="18"/>
                <w:lang w:val="en-GB"/>
              </w:rPr>
              <w:t>Air temperature, Wind speed &amp; Direction</w:t>
            </w:r>
          </w:p>
          <w:p w14:paraId="0855A968" w14:textId="77777777" w:rsidR="001A37D2" w:rsidRPr="008E6EA5" w:rsidRDefault="001A37D2" w:rsidP="001A37D2">
            <w:pPr>
              <w:pStyle w:val="ListParagraph"/>
              <w:numPr>
                <w:ilvl w:val="0"/>
                <w:numId w:val="16"/>
              </w:numPr>
              <w:spacing w:after="0" w:line="240" w:lineRule="auto"/>
              <w:jc w:val="both"/>
              <w:rPr>
                <w:rFonts w:ascii="Arial" w:hAnsi="Arial" w:cs="Arial"/>
                <w:color w:val="auto"/>
                <w:sz w:val="18"/>
                <w:szCs w:val="18"/>
                <w:lang w:val="en-GB"/>
              </w:rPr>
            </w:pPr>
            <w:r w:rsidRPr="008E6EA5">
              <w:rPr>
                <w:rFonts w:ascii="Arial" w:hAnsi="Arial" w:cs="Arial"/>
                <w:color w:val="auto"/>
                <w:sz w:val="18"/>
                <w:szCs w:val="18"/>
                <w:lang w:val="en-GB"/>
              </w:rPr>
              <w:t>Cloud cover, Barometric pressure</w:t>
            </w:r>
          </w:p>
        </w:tc>
        <w:tc>
          <w:tcPr>
            <w:tcW w:w="283" w:type="dxa"/>
            <w:shd w:val="clear" w:color="auto" w:fill="auto"/>
            <w:vAlign w:val="center"/>
          </w:tcPr>
          <w:p w14:paraId="5950A809" w14:textId="77777777" w:rsidR="001A37D2" w:rsidRPr="00F94FD5" w:rsidRDefault="001A37D2" w:rsidP="00F94FD5">
            <w:pPr>
              <w:pStyle w:val="NoSpacing"/>
              <w:rPr>
                <w:rFonts w:ascii="Arial" w:hAnsi="Arial" w:cs="Arial"/>
                <w:sz w:val="18"/>
                <w:szCs w:val="18"/>
              </w:rPr>
            </w:pPr>
            <w:r w:rsidRPr="00F94FD5">
              <w:rPr>
                <w:rFonts w:ascii="Arial" w:hAnsi="Arial" w:cs="Arial"/>
                <w:sz w:val="18"/>
                <w:szCs w:val="18"/>
                <w:lang w:eastAsia="zh-CN"/>
              </w:rPr>
              <w:t>x</w:t>
            </w:r>
          </w:p>
        </w:tc>
        <w:tc>
          <w:tcPr>
            <w:tcW w:w="284" w:type="dxa"/>
            <w:shd w:val="clear" w:color="auto" w:fill="auto"/>
            <w:vAlign w:val="center"/>
          </w:tcPr>
          <w:p w14:paraId="064B5663" w14:textId="77777777" w:rsidR="001A37D2" w:rsidRPr="00F94FD5" w:rsidRDefault="001A37D2" w:rsidP="00F94FD5">
            <w:pPr>
              <w:pStyle w:val="NoSpacing"/>
              <w:rPr>
                <w:rFonts w:ascii="Arial" w:hAnsi="Arial" w:cs="Arial"/>
                <w:sz w:val="18"/>
                <w:szCs w:val="18"/>
              </w:rPr>
            </w:pPr>
            <w:r w:rsidRPr="00F94FD5">
              <w:rPr>
                <w:rFonts w:ascii="Arial" w:hAnsi="Arial" w:cs="Arial"/>
                <w:sz w:val="18"/>
                <w:szCs w:val="18"/>
                <w:lang w:eastAsia="zh-CN"/>
              </w:rPr>
              <w:t>x</w:t>
            </w:r>
          </w:p>
        </w:tc>
        <w:tc>
          <w:tcPr>
            <w:tcW w:w="283" w:type="dxa"/>
            <w:shd w:val="clear" w:color="auto" w:fill="auto"/>
            <w:vAlign w:val="center"/>
          </w:tcPr>
          <w:p w14:paraId="133DC3C6" w14:textId="77777777" w:rsidR="001A37D2" w:rsidRPr="00F94FD5" w:rsidRDefault="001A37D2" w:rsidP="00F94FD5">
            <w:pPr>
              <w:pStyle w:val="NoSpacing"/>
              <w:rPr>
                <w:rFonts w:ascii="Arial" w:hAnsi="Arial" w:cs="Arial"/>
                <w:sz w:val="18"/>
                <w:szCs w:val="18"/>
              </w:rPr>
            </w:pPr>
            <w:r w:rsidRPr="00F94FD5">
              <w:rPr>
                <w:rFonts w:ascii="Arial" w:hAnsi="Arial" w:cs="Arial"/>
                <w:sz w:val="18"/>
                <w:szCs w:val="18"/>
                <w:lang w:eastAsia="zh-CN"/>
              </w:rPr>
              <w:t>x</w:t>
            </w:r>
          </w:p>
        </w:tc>
        <w:tc>
          <w:tcPr>
            <w:tcW w:w="284" w:type="dxa"/>
            <w:shd w:val="clear" w:color="auto" w:fill="auto"/>
            <w:vAlign w:val="center"/>
          </w:tcPr>
          <w:p w14:paraId="438C320F" w14:textId="77777777" w:rsidR="001A37D2" w:rsidRPr="00F94FD5" w:rsidRDefault="001A37D2" w:rsidP="00F94FD5">
            <w:pPr>
              <w:pStyle w:val="NoSpacing"/>
              <w:rPr>
                <w:rFonts w:ascii="Arial" w:hAnsi="Arial" w:cs="Arial"/>
                <w:sz w:val="18"/>
                <w:szCs w:val="18"/>
              </w:rPr>
            </w:pPr>
            <w:r w:rsidRPr="00F94FD5">
              <w:rPr>
                <w:rFonts w:ascii="Arial" w:hAnsi="Arial" w:cs="Arial"/>
                <w:sz w:val="18"/>
                <w:szCs w:val="18"/>
                <w:lang w:eastAsia="zh-CN"/>
              </w:rPr>
              <w:t>x</w:t>
            </w:r>
          </w:p>
        </w:tc>
        <w:tc>
          <w:tcPr>
            <w:tcW w:w="283" w:type="dxa"/>
            <w:shd w:val="clear" w:color="auto" w:fill="auto"/>
            <w:vAlign w:val="center"/>
          </w:tcPr>
          <w:p w14:paraId="74694CF3" w14:textId="77777777" w:rsidR="001A37D2" w:rsidRPr="00F94FD5" w:rsidRDefault="001A37D2" w:rsidP="00F94FD5">
            <w:pPr>
              <w:pStyle w:val="NoSpacing"/>
              <w:rPr>
                <w:rFonts w:ascii="Arial" w:hAnsi="Arial" w:cs="Arial"/>
                <w:sz w:val="18"/>
                <w:szCs w:val="18"/>
              </w:rPr>
            </w:pPr>
            <w:r w:rsidRPr="00F94FD5">
              <w:rPr>
                <w:rFonts w:ascii="Arial" w:hAnsi="Arial" w:cs="Arial"/>
                <w:sz w:val="18"/>
                <w:szCs w:val="18"/>
                <w:lang w:eastAsia="zh-CN"/>
              </w:rPr>
              <w:t>x</w:t>
            </w:r>
          </w:p>
        </w:tc>
        <w:tc>
          <w:tcPr>
            <w:tcW w:w="1134" w:type="dxa"/>
            <w:shd w:val="clear" w:color="auto" w:fill="auto"/>
            <w:vAlign w:val="center"/>
          </w:tcPr>
          <w:p w14:paraId="06BA0EE0" w14:textId="77777777" w:rsidR="001A37D2" w:rsidRPr="00CF343E" w:rsidRDefault="001A37D2" w:rsidP="00CF343E">
            <w:pPr>
              <w:pStyle w:val="NoSpacing"/>
              <w:jc w:val="center"/>
              <w:rPr>
                <w:rFonts w:ascii="Arial" w:hAnsi="Arial" w:cs="Arial"/>
                <w:sz w:val="14"/>
                <w:szCs w:val="14"/>
              </w:rPr>
            </w:pPr>
            <w:r w:rsidRPr="00CF343E">
              <w:rPr>
                <w:rFonts w:ascii="Arial" w:hAnsi="Arial" w:cs="Arial"/>
                <w:sz w:val="14"/>
                <w:szCs w:val="14"/>
              </w:rPr>
              <w:t>A2.6</w:t>
            </w:r>
          </w:p>
          <w:p w14:paraId="2AD95FF3" w14:textId="77777777" w:rsidR="001A37D2" w:rsidRPr="00CF343E" w:rsidRDefault="001A37D2" w:rsidP="00CF343E">
            <w:pPr>
              <w:pStyle w:val="NoSpacing"/>
              <w:jc w:val="center"/>
              <w:rPr>
                <w:rFonts w:ascii="Arial" w:hAnsi="Arial" w:cs="Arial"/>
                <w:sz w:val="14"/>
                <w:szCs w:val="14"/>
              </w:rPr>
            </w:pPr>
            <w:r w:rsidRPr="00CF343E">
              <w:rPr>
                <w:rFonts w:ascii="Arial" w:hAnsi="Arial" w:cs="Arial"/>
                <w:sz w:val="14"/>
                <w:szCs w:val="14"/>
              </w:rPr>
              <w:t>A26.2</w:t>
            </w:r>
          </w:p>
          <w:p w14:paraId="7042A612" w14:textId="77777777" w:rsidR="001A37D2" w:rsidRPr="00CF343E" w:rsidRDefault="001A37D2" w:rsidP="00CF343E">
            <w:pPr>
              <w:pStyle w:val="NoSpacing"/>
              <w:jc w:val="center"/>
              <w:rPr>
                <w:rFonts w:ascii="Arial" w:hAnsi="Arial" w:cs="Arial"/>
                <w:sz w:val="14"/>
                <w:szCs w:val="14"/>
              </w:rPr>
            </w:pPr>
            <w:r w:rsidRPr="00CF343E">
              <w:rPr>
                <w:rFonts w:ascii="Arial" w:hAnsi="Arial" w:cs="Arial"/>
                <w:sz w:val="14"/>
                <w:szCs w:val="14"/>
              </w:rPr>
              <w:t>A34.7</w:t>
            </w:r>
          </w:p>
          <w:p w14:paraId="47E9F49A" w14:textId="77777777" w:rsidR="001A37D2" w:rsidRPr="00CF343E" w:rsidRDefault="001A37D2" w:rsidP="00CF343E">
            <w:pPr>
              <w:pStyle w:val="NoSpacing"/>
              <w:jc w:val="center"/>
              <w:rPr>
                <w:rFonts w:ascii="Arial" w:hAnsi="Arial" w:cs="Arial"/>
                <w:sz w:val="14"/>
                <w:szCs w:val="14"/>
              </w:rPr>
            </w:pPr>
            <w:r w:rsidRPr="00CF343E">
              <w:rPr>
                <w:rFonts w:ascii="Arial" w:hAnsi="Arial" w:cs="Arial"/>
                <w:sz w:val="14"/>
                <w:szCs w:val="14"/>
              </w:rPr>
              <w:t>A34.8</w:t>
            </w:r>
          </w:p>
          <w:p w14:paraId="75599FB8" w14:textId="77777777" w:rsidR="001A37D2" w:rsidRPr="00CF343E" w:rsidRDefault="001A37D2" w:rsidP="00CF343E">
            <w:pPr>
              <w:pStyle w:val="NoSpacing"/>
              <w:jc w:val="center"/>
              <w:rPr>
                <w:rFonts w:ascii="Arial" w:hAnsi="Arial" w:cs="Arial"/>
                <w:sz w:val="14"/>
                <w:szCs w:val="14"/>
              </w:rPr>
            </w:pPr>
            <w:r w:rsidRPr="00CF343E">
              <w:rPr>
                <w:rFonts w:ascii="Arial" w:hAnsi="Arial" w:cs="Arial"/>
                <w:sz w:val="14"/>
                <w:szCs w:val="14"/>
              </w:rPr>
              <w:t>A6.1</w:t>
            </w:r>
          </w:p>
        </w:tc>
        <w:tc>
          <w:tcPr>
            <w:tcW w:w="1474" w:type="dxa"/>
            <w:shd w:val="clear" w:color="auto" w:fill="auto"/>
            <w:vAlign w:val="center"/>
          </w:tcPr>
          <w:p w14:paraId="0A5145A4" w14:textId="77777777" w:rsidR="001A37D2" w:rsidRPr="00CF343E" w:rsidRDefault="001A37D2" w:rsidP="00CF343E">
            <w:pPr>
              <w:pStyle w:val="NoSpacing"/>
              <w:rPr>
                <w:rFonts w:ascii="Arial" w:hAnsi="Arial" w:cs="Arial"/>
                <w:sz w:val="14"/>
                <w:szCs w:val="14"/>
              </w:rPr>
            </w:pPr>
            <w:r w:rsidRPr="00CF343E">
              <w:rPr>
                <w:rFonts w:ascii="Arial" w:hAnsi="Arial" w:cs="Arial"/>
                <w:sz w:val="14"/>
                <w:szCs w:val="14"/>
              </w:rPr>
              <w:t>111-Gte01-Sop01</w:t>
            </w:r>
          </w:p>
          <w:p w14:paraId="6AE9585A" w14:textId="77777777" w:rsidR="001A37D2" w:rsidRPr="00CF343E" w:rsidRDefault="001A37D2" w:rsidP="00CF343E">
            <w:pPr>
              <w:pStyle w:val="NoSpacing"/>
              <w:rPr>
                <w:rFonts w:ascii="Arial" w:hAnsi="Arial" w:cs="Arial"/>
                <w:sz w:val="14"/>
                <w:szCs w:val="14"/>
              </w:rPr>
            </w:pPr>
            <w:r w:rsidRPr="00CF343E">
              <w:rPr>
                <w:rFonts w:ascii="Arial" w:hAnsi="Arial" w:cs="Arial"/>
                <w:sz w:val="14"/>
                <w:szCs w:val="14"/>
              </w:rPr>
              <w:t>111-Gte05</w:t>
            </w:r>
          </w:p>
          <w:p w14:paraId="14EF623E" w14:textId="77777777" w:rsidR="001A37D2" w:rsidRPr="00CF343E" w:rsidRDefault="001A37D2" w:rsidP="00CF343E">
            <w:pPr>
              <w:pStyle w:val="NoSpacing"/>
              <w:rPr>
                <w:rFonts w:ascii="Arial" w:hAnsi="Arial" w:cs="Arial"/>
                <w:sz w:val="14"/>
                <w:szCs w:val="14"/>
              </w:rPr>
            </w:pPr>
            <w:r w:rsidRPr="00CF343E">
              <w:rPr>
                <w:rFonts w:ascii="Arial" w:hAnsi="Arial" w:cs="Arial"/>
                <w:sz w:val="14"/>
                <w:szCs w:val="14"/>
              </w:rPr>
              <w:t>135-Gte01</w:t>
            </w:r>
          </w:p>
          <w:p w14:paraId="3E98AD94" w14:textId="77777777" w:rsidR="001A37D2" w:rsidRPr="00CF343E" w:rsidRDefault="001A37D2" w:rsidP="00CF343E">
            <w:pPr>
              <w:pStyle w:val="NoSpacing"/>
              <w:rPr>
                <w:rFonts w:ascii="Arial" w:hAnsi="Arial" w:cs="Arial"/>
                <w:sz w:val="14"/>
                <w:szCs w:val="14"/>
              </w:rPr>
            </w:pPr>
            <w:r w:rsidRPr="00CF343E">
              <w:rPr>
                <w:rFonts w:ascii="Arial" w:hAnsi="Arial" w:cs="Arial"/>
                <w:sz w:val="14"/>
                <w:szCs w:val="14"/>
              </w:rPr>
              <w:t>135-Gte01-Ste10</w:t>
            </w:r>
          </w:p>
          <w:p w14:paraId="0247E46E" w14:textId="77777777" w:rsidR="001A37D2" w:rsidRPr="00CF343E" w:rsidRDefault="001A37D2" w:rsidP="00CF343E">
            <w:pPr>
              <w:pStyle w:val="NoSpacing"/>
              <w:rPr>
                <w:rFonts w:ascii="Arial" w:hAnsi="Arial" w:cs="Arial"/>
                <w:sz w:val="14"/>
                <w:szCs w:val="14"/>
              </w:rPr>
            </w:pPr>
            <w:r w:rsidRPr="00CF343E">
              <w:rPr>
                <w:rFonts w:ascii="Arial" w:hAnsi="Arial" w:cs="Arial"/>
                <w:sz w:val="14"/>
                <w:szCs w:val="14"/>
              </w:rPr>
              <w:t>211-Gte02</w:t>
            </w:r>
          </w:p>
          <w:p w14:paraId="1B130563" w14:textId="77777777" w:rsidR="001A37D2" w:rsidRPr="00CF343E" w:rsidRDefault="001A37D2" w:rsidP="00CF343E">
            <w:pPr>
              <w:pStyle w:val="NoSpacing"/>
              <w:rPr>
                <w:rFonts w:ascii="Arial" w:hAnsi="Arial" w:cs="Arial"/>
                <w:sz w:val="14"/>
                <w:szCs w:val="14"/>
              </w:rPr>
            </w:pPr>
            <w:r w:rsidRPr="00CF343E">
              <w:rPr>
                <w:rFonts w:ascii="Arial" w:hAnsi="Arial" w:cs="Arial"/>
                <w:sz w:val="14"/>
                <w:szCs w:val="14"/>
              </w:rPr>
              <w:t>220-Gtr01</w:t>
            </w:r>
          </w:p>
          <w:p w14:paraId="43C26E00" w14:textId="77777777" w:rsidR="001A37D2" w:rsidRPr="00CF343E" w:rsidRDefault="001A37D2" w:rsidP="00CF343E">
            <w:pPr>
              <w:pStyle w:val="NoSpacing"/>
              <w:rPr>
                <w:rFonts w:ascii="Arial" w:hAnsi="Arial" w:cs="Arial"/>
                <w:sz w:val="14"/>
                <w:szCs w:val="14"/>
              </w:rPr>
            </w:pPr>
            <w:r w:rsidRPr="00CF343E">
              <w:rPr>
                <w:rFonts w:ascii="Arial" w:hAnsi="Arial" w:cs="Arial"/>
                <w:sz w:val="14"/>
                <w:szCs w:val="14"/>
              </w:rPr>
              <w:t>235-Gte01</w:t>
            </w:r>
          </w:p>
          <w:p w14:paraId="1502C7F9" w14:textId="77777777" w:rsidR="001A37D2" w:rsidRPr="00CF343E" w:rsidRDefault="001A37D2" w:rsidP="00CF343E">
            <w:pPr>
              <w:pStyle w:val="NoSpacing"/>
              <w:rPr>
                <w:rFonts w:ascii="Arial" w:hAnsi="Arial" w:cs="Arial"/>
                <w:sz w:val="14"/>
                <w:szCs w:val="14"/>
              </w:rPr>
            </w:pPr>
            <w:r w:rsidRPr="00CF343E">
              <w:rPr>
                <w:rFonts w:ascii="Arial" w:hAnsi="Arial" w:cs="Arial"/>
                <w:sz w:val="14"/>
                <w:szCs w:val="14"/>
              </w:rPr>
              <w:t>260-Gte04</w:t>
            </w:r>
          </w:p>
        </w:tc>
      </w:tr>
    </w:tbl>
    <w:p w14:paraId="72030929" w14:textId="77777777" w:rsidR="001A37D2" w:rsidRDefault="001A37D2" w:rsidP="001A37D2">
      <w:pPr>
        <w:pStyle w:val="NoSpacing"/>
        <w:rPr>
          <w:rFonts w:ascii="Arial" w:hAnsi="Arial" w:cs="Arial"/>
          <w:sz w:val="18"/>
          <w:szCs w:val="18"/>
          <w:lang w:val="en-US"/>
        </w:rPr>
      </w:pPr>
      <w:r>
        <w:rPr>
          <w:rFonts w:ascii="Arial" w:hAnsi="Arial" w:cs="Arial"/>
          <w:sz w:val="18"/>
          <w:szCs w:val="18"/>
          <w:lang w:val="en-US"/>
        </w:rPr>
        <w:t>..</w:t>
      </w:r>
    </w:p>
    <w:p w14:paraId="79835D81" w14:textId="77777777" w:rsidR="00FE4AFA" w:rsidRDefault="00FE4AFA" w:rsidP="001A37D2">
      <w:pPr>
        <w:pStyle w:val="NoSpacing"/>
        <w:rPr>
          <w:rFonts w:ascii="Arial" w:hAnsi="Arial" w:cs="Arial"/>
          <w:sz w:val="18"/>
          <w:szCs w:val="18"/>
          <w:lang w:val="en-US"/>
        </w:rPr>
      </w:pPr>
    </w:p>
    <w:tbl>
      <w:tblPr>
        <w:tblStyle w:val="TableGrid"/>
        <w:tblW w:w="15310" w:type="dxa"/>
        <w:tblInd w:w="-596" w:type="dxa"/>
        <w:tblLayout w:type="fixed"/>
        <w:tblCellMar>
          <w:top w:w="85" w:type="dxa"/>
          <w:left w:w="113" w:type="dxa"/>
          <w:bottom w:w="85" w:type="dxa"/>
          <w:right w:w="113" w:type="dxa"/>
        </w:tblCellMar>
        <w:tblLook w:val="04A0" w:firstRow="1" w:lastRow="0" w:firstColumn="1" w:lastColumn="0" w:noHBand="0" w:noVBand="1"/>
      </w:tblPr>
      <w:tblGrid>
        <w:gridCol w:w="795"/>
        <w:gridCol w:w="1418"/>
        <w:gridCol w:w="1984"/>
        <w:gridCol w:w="7088"/>
        <w:gridCol w:w="283"/>
        <w:gridCol w:w="284"/>
        <w:gridCol w:w="283"/>
        <w:gridCol w:w="284"/>
        <w:gridCol w:w="283"/>
        <w:gridCol w:w="1134"/>
        <w:gridCol w:w="1474"/>
      </w:tblGrid>
      <w:tr w:rsidR="00FE4AFA" w:rsidRPr="004E1514" w14:paraId="18495DD0" w14:textId="77777777" w:rsidTr="00B011F2">
        <w:tc>
          <w:tcPr>
            <w:tcW w:w="795" w:type="dxa"/>
            <w:vMerge w:val="restart"/>
            <w:shd w:val="clear" w:color="auto" w:fill="00B0F0"/>
            <w:vAlign w:val="center"/>
          </w:tcPr>
          <w:p w14:paraId="3FA7288E" w14:textId="77777777" w:rsidR="00FE4AFA" w:rsidRPr="003A6F97" w:rsidRDefault="00FE4AFA"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lastRenderedPageBreak/>
              <w:t>No.</w:t>
            </w:r>
          </w:p>
        </w:tc>
        <w:tc>
          <w:tcPr>
            <w:tcW w:w="1418" w:type="dxa"/>
            <w:vMerge w:val="restart"/>
            <w:shd w:val="clear" w:color="auto" w:fill="00B0F0"/>
            <w:vAlign w:val="center"/>
          </w:tcPr>
          <w:p w14:paraId="0ACBB1D2" w14:textId="77777777" w:rsidR="00FE4AFA" w:rsidRPr="003A6F97" w:rsidRDefault="00FE4AFA"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Identified Services</w:t>
            </w:r>
          </w:p>
        </w:tc>
        <w:tc>
          <w:tcPr>
            <w:tcW w:w="1984" w:type="dxa"/>
            <w:vMerge w:val="restart"/>
            <w:shd w:val="clear" w:color="auto" w:fill="00B0F0"/>
            <w:vAlign w:val="center"/>
          </w:tcPr>
          <w:p w14:paraId="43717DC9" w14:textId="77777777" w:rsidR="00FE4AFA" w:rsidRPr="003A6F97" w:rsidRDefault="00FE4AFA"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Identified Responsible Service Provider</w:t>
            </w:r>
          </w:p>
        </w:tc>
        <w:tc>
          <w:tcPr>
            <w:tcW w:w="7088" w:type="dxa"/>
            <w:vMerge w:val="restart"/>
            <w:shd w:val="clear" w:color="auto" w:fill="00B0F0"/>
            <w:vAlign w:val="center"/>
          </w:tcPr>
          <w:p w14:paraId="73F36035" w14:textId="77777777" w:rsidR="00FE4AFA" w:rsidRPr="003A6F97" w:rsidRDefault="00FE4AFA"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Short Description</w:t>
            </w:r>
          </w:p>
        </w:tc>
        <w:tc>
          <w:tcPr>
            <w:tcW w:w="1417" w:type="dxa"/>
            <w:gridSpan w:val="5"/>
            <w:shd w:val="clear" w:color="auto" w:fill="00B0F0"/>
            <w:vAlign w:val="center"/>
          </w:tcPr>
          <w:p w14:paraId="5ABEC970" w14:textId="77777777" w:rsidR="00FE4AFA" w:rsidRPr="003A6F97" w:rsidRDefault="00FE4AFA"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Geographical Areas</w:t>
            </w:r>
          </w:p>
          <w:p w14:paraId="6442B503" w14:textId="77777777" w:rsidR="00FE4AFA" w:rsidRPr="003A6F97" w:rsidRDefault="00FE4AFA" w:rsidP="00B011F2">
            <w:pPr>
              <w:pStyle w:val="NoSpacing"/>
              <w:rPr>
                <w:rFonts w:ascii="Arial" w:hAnsi="Arial" w:cs="Arial"/>
                <w:color w:val="FFFFFF" w:themeColor="background1"/>
                <w:sz w:val="20"/>
                <w:szCs w:val="20"/>
                <w:lang w:val="en-GB"/>
              </w:rPr>
            </w:pPr>
            <w:r w:rsidRPr="003A6F97">
              <w:rPr>
                <w:rFonts w:ascii="Arial" w:hAnsi="Arial" w:cs="Arial"/>
                <w:color w:val="FFFFFF" w:themeColor="background1"/>
                <w:sz w:val="10"/>
                <w:szCs w:val="10"/>
                <w:lang w:val="en-GB"/>
              </w:rPr>
              <w:t xml:space="preserve">NAV 58/6, paragraph 23 </w:t>
            </w:r>
          </w:p>
        </w:tc>
        <w:tc>
          <w:tcPr>
            <w:tcW w:w="1134" w:type="dxa"/>
            <w:shd w:val="clear" w:color="auto" w:fill="00B0F0"/>
            <w:vAlign w:val="center"/>
          </w:tcPr>
          <w:p w14:paraId="6E27206F" w14:textId="77777777" w:rsidR="00FE4AFA" w:rsidRPr="003A6F97" w:rsidRDefault="00FE4AFA" w:rsidP="00B011F2">
            <w:pPr>
              <w:pStyle w:val="NoSpacing"/>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Solution References</w:t>
            </w:r>
          </w:p>
        </w:tc>
        <w:tc>
          <w:tcPr>
            <w:tcW w:w="1474" w:type="dxa"/>
            <w:shd w:val="clear" w:color="auto" w:fill="00B0F0"/>
            <w:vAlign w:val="center"/>
          </w:tcPr>
          <w:p w14:paraId="6E143530" w14:textId="77777777" w:rsidR="00FE4AFA" w:rsidRPr="003A6F97" w:rsidRDefault="00FE4AFA" w:rsidP="00B011F2">
            <w:pPr>
              <w:pStyle w:val="NoSpacing"/>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Gap Origin</w:t>
            </w:r>
          </w:p>
        </w:tc>
      </w:tr>
      <w:tr w:rsidR="00FE4AFA" w:rsidRPr="005A3CD8" w14:paraId="6A726062" w14:textId="77777777" w:rsidTr="00B011F2">
        <w:trPr>
          <w:trHeight w:val="419"/>
        </w:trPr>
        <w:tc>
          <w:tcPr>
            <w:tcW w:w="795" w:type="dxa"/>
            <w:vMerge/>
            <w:shd w:val="clear" w:color="auto" w:fill="00B0F0"/>
          </w:tcPr>
          <w:p w14:paraId="51A0B347" w14:textId="77777777" w:rsidR="00FE4AFA" w:rsidRPr="00AE31FD" w:rsidRDefault="00FE4AFA" w:rsidP="00B011F2">
            <w:pPr>
              <w:rPr>
                <w:rFonts w:asciiTheme="minorHAnsi" w:hAnsiTheme="minorHAnsi" w:cstheme="minorHAnsi"/>
                <w:sz w:val="18"/>
                <w:szCs w:val="18"/>
              </w:rPr>
            </w:pPr>
          </w:p>
        </w:tc>
        <w:tc>
          <w:tcPr>
            <w:tcW w:w="1418" w:type="dxa"/>
            <w:vMerge/>
            <w:shd w:val="clear" w:color="auto" w:fill="00B0F0"/>
          </w:tcPr>
          <w:p w14:paraId="1D0A85E9" w14:textId="77777777" w:rsidR="00FE4AFA" w:rsidRPr="00AE31FD" w:rsidRDefault="00FE4AFA" w:rsidP="00B011F2">
            <w:pPr>
              <w:rPr>
                <w:rFonts w:asciiTheme="minorHAnsi" w:hAnsiTheme="minorHAnsi" w:cstheme="minorHAnsi"/>
                <w:sz w:val="18"/>
                <w:szCs w:val="18"/>
              </w:rPr>
            </w:pPr>
          </w:p>
        </w:tc>
        <w:tc>
          <w:tcPr>
            <w:tcW w:w="1984" w:type="dxa"/>
            <w:vMerge/>
            <w:shd w:val="clear" w:color="auto" w:fill="00B0F0"/>
          </w:tcPr>
          <w:p w14:paraId="37BFEA53" w14:textId="77777777" w:rsidR="00FE4AFA" w:rsidRPr="00AE31FD" w:rsidRDefault="00FE4AFA" w:rsidP="00B011F2">
            <w:pPr>
              <w:rPr>
                <w:rFonts w:asciiTheme="minorHAnsi" w:hAnsiTheme="minorHAnsi" w:cstheme="minorHAnsi"/>
                <w:sz w:val="18"/>
                <w:szCs w:val="18"/>
              </w:rPr>
            </w:pPr>
          </w:p>
        </w:tc>
        <w:tc>
          <w:tcPr>
            <w:tcW w:w="7088" w:type="dxa"/>
            <w:vMerge/>
            <w:shd w:val="clear" w:color="auto" w:fill="00B0F0"/>
          </w:tcPr>
          <w:p w14:paraId="588D5236" w14:textId="77777777" w:rsidR="00FE4AFA" w:rsidRPr="00AE31FD" w:rsidRDefault="00FE4AFA" w:rsidP="00B011F2">
            <w:pPr>
              <w:rPr>
                <w:rFonts w:asciiTheme="minorHAnsi" w:hAnsiTheme="minorHAnsi" w:cstheme="minorHAnsi"/>
                <w:sz w:val="18"/>
                <w:szCs w:val="18"/>
              </w:rPr>
            </w:pPr>
          </w:p>
        </w:tc>
        <w:tc>
          <w:tcPr>
            <w:tcW w:w="283" w:type="dxa"/>
            <w:shd w:val="clear" w:color="auto" w:fill="00B0F0"/>
            <w:vAlign w:val="center"/>
          </w:tcPr>
          <w:p w14:paraId="4097B636" w14:textId="77777777" w:rsidR="00FE4AFA" w:rsidRPr="003A6F97" w:rsidRDefault="00FE4AFA"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1</w:t>
            </w:r>
          </w:p>
        </w:tc>
        <w:tc>
          <w:tcPr>
            <w:tcW w:w="284" w:type="dxa"/>
            <w:shd w:val="clear" w:color="auto" w:fill="00B0F0"/>
            <w:vAlign w:val="center"/>
          </w:tcPr>
          <w:p w14:paraId="1736123B" w14:textId="77777777" w:rsidR="00FE4AFA" w:rsidRPr="003A6F97" w:rsidRDefault="00FE4AFA"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2</w:t>
            </w:r>
          </w:p>
        </w:tc>
        <w:tc>
          <w:tcPr>
            <w:tcW w:w="283" w:type="dxa"/>
            <w:shd w:val="clear" w:color="auto" w:fill="00B0F0"/>
            <w:vAlign w:val="center"/>
          </w:tcPr>
          <w:p w14:paraId="10662865" w14:textId="77777777" w:rsidR="00FE4AFA" w:rsidRPr="003A6F97" w:rsidRDefault="00FE4AFA"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3</w:t>
            </w:r>
          </w:p>
        </w:tc>
        <w:tc>
          <w:tcPr>
            <w:tcW w:w="284" w:type="dxa"/>
            <w:shd w:val="clear" w:color="auto" w:fill="00B0F0"/>
            <w:vAlign w:val="center"/>
          </w:tcPr>
          <w:p w14:paraId="3A285EB1" w14:textId="77777777" w:rsidR="00FE4AFA" w:rsidRPr="003A6F97" w:rsidRDefault="00FE4AFA"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4</w:t>
            </w:r>
          </w:p>
        </w:tc>
        <w:tc>
          <w:tcPr>
            <w:tcW w:w="283" w:type="dxa"/>
            <w:shd w:val="clear" w:color="auto" w:fill="00B0F0"/>
            <w:vAlign w:val="center"/>
          </w:tcPr>
          <w:p w14:paraId="39C58863" w14:textId="77777777" w:rsidR="00FE4AFA" w:rsidRPr="003A6F97" w:rsidRDefault="00FE4AFA" w:rsidP="00B011F2">
            <w:pPr>
              <w:pStyle w:val="NoSpacing"/>
              <w:jc w:val="center"/>
              <w:rPr>
                <w:rFonts w:asciiTheme="minorHAnsi" w:hAnsiTheme="minorHAnsi" w:cstheme="minorHAnsi"/>
                <w:b/>
                <w:color w:val="FFFFFF" w:themeColor="background1"/>
                <w:sz w:val="18"/>
                <w:szCs w:val="18"/>
                <w:lang w:val="en-GB"/>
              </w:rPr>
            </w:pPr>
            <w:r w:rsidRPr="003A6F97">
              <w:rPr>
                <w:rFonts w:asciiTheme="minorHAnsi" w:hAnsiTheme="minorHAnsi" w:cstheme="minorHAnsi"/>
                <w:b/>
                <w:color w:val="FFFFFF" w:themeColor="background1"/>
                <w:sz w:val="18"/>
                <w:szCs w:val="18"/>
                <w:lang w:val="en-GB"/>
              </w:rPr>
              <w:t>5</w:t>
            </w:r>
          </w:p>
        </w:tc>
        <w:tc>
          <w:tcPr>
            <w:tcW w:w="1134" w:type="dxa"/>
            <w:shd w:val="clear" w:color="auto" w:fill="00B0F0"/>
            <w:vAlign w:val="center"/>
          </w:tcPr>
          <w:p w14:paraId="6A0E20DE" w14:textId="77777777" w:rsidR="00FE4AFA" w:rsidRPr="003A6F97" w:rsidRDefault="00FE4AFA" w:rsidP="00B011F2">
            <w:pPr>
              <w:pStyle w:val="NoSpacing"/>
              <w:jc w:val="center"/>
              <w:rPr>
                <w:sz w:val="18"/>
                <w:szCs w:val="18"/>
                <w:lang w:val="en-GB"/>
              </w:rPr>
            </w:pPr>
            <w:r w:rsidRPr="003A6F97">
              <w:rPr>
                <w:rFonts w:asciiTheme="minorHAnsi" w:hAnsiTheme="minorHAnsi" w:cstheme="minorHAnsi"/>
                <w:b/>
                <w:color w:val="FFFFFF" w:themeColor="background1"/>
                <w:sz w:val="18"/>
                <w:szCs w:val="18"/>
                <w:lang w:val="en-GB"/>
              </w:rPr>
              <w:t>Functions</w:t>
            </w:r>
            <w:r w:rsidRPr="003A6F97">
              <w:rPr>
                <w:rFonts w:asciiTheme="minorHAnsi" w:hAnsiTheme="minorHAnsi" w:cstheme="minorHAnsi"/>
                <w:sz w:val="18"/>
                <w:szCs w:val="18"/>
                <w:lang w:val="en-GB"/>
              </w:rPr>
              <w:t xml:space="preserve"> </w:t>
            </w:r>
            <w:r w:rsidRPr="003A6F97">
              <w:rPr>
                <w:rFonts w:ascii="Arial" w:hAnsi="Arial" w:cs="Arial"/>
                <w:color w:val="FFFFFF" w:themeColor="background1"/>
                <w:sz w:val="10"/>
                <w:szCs w:val="10"/>
                <w:lang w:val="en-GB"/>
              </w:rPr>
              <w:t>NAV  56/WP.5/ Rev.1 - Annex 1</w:t>
            </w:r>
          </w:p>
        </w:tc>
        <w:tc>
          <w:tcPr>
            <w:tcW w:w="1474" w:type="dxa"/>
            <w:shd w:val="clear" w:color="auto" w:fill="00B0F0"/>
            <w:vAlign w:val="center"/>
          </w:tcPr>
          <w:p w14:paraId="3B0FDBDC" w14:textId="77777777" w:rsidR="00FE4AFA" w:rsidRPr="003A6F97" w:rsidRDefault="00FE4AFA" w:rsidP="00B011F2">
            <w:pPr>
              <w:pStyle w:val="NoSpacing"/>
              <w:jc w:val="center"/>
              <w:rPr>
                <w:sz w:val="18"/>
                <w:szCs w:val="18"/>
                <w:lang w:val="en-GB"/>
              </w:rPr>
            </w:pPr>
            <w:r w:rsidRPr="003A6F97">
              <w:rPr>
                <w:rFonts w:asciiTheme="minorHAnsi" w:hAnsiTheme="minorHAnsi" w:cstheme="minorHAnsi"/>
                <w:b/>
                <w:color w:val="FFFFFF" w:themeColor="background1"/>
                <w:sz w:val="18"/>
                <w:szCs w:val="18"/>
                <w:lang w:val="en-GB"/>
              </w:rPr>
              <w:t xml:space="preserve">Identifier     </w:t>
            </w:r>
            <w:r w:rsidRPr="003A6F97">
              <w:rPr>
                <w:rFonts w:asciiTheme="minorHAnsi" w:hAnsiTheme="minorHAnsi" w:cstheme="minorHAnsi"/>
                <w:sz w:val="18"/>
                <w:szCs w:val="18"/>
                <w:lang w:val="en-GB"/>
              </w:rPr>
              <w:t xml:space="preserve"> </w:t>
            </w:r>
            <w:r w:rsidRPr="003A6F97">
              <w:rPr>
                <w:rFonts w:ascii="Arial" w:hAnsi="Arial" w:cs="Arial"/>
                <w:color w:val="FFFFFF" w:themeColor="background1"/>
                <w:sz w:val="10"/>
                <w:szCs w:val="10"/>
                <w:lang w:val="en-GB"/>
              </w:rPr>
              <w:t>NAV 58/WP.6 Annex 1 and paragraph 3.9</w:t>
            </w:r>
          </w:p>
        </w:tc>
      </w:tr>
      <w:tr w:rsidR="00FE4AFA" w:rsidRPr="004E1514" w14:paraId="644E7B3F" w14:textId="77777777" w:rsidTr="00B011F2">
        <w:tc>
          <w:tcPr>
            <w:tcW w:w="795" w:type="dxa"/>
          </w:tcPr>
          <w:p w14:paraId="40E88B29" w14:textId="77777777" w:rsidR="00FE4AFA" w:rsidRPr="00C1598B" w:rsidRDefault="00FE4AFA" w:rsidP="00B011F2">
            <w:pPr>
              <w:rPr>
                <w:color w:val="auto"/>
                <w:sz w:val="16"/>
                <w:szCs w:val="16"/>
              </w:rPr>
            </w:pPr>
            <w:r w:rsidRPr="00C1598B">
              <w:rPr>
                <w:rFonts w:ascii="Arial" w:hAnsi="Arial" w:cs="Arial"/>
                <w:color w:val="auto"/>
                <w:sz w:val="16"/>
                <w:szCs w:val="16"/>
              </w:rPr>
              <w:t>MSP17</w:t>
            </w:r>
          </w:p>
        </w:tc>
        <w:tc>
          <w:tcPr>
            <w:tcW w:w="1418" w:type="dxa"/>
            <w:shd w:val="clear" w:color="auto" w:fill="auto"/>
          </w:tcPr>
          <w:p w14:paraId="342F6B87" w14:textId="77777777" w:rsidR="00FE4AFA" w:rsidRPr="00C1598B" w:rsidRDefault="00FE4AFA" w:rsidP="00B011F2">
            <w:pPr>
              <w:rPr>
                <w:rFonts w:ascii="Arial" w:hAnsi="Arial" w:cs="Arial"/>
                <w:color w:val="auto"/>
                <w:sz w:val="18"/>
                <w:szCs w:val="18"/>
              </w:rPr>
            </w:pPr>
            <w:r w:rsidRPr="00C1598B">
              <w:rPr>
                <w:rFonts w:ascii="Arial" w:hAnsi="Arial" w:cs="Arial"/>
                <w:color w:val="auto"/>
                <w:sz w:val="18"/>
                <w:szCs w:val="18"/>
              </w:rPr>
              <w:t>Hydrographic information service</w:t>
            </w:r>
          </w:p>
        </w:tc>
        <w:tc>
          <w:tcPr>
            <w:tcW w:w="1984" w:type="dxa"/>
            <w:shd w:val="clear" w:color="auto" w:fill="auto"/>
          </w:tcPr>
          <w:p w14:paraId="1A3CE666" w14:textId="77777777" w:rsidR="00FE4AFA" w:rsidRPr="00C1598B" w:rsidRDefault="00FE4AFA" w:rsidP="00C1598B">
            <w:pPr>
              <w:rPr>
                <w:rFonts w:ascii="Arial" w:hAnsi="Arial" w:cs="Arial"/>
                <w:color w:val="auto"/>
                <w:sz w:val="18"/>
                <w:szCs w:val="18"/>
              </w:rPr>
            </w:pPr>
            <w:r w:rsidRPr="00C1598B">
              <w:rPr>
                <w:rFonts w:ascii="Arial" w:hAnsi="Arial" w:cs="Arial"/>
                <w:color w:val="auto"/>
                <w:sz w:val="18"/>
                <w:szCs w:val="18"/>
              </w:rPr>
              <w:t xml:space="preserve">National Hydrographic </w:t>
            </w:r>
            <w:r w:rsidR="00C1598B" w:rsidRPr="00C1598B">
              <w:rPr>
                <w:rFonts w:ascii="Arial" w:hAnsi="Arial" w:cs="Arial"/>
                <w:color w:val="auto"/>
                <w:sz w:val="18"/>
                <w:szCs w:val="18"/>
              </w:rPr>
              <w:t xml:space="preserve"> and meteorological </w:t>
            </w:r>
            <w:r w:rsidRPr="00C1598B">
              <w:rPr>
                <w:rFonts w:ascii="Arial" w:hAnsi="Arial" w:cs="Arial"/>
                <w:color w:val="auto"/>
                <w:sz w:val="18"/>
                <w:szCs w:val="18"/>
              </w:rPr>
              <w:t>Authorit</w:t>
            </w:r>
            <w:r w:rsidR="00C1598B" w:rsidRPr="00C1598B">
              <w:rPr>
                <w:rFonts w:ascii="Arial" w:hAnsi="Arial" w:cs="Arial"/>
                <w:color w:val="auto"/>
                <w:sz w:val="18"/>
                <w:szCs w:val="18"/>
              </w:rPr>
              <w:t>ies</w:t>
            </w:r>
          </w:p>
        </w:tc>
        <w:tc>
          <w:tcPr>
            <w:tcW w:w="7088" w:type="dxa"/>
            <w:shd w:val="clear" w:color="auto" w:fill="auto"/>
          </w:tcPr>
          <w:p w14:paraId="2D5F8E0E" w14:textId="77777777" w:rsidR="00FE4AFA" w:rsidRPr="00C1598B" w:rsidRDefault="00FE4AFA" w:rsidP="00FE4AFA">
            <w:pPr>
              <w:pStyle w:val="NoSpacing"/>
              <w:jc w:val="both"/>
              <w:rPr>
                <w:rFonts w:ascii="Arial" w:hAnsi="Arial" w:cs="Arial"/>
                <w:sz w:val="18"/>
                <w:szCs w:val="18"/>
                <w:lang w:val="en-US"/>
              </w:rPr>
            </w:pPr>
            <w:r w:rsidRPr="00B011F2">
              <w:rPr>
                <w:rFonts w:ascii="Arial" w:hAnsi="Arial" w:cs="Arial"/>
                <w:sz w:val="18"/>
                <w:szCs w:val="18"/>
                <w:lang w:val="en-US"/>
              </w:rPr>
              <w:t xml:space="preserve">The hydrographic information service is essential to safeguard navigation at sea and protect the environment. </w:t>
            </w:r>
            <w:r w:rsidRPr="00C1598B">
              <w:rPr>
                <w:rFonts w:ascii="Arial" w:hAnsi="Arial" w:cs="Arial"/>
                <w:sz w:val="18"/>
                <w:szCs w:val="18"/>
                <w:lang w:val="en-US"/>
              </w:rPr>
              <w:t>The service provided are such as:</w:t>
            </w:r>
          </w:p>
          <w:p w14:paraId="45D96F00" w14:textId="77777777" w:rsidR="00FE4AFA" w:rsidRPr="00C1598B" w:rsidRDefault="00FE4AFA" w:rsidP="00FE4AFA">
            <w:pPr>
              <w:pStyle w:val="NoSpacing"/>
              <w:jc w:val="both"/>
              <w:rPr>
                <w:rFonts w:ascii="Arial" w:hAnsi="Arial" w:cs="Arial"/>
                <w:sz w:val="18"/>
                <w:szCs w:val="18"/>
                <w:lang w:val="en-US"/>
              </w:rPr>
            </w:pPr>
          </w:p>
          <w:p w14:paraId="41842A84" w14:textId="77777777" w:rsidR="00FE4AFA" w:rsidRPr="003C0CA8" w:rsidRDefault="00FE4AFA" w:rsidP="00FE4AFA">
            <w:pPr>
              <w:pStyle w:val="ListParagraph"/>
              <w:numPr>
                <w:ilvl w:val="0"/>
                <w:numId w:val="19"/>
              </w:numPr>
              <w:spacing w:after="0" w:line="240" w:lineRule="auto"/>
              <w:jc w:val="both"/>
              <w:rPr>
                <w:rFonts w:ascii="Arial" w:hAnsi="Arial" w:cs="Arial"/>
                <w:color w:val="auto"/>
                <w:sz w:val="18"/>
                <w:szCs w:val="18"/>
                <w:lang w:val="en-GB"/>
              </w:rPr>
            </w:pPr>
            <w:r w:rsidRPr="003C0CA8">
              <w:rPr>
                <w:rFonts w:ascii="Arial" w:hAnsi="Arial" w:cs="Arial"/>
                <w:color w:val="auto"/>
                <w:sz w:val="18"/>
                <w:szCs w:val="18"/>
                <w:lang w:val="en-GB"/>
              </w:rPr>
              <w:t>Current speed and direction</w:t>
            </w:r>
          </w:p>
          <w:p w14:paraId="065FE9CA" w14:textId="77777777" w:rsidR="00FE4AFA" w:rsidRPr="003C0CA8" w:rsidRDefault="00FE4AFA" w:rsidP="00FE4AFA">
            <w:pPr>
              <w:pStyle w:val="ListParagraph"/>
              <w:numPr>
                <w:ilvl w:val="0"/>
                <w:numId w:val="19"/>
              </w:numPr>
              <w:spacing w:after="0" w:line="240" w:lineRule="auto"/>
              <w:jc w:val="both"/>
              <w:rPr>
                <w:rFonts w:ascii="Arial" w:hAnsi="Arial" w:cs="Arial"/>
                <w:color w:val="auto"/>
                <w:sz w:val="18"/>
                <w:szCs w:val="18"/>
                <w:lang w:val="en-GB"/>
              </w:rPr>
            </w:pPr>
            <w:r w:rsidRPr="003C0CA8">
              <w:rPr>
                <w:rFonts w:ascii="Arial" w:hAnsi="Arial" w:cs="Arial"/>
                <w:color w:val="auto"/>
                <w:sz w:val="18"/>
                <w:szCs w:val="18"/>
                <w:lang w:val="en-GB"/>
              </w:rPr>
              <w:t>Wave height</w:t>
            </w:r>
          </w:p>
          <w:p w14:paraId="2898AA13" w14:textId="77777777" w:rsidR="00FE4AFA" w:rsidRPr="003C0CA8" w:rsidRDefault="00FE4AFA" w:rsidP="00FE4AFA">
            <w:pPr>
              <w:pStyle w:val="ListParagraph"/>
              <w:numPr>
                <w:ilvl w:val="0"/>
                <w:numId w:val="19"/>
              </w:numPr>
              <w:spacing w:after="0" w:line="240" w:lineRule="auto"/>
              <w:jc w:val="both"/>
              <w:rPr>
                <w:rFonts w:ascii="Arial" w:hAnsi="Arial" w:cs="Arial"/>
                <w:color w:val="auto"/>
                <w:sz w:val="18"/>
                <w:szCs w:val="18"/>
                <w:lang w:val="en-GB"/>
              </w:rPr>
            </w:pPr>
            <w:r w:rsidRPr="003C0CA8">
              <w:rPr>
                <w:rFonts w:ascii="Arial" w:hAnsi="Arial" w:cs="Arial"/>
                <w:color w:val="auto"/>
                <w:sz w:val="18"/>
                <w:szCs w:val="18"/>
                <w:lang w:val="en-GB"/>
              </w:rPr>
              <w:t>Marine habitat and bat</w:t>
            </w:r>
            <w:r>
              <w:rPr>
                <w:rFonts w:ascii="Arial" w:hAnsi="Arial" w:cs="Arial"/>
                <w:color w:val="auto"/>
                <w:sz w:val="18"/>
                <w:szCs w:val="18"/>
                <w:lang w:val="en-GB"/>
              </w:rPr>
              <w:t>h</w:t>
            </w:r>
            <w:r w:rsidRPr="003C0CA8">
              <w:rPr>
                <w:rFonts w:ascii="Arial" w:hAnsi="Arial" w:cs="Arial"/>
                <w:color w:val="auto"/>
                <w:sz w:val="18"/>
                <w:szCs w:val="18"/>
                <w:lang w:val="en-GB"/>
              </w:rPr>
              <w:t>ymetry</w:t>
            </w:r>
          </w:p>
          <w:p w14:paraId="03C15D85" w14:textId="77777777" w:rsidR="00FE4AFA" w:rsidRPr="003C0CA8" w:rsidRDefault="00FE4AFA" w:rsidP="00FE4AFA">
            <w:pPr>
              <w:pStyle w:val="ListParagraph"/>
              <w:numPr>
                <w:ilvl w:val="0"/>
                <w:numId w:val="19"/>
              </w:numPr>
              <w:spacing w:after="0" w:line="240" w:lineRule="auto"/>
              <w:jc w:val="both"/>
              <w:rPr>
                <w:rFonts w:ascii="Arial" w:hAnsi="Arial" w:cs="Arial"/>
                <w:color w:val="auto"/>
                <w:sz w:val="18"/>
                <w:szCs w:val="18"/>
                <w:lang w:val="en-GB"/>
              </w:rPr>
            </w:pPr>
            <w:r w:rsidRPr="003C0CA8">
              <w:rPr>
                <w:rFonts w:ascii="Arial" w:hAnsi="Arial" w:cs="Arial"/>
                <w:color w:val="auto"/>
                <w:sz w:val="18"/>
                <w:szCs w:val="18"/>
                <w:lang w:val="en-GB"/>
              </w:rPr>
              <w:t>Sailing Directions (or pilots): detailed descriptions of areas of the sea, shipping routes, harbours, aids to navigation, regulations etc.</w:t>
            </w:r>
          </w:p>
          <w:p w14:paraId="2C2D56CA" w14:textId="77777777" w:rsidR="00FE4AFA" w:rsidRPr="003C0CA8" w:rsidRDefault="00FE4AFA" w:rsidP="00FE4AFA">
            <w:pPr>
              <w:pStyle w:val="ListParagraph"/>
              <w:numPr>
                <w:ilvl w:val="0"/>
                <w:numId w:val="19"/>
              </w:numPr>
              <w:spacing w:after="0" w:line="240" w:lineRule="auto"/>
              <w:jc w:val="both"/>
              <w:rPr>
                <w:rFonts w:ascii="Arial" w:hAnsi="Arial" w:cs="Arial"/>
                <w:color w:val="auto"/>
                <w:sz w:val="18"/>
                <w:szCs w:val="18"/>
                <w:lang w:val="en-GB"/>
              </w:rPr>
            </w:pPr>
            <w:r w:rsidRPr="003C0CA8">
              <w:rPr>
                <w:rFonts w:ascii="Arial" w:hAnsi="Arial" w:cs="Arial"/>
                <w:color w:val="auto"/>
                <w:sz w:val="18"/>
                <w:szCs w:val="18"/>
                <w:lang w:val="en-GB"/>
              </w:rPr>
              <w:t>Lists of lights: descriptions of lighthouses and lightbouys</w:t>
            </w:r>
          </w:p>
          <w:p w14:paraId="626741F2" w14:textId="77777777" w:rsidR="00FE4AFA" w:rsidRPr="003C0CA8" w:rsidRDefault="00FE4AFA" w:rsidP="00FE4AFA">
            <w:pPr>
              <w:pStyle w:val="ListParagraph"/>
              <w:numPr>
                <w:ilvl w:val="0"/>
                <w:numId w:val="19"/>
              </w:numPr>
              <w:spacing w:after="0" w:line="240" w:lineRule="auto"/>
              <w:jc w:val="both"/>
              <w:rPr>
                <w:rFonts w:ascii="Arial" w:hAnsi="Arial" w:cs="Arial"/>
                <w:color w:val="auto"/>
                <w:sz w:val="18"/>
                <w:szCs w:val="18"/>
                <w:lang w:val="en-GB"/>
              </w:rPr>
            </w:pPr>
            <w:r w:rsidRPr="003C0CA8">
              <w:rPr>
                <w:rFonts w:ascii="Arial" w:hAnsi="Arial" w:cs="Arial"/>
                <w:color w:val="auto"/>
                <w:sz w:val="18"/>
                <w:szCs w:val="18"/>
                <w:lang w:val="en-GB"/>
              </w:rPr>
              <w:t>Tide surge prediction tables and tidal stream atlases</w:t>
            </w:r>
          </w:p>
          <w:p w14:paraId="2E59D474" w14:textId="77777777" w:rsidR="00FE4AFA" w:rsidRPr="003C0CA8" w:rsidRDefault="00FE4AFA" w:rsidP="00FE4AFA">
            <w:pPr>
              <w:pStyle w:val="ListParagraph"/>
              <w:numPr>
                <w:ilvl w:val="0"/>
                <w:numId w:val="19"/>
              </w:numPr>
              <w:spacing w:after="0" w:line="240" w:lineRule="auto"/>
              <w:jc w:val="both"/>
              <w:rPr>
                <w:rFonts w:ascii="Arial" w:hAnsi="Arial" w:cs="Arial"/>
                <w:color w:val="auto"/>
                <w:sz w:val="18"/>
                <w:szCs w:val="18"/>
                <w:lang w:val="en-GB"/>
              </w:rPr>
            </w:pPr>
            <w:r w:rsidRPr="003C0CA8">
              <w:rPr>
                <w:rFonts w:ascii="Arial" w:hAnsi="Arial" w:cs="Arial"/>
                <w:color w:val="auto"/>
                <w:sz w:val="18"/>
                <w:szCs w:val="18"/>
                <w:lang w:val="en-GB"/>
              </w:rPr>
              <w:t>Ephemerides and nautical almanacs for celestial navigation</w:t>
            </w:r>
          </w:p>
          <w:p w14:paraId="4738436D" w14:textId="77777777" w:rsidR="00FE4AFA" w:rsidRPr="00847A8A" w:rsidRDefault="00FE4AFA" w:rsidP="00FE4AFA">
            <w:pPr>
              <w:pStyle w:val="ListParagraph"/>
              <w:numPr>
                <w:ilvl w:val="0"/>
                <w:numId w:val="19"/>
              </w:numPr>
              <w:spacing w:after="0" w:line="240" w:lineRule="auto"/>
              <w:jc w:val="both"/>
              <w:rPr>
                <w:rFonts w:ascii="Arial" w:hAnsi="Arial" w:cs="Arial"/>
                <w:color w:val="auto"/>
                <w:sz w:val="18"/>
                <w:szCs w:val="18"/>
                <w:lang w:val="en-GB"/>
              </w:rPr>
            </w:pPr>
            <w:r w:rsidRPr="003C0CA8">
              <w:rPr>
                <w:rFonts w:ascii="Arial" w:hAnsi="Arial" w:cs="Arial"/>
                <w:color w:val="auto"/>
                <w:sz w:val="18"/>
                <w:szCs w:val="18"/>
                <w:lang w:val="en-GB"/>
              </w:rPr>
              <w:t>Notice to Mariners: periodical (often weekly) updates and corrections for nautical charts and publications</w:t>
            </w:r>
          </w:p>
        </w:tc>
        <w:tc>
          <w:tcPr>
            <w:tcW w:w="283" w:type="dxa"/>
            <w:shd w:val="clear" w:color="auto" w:fill="auto"/>
            <w:vAlign w:val="center"/>
          </w:tcPr>
          <w:p w14:paraId="547F8BE8" w14:textId="77777777" w:rsidR="00FE4AFA" w:rsidRPr="004E1514" w:rsidRDefault="00FE4AFA" w:rsidP="00B011F2">
            <w:pPr>
              <w:jc w:val="center"/>
              <w:rPr>
                <w:rFonts w:asciiTheme="minorHAnsi" w:hAnsiTheme="minorHAnsi" w:cstheme="minorHAnsi"/>
                <w:sz w:val="18"/>
                <w:szCs w:val="18"/>
              </w:rPr>
            </w:pPr>
            <w:r w:rsidRPr="004E1514">
              <w:rPr>
                <w:rFonts w:asciiTheme="minorHAnsi" w:hAnsiTheme="minorHAnsi" w:cstheme="minorHAnsi"/>
                <w:color w:val="000000"/>
                <w:sz w:val="18"/>
                <w:szCs w:val="18"/>
                <w:lang w:eastAsia="zh-CN"/>
              </w:rPr>
              <w:t>x</w:t>
            </w:r>
          </w:p>
        </w:tc>
        <w:tc>
          <w:tcPr>
            <w:tcW w:w="284" w:type="dxa"/>
            <w:shd w:val="clear" w:color="auto" w:fill="auto"/>
            <w:vAlign w:val="center"/>
          </w:tcPr>
          <w:p w14:paraId="3C271EEB" w14:textId="77777777" w:rsidR="00FE4AFA" w:rsidRPr="004E1514" w:rsidRDefault="00FE4AFA" w:rsidP="00B011F2">
            <w:pPr>
              <w:jc w:val="center"/>
              <w:rPr>
                <w:rFonts w:asciiTheme="minorHAnsi" w:hAnsiTheme="minorHAnsi" w:cstheme="minorHAnsi"/>
                <w:sz w:val="18"/>
                <w:szCs w:val="18"/>
              </w:rPr>
            </w:pPr>
            <w:r w:rsidRPr="004E1514">
              <w:rPr>
                <w:rFonts w:asciiTheme="minorHAnsi" w:hAnsiTheme="minorHAnsi" w:cstheme="minorHAnsi"/>
                <w:color w:val="000000"/>
                <w:sz w:val="18"/>
                <w:szCs w:val="18"/>
                <w:lang w:eastAsia="zh-CN"/>
              </w:rPr>
              <w:t>x</w:t>
            </w:r>
          </w:p>
        </w:tc>
        <w:tc>
          <w:tcPr>
            <w:tcW w:w="283" w:type="dxa"/>
            <w:shd w:val="clear" w:color="auto" w:fill="auto"/>
            <w:vAlign w:val="center"/>
          </w:tcPr>
          <w:p w14:paraId="43D9FCD4" w14:textId="77777777" w:rsidR="00FE4AFA" w:rsidRPr="004E1514" w:rsidRDefault="00FE4AFA" w:rsidP="00B011F2">
            <w:pPr>
              <w:jc w:val="center"/>
              <w:rPr>
                <w:rFonts w:asciiTheme="minorHAnsi" w:hAnsiTheme="minorHAnsi" w:cstheme="minorHAnsi"/>
                <w:sz w:val="18"/>
                <w:szCs w:val="18"/>
              </w:rPr>
            </w:pPr>
            <w:r w:rsidRPr="004E1514">
              <w:rPr>
                <w:rFonts w:asciiTheme="minorHAnsi" w:hAnsiTheme="minorHAnsi" w:cstheme="minorHAnsi"/>
                <w:color w:val="000000"/>
                <w:sz w:val="18"/>
                <w:szCs w:val="18"/>
                <w:lang w:eastAsia="zh-CN"/>
              </w:rPr>
              <w:t>x</w:t>
            </w:r>
          </w:p>
        </w:tc>
        <w:tc>
          <w:tcPr>
            <w:tcW w:w="284" w:type="dxa"/>
            <w:shd w:val="clear" w:color="auto" w:fill="auto"/>
            <w:vAlign w:val="center"/>
          </w:tcPr>
          <w:p w14:paraId="1CC53A98" w14:textId="77777777" w:rsidR="00FE4AFA" w:rsidRPr="004E1514" w:rsidRDefault="00FE4AFA" w:rsidP="00B011F2">
            <w:pPr>
              <w:jc w:val="center"/>
              <w:rPr>
                <w:rFonts w:asciiTheme="minorHAnsi" w:hAnsiTheme="minorHAnsi" w:cstheme="minorHAnsi"/>
                <w:sz w:val="18"/>
                <w:szCs w:val="18"/>
              </w:rPr>
            </w:pPr>
            <w:r w:rsidRPr="004E1514">
              <w:rPr>
                <w:rFonts w:asciiTheme="minorHAnsi" w:hAnsiTheme="minorHAnsi" w:cstheme="minorHAnsi"/>
                <w:color w:val="000000"/>
                <w:sz w:val="18"/>
                <w:szCs w:val="18"/>
                <w:lang w:eastAsia="zh-CN"/>
              </w:rPr>
              <w:t>x</w:t>
            </w:r>
          </w:p>
        </w:tc>
        <w:tc>
          <w:tcPr>
            <w:tcW w:w="283" w:type="dxa"/>
            <w:shd w:val="clear" w:color="auto" w:fill="auto"/>
            <w:vAlign w:val="center"/>
          </w:tcPr>
          <w:p w14:paraId="55658A12" w14:textId="77777777" w:rsidR="00FE4AFA" w:rsidRPr="004E1514" w:rsidRDefault="00FE4AFA" w:rsidP="00B011F2">
            <w:pPr>
              <w:jc w:val="center"/>
              <w:rPr>
                <w:rFonts w:asciiTheme="minorHAnsi" w:hAnsiTheme="minorHAnsi" w:cstheme="minorHAnsi"/>
                <w:sz w:val="18"/>
                <w:szCs w:val="18"/>
              </w:rPr>
            </w:pPr>
            <w:r w:rsidRPr="004E1514">
              <w:rPr>
                <w:rFonts w:asciiTheme="minorHAnsi" w:hAnsiTheme="minorHAnsi" w:cstheme="minorHAnsi"/>
                <w:color w:val="000000"/>
                <w:sz w:val="18"/>
                <w:szCs w:val="18"/>
                <w:lang w:eastAsia="zh-CN"/>
              </w:rPr>
              <w:t>x</w:t>
            </w:r>
          </w:p>
        </w:tc>
        <w:tc>
          <w:tcPr>
            <w:tcW w:w="1134" w:type="dxa"/>
            <w:shd w:val="clear" w:color="auto" w:fill="auto"/>
            <w:vAlign w:val="center"/>
          </w:tcPr>
          <w:p w14:paraId="336EBEDD" w14:textId="77777777" w:rsidR="00FE4AFA" w:rsidRPr="00FE4AFA" w:rsidRDefault="00FE4AFA" w:rsidP="00FE4AFA">
            <w:pPr>
              <w:pStyle w:val="NoSpacing"/>
              <w:jc w:val="center"/>
              <w:rPr>
                <w:rFonts w:ascii="Arial" w:hAnsi="Arial" w:cs="Arial"/>
                <w:sz w:val="14"/>
                <w:szCs w:val="14"/>
              </w:rPr>
            </w:pPr>
            <w:r w:rsidRPr="00FE4AFA">
              <w:rPr>
                <w:rFonts w:ascii="Arial" w:hAnsi="Arial" w:cs="Arial"/>
                <w:sz w:val="14"/>
                <w:szCs w:val="14"/>
              </w:rPr>
              <w:t>A2.7</w:t>
            </w:r>
          </w:p>
          <w:p w14:paraId="3A9CF476" w14:textId="77777777" w:rsidR="00FE4AFA" w:rsidRPr="00FE4AFA" w:rsidRDefault="00FE4AFA" w:rsidP="00FE4AFA">
            <w:pPr>
              <w:pStyle w:val="NoSpacing"/>
              <w:jc w:val="center"/>
              <w:rPr>
                <w:rFonts w:ascii="Arial" w:hAnsi="Arial" w:cs="Arial"/>
                <w:sz w:val="14"/>
                <w:szCs w:val="14"/>
              </w:rPr>
            </w:pPr>
            <w:r w:rsidRPr="00FE4AFA">
              <w:rPr>
                <w:rFonts w:ascii="Arial" w:hAnsi="Arial" w:cs="Arial"/>
                <w:sz w:val="14"/>
                <w:szCs w:val="14"/>
              </w:rPr>
              <w:t>A34.5</w:t>
            </w:r>
          </w:p>
          <w:p w14:paraId="325B13FB" w14:textId="77777777" w:rsidR="00FE4AFA" w:rsidRPr="00FE4AFA" w:rsidRDefault="00FE4AFA" w:rsidP="00FE4AFA">
            <w:pPr>
              <w:pStyle w:val="NoSpacing"/>
              <w:jc w:val="center"/>
              <w:rPr>
                <w:rFonts w:ascii="Arial" w:hAnsi="Arial" w:cs="Arial"/>
                <w:sz w:val="14"/>
                <w:szCs w:val="14"/>
              </w:rPr>
            </w:pPr>
            <w:r w:rsidRPr="00FE4AFA">
              <w:rPr>
                <w:rFonts w:ascii="Arial" w:hAnsi="Arial" w:cs="Arial"/>
                <w:sz w:val="14"/>
                <w:szCs w:val="14"/>
              </w:rPr>
              <w:t>A6.1</w:t>
            </w:r>
          </w:p>
        </w:tc>
        <w:tc>
          <w:tcPr>
            <w:tcW w:w="1474" w:type="dxa"/>
            <w:shd w:val="clear" w:color="auto" w:fill="auto"/>
            <w:vAlign w:val="center"/>
          </w:tcPr>
          <w:p w14:paraId="6B1A581A" w14:textId="77777777" w:rsidR="00FE4AFA" w:rsidRPr="00FE4AFA" w:rsidRDefault="00FE4AFA" w:rsidP="00FE4AFA">
            <w:pPr>
              <w:pStyle w:val="NoSpacing"/>
              <w:rPr>
                <w:rFonts w:ascii="Arial" w:hAnsi="Arial" w:cs="Arial"/>
                <w:sz w:val="14"/>
                <w:szCs w:val="14"/>
              </w:rPr>
            </w:pPr>
            <w:r w:rsidRPr="00FE4AFA">
              <w:rPr>
                <w:rFonts w:ascii="Arial" w:hAnsi="Arial" w:cs="Arial"/>
                <w:sz w:val="14"/>
                <w:szCs w:val="14"/>
              </w:rPr>
              <w:t>136-Gte01</w:t>
            </w:r>
          </w:p>
          <w:p w14:paraId="6CB2C811" w14:textId="77777777" w:rsidR="00FE4AFA" w:rsidRPr="00FE4AFA" w:rsidRDefault="00FE4AFA" w:rsidP="00FE4AFA">
            <w:pPr>
              <w:pStyle w:val="NoSpacing"/>
              <w:rPr>
                <w:rFonts w:ascii="Arial" w:hAnsi="Arial" w:cs="Arial"/>
                <w:sz w:val="14"/>
                <w:szCs w:val="14"/>
              </w:rPr>
            </w:pPr>
            <w:r w:rsidRPr="00FE4AFA">
              <w:rPr>
                <w:rFonts w:ascii="Arial" w:hAnsi="Arial" w:cs="Arial"/>
                <w:sz w:val="14"/>
                <w:szCs w:val="14"/>
              </w:rPr>
              <w:t>211-Gte02</w:t>
            </w:r>
          </w:p>
          <w:p w14:paraId="21B2204D" w14:textId="77777777" w:rsidR="00FE4AFA" w:rsidRPr="00FE4AFA" w:rsidRDefault="00FE4AFA" w:rsidP="00FE4AFA">
            <w:pPr>
              <w:pStyle w:val="NoSpacing"/>
              <w:rPr>
                <w:rFonts w:ascii="Arial" w:hAnsi="Arial" w:cs="Arial"/>
                <w:sz w:val="14"/>
                <w:szCs w:val="14"/>
              </w:rPr>
            </w:pPr>
            <w:r w:rsidRPr="00FE4AFA">
              <w:rPr>
                <w:rFonts w:ascii="Arial" w:hAnsi="Arial" w:cs="Arial"/>
                <w:sz w:val="14"/>
                <w:szCs w:val="14"/>
              </w:rPr>
              <w:t>220-Gtr01</w:t>
            </w:r>
          </w:p>
          <w:p w14:paraId="498DE1A5" w14:textId="77777777" w:rsidR="00FE4AFA" w:rsidRPr="00FE4AFA" w:rsidRDefault="00FE4AFA" w:rsidP="00FE4AFA">
            <w:pPr>
              <w:pStyle w:val="NoSpacing"/>
              <w:rPr>
                <w:rFonts w:ascii="Arial" w:hAnsi="Arial" w:cs="Arial"/>
                <w:sz w:val="14"/>
                <w:szCs w:val="14"/>
              </w:rPr>
            </w:pPr>
            <w:r w:rsidRPr="00FE4AFA">
              <w:rPr>
                <w:rFonts w:ascii="Arial" w:hAnsi="Arial" w:cs="Arial"/>
                <w:sz w:val="14"/>
                <w:szCs w:val="14"/>
              </w:rPr>
              <w:t>235-Gte01</w:t>
            </w:r>
          </w:p>
          <w:p w14:paraId="63164F35" w14:textId="77777777" w:rsidR="00FE4AFA" w:rsidRPr="00FE4AFA" w:rsidRDefault="00FE4AFA" w:rsidP="00FE4AFA">
            <w:pPr>
              <w:pStyle w:val="NoSpacing"/>
              <w:rPr>
                <w:rFonts w:ascii="Arial" w:hAnsi="Arial" w:cs="Arial"/>
                <w:sz w:val="14"/>
                <w:szCs w:val="14"/>
              </w:rPr>
            </w:pPr>
            <w:r w:rsidRPr="00FE4AFA">
              <w:rPr>
                <w:rFonts w:ascii="Arial" w:hAnsi="Arial" w:cs="Arial"/>
                <w:sz w:val="14"/>
                <w:szCs w:val="14"/>
              </w:rPr>
              <w:t>260-Gte04</w:t>
            </w:r>
          </w:p>
          <w:p w14:paraId="69E97D0B" w14:textId="77777777" w:rsidR="00FE4AFA" w:rsidRPr="00FE4AFA" w:rsidRDefault="00FE4AFA" w:rsidP="00FE4AFA">
            <w:pPr>
              <w:pStyle w:val="NoSpacing"/>
              <w:rPr>
                <w:rFonts w:ascii="Arial" w:hAnsi="Arial" w:cs="Arial"/>
                <w:sz w:val="14"/>
                <w:szCs w:val="14"/>
              </w:rPr>
            </w:pPr>
            <w:r w:rsidRPr="00FE4AFA">
              <w:rPr>
                <w:rFonts w:ascii="Arial" w:hAnsi="Arial" w:cs="Arial"/>
                <w:sz w:val="14"/>
                <w:szCs w:val="14"/>
              </w:rPr>
              <w:t>111-Gte01-Sop01</w:t>
            </w:r>
          </w:p>
          <w:p w14:paraId="3D6EF234" w14:textId="77777777" w:rsidR="00FE4AFA" w:rsidRPr="00FE4AFA" w:rsidRDefault="00FE4AFA" w:rsidP="00FE4AFA">
            <w:pPr>
              <w:pStyle w:val="NoSpacing"/>
              <w:rPr>
                <w:rFonts w:ascii="Arial" w:hAnsi="Arial" w:cs="Arial"/>
                <w:sz w:val="14"/>
                <w:szCs w:val="14"/>
              </w:rPr>
            </w:pPr>
            <w:r w:rsidRPr="00FE4AFA">
              <w:rPr>
                <w:rFonts w:ascii="Arial" w:hAnsi="Arial" w:cs="Arial"/>
                <w:sz w:val="14"/>
                <w:szCs w:val="14"/>
              </w:rPr>
              <w:t>111-Gte05</w:t>
            </w:r>
          </w:p>
        </w:tc>
      </w:tr>
      <w:tr w:rsidR="00FE4AFA" w:rsidRPr="004E1514" w14:paraId="227D9521" w14:textId="77777777" w:rsidTr="00B011F2">
        <w:tc>
          <w:tcPr>
            <w:tcW w:w="795" w:type="dxa"/>
          </w:tcPr>
          <w:p w14:paraId="31DB0F3B" w14:textId="77777777" w:rsidR="00FE4AFA" w:rsidRPr="00C1598B" w:rsidRDefault="00FE4AFA" w:rsidP="00B011F2">
            <w:pPr>
              <w:rPr>
                <w:color w:val="auto"/>
                <w:sz w:val="16"/>
                <w:szCs w:val="16"/>
              </w:rPr>
            </w:pPr>
            <w:r w:rsidRPr="00C1598B">
              <w:rPr>
                <w:rFonts w:ascii="Arial" w:hAnsi="Arial" w:cs="Arial"/>
                <w:color w:val="auto"/>
                <w:sz w:val="16"/>
                <w:szCs w:val="16"/>
              </w:rPr>
              <w:t>MSP18</w:t>
            </w:r>
          </w:p>
        </w:tc>
        <w:tc>
          <w:tcPr>
            <w:tcW w:w="1418" w:type="dxa"/>
            <w:shd w:val="clear" w:color="auto" w:fill="auto"/>
          </w:tcPr>
          <w:p w14:paraId="3BE42120" w14:textId="77777777" w:rsidR="00FE4AFA" w:rsidRPr="00C1598B" w:rsidRDefault="00FE4AFA" w:rsidP="00B011F2">
            <w:pPr>
              <w:rPr>
                <w:rFonts w:ascii="Arial" w:hAnsi="Arial" w:cs="Arial"/>
                <w:color w:val="auto"/>
                <w:sz w:val="18"/>
                <w:szCs w:val="18"/>
              </w:rPr>
            </w:pPr>
            <w:r w:rsidRPr="00C1598B">
              <w:rPr>
                <w:rFonts w:ascii="Arial" w:hAnsi="Arial" w:cs="Arial"/>
                <w:color w:val="auto"/>
                <w:sz w:val="18"/>
                <w:szCs w:val="18"/>
              </w:rPr>
              <w:t>Search and Rescue (SAR) Service</w:t>
            </w:r>
          </w:p>
        </w:tc>
        <w:tc>
          <w:tcPr>
            <w:tcW w:w="1984" w:type="dxa"/>
            <w:shd w:val="clear" w:color="auto" w:fill="auto"/>
          </w:tcPr>
          <w:p w14:paraId="39D7A889" w14:textId="77777777" w:rsidR="00FE4AFA" w:rsidRPr="00C1598B" w:rsidRDefault="00FE4AFA" w:rsidP="008D70A3">
            <w:pPr>
              <w:rPr>
                <w:rFonts w:ascii="Arial" w:hAnsi="Arial" w:cs="Arial"/>
                <w:color w:val="auto"/>
                <w:sz w:val="18"/>
                <w:szCs w:val="18"/>
              </w:rPr>
            </w:pPr>
            <w:r w:rsidRPr="00C1598B">
              <w:rPr>
                <w:rFonts w:ascii="Arial" w:hAnsi="Arial" w:cs="Arial"/>
                <w:color w:val="auto"/>
                <w:sz w:val="18"/>
                <w:szCs w:val="18"/>
              </w:rPr>
              <w:t>Search and Rescue Authorit</w:t>
            </w:r>
            <w:r w:rsidR="008D70A3">
              <w:rPr>
                <w:rFonts w:ascii="Arial" w:hAnsi="Arial" w:cs="Arial"/>
                <w:color w:val="auto"/>
                <w:sz w:val="18"/>
                <w:szCs w:val="18"/>
              </w:rPr>
              <w:t>ies</w:t>
            </w:r>
          </w:p>
        </w:tc>
        <w:tc>
          <w:tcPr>
            <w:tcW w:w="7088" w:type="dxa"/>
            <w:shd w:val="clear" w:color="auto" w:fill="auto"/>
          </w:tcPr>
          <w:p w14:paraId="2169566E" w14:textId="77777777" w:rsidR="00FE4AFA" w:rsidRPr="00B011F2" w:rsidRDefault="00FE4AFA" w:rsidP="00FE4AFA">
            <w:pPr>
              <w:pStyle w:val="NoSpacing"/>
              <w:jc w:val="both"/>
              <w:rPr>
                <w:rFonts w:ascii="Arial" w:hAnsi="Arial" w:cs="Arial"/>
                <w:sz w:val="18"/>
                <w:szCs w:val="18"/>
                <w:lang w:val="en-US"/>
              </w:rPr>
            </w:pPr>
            <w:r w:rsidRPr="00B011F2">
              <w:rPr>
                <w:rFonts w:ascii="Arial" w:hAnsi="Arial" w:cs="Arial"/>
                <w:sz w:val="18"/>
                <w:szCs w:val="18"/>
                <w:lang w:val="en-US"/>
              </w:rPr>
              <w:t>The SAR service is responsible for assisting</w:t>
            </w:r>
            <w:ins w:id="237" w:author="Alimchandani, Mahesh" w:date="2012-09-12T12:01:00Z">
              <w:r w:rsidR="00D47F28">
                <w:rPr>
                  <w:rFonts w:ascii="Arial" w:hAnsi="Arial" w:cs="Arial"/>
                  <w:sz w:val="18"/>
                  <w:szCs w:val="18"/>
                  <w:lang w:val="en-US"/>
                </w:rPr>
                <w:t xml:space="preserve"> and </w:t>
              </w:r>
            </w:ins>
            <w:del w:id="238" w:author="Alimchandani, Mahesh" w:date="2012-09-12T12:01:00Z">
              <w:r w:rsidRPr="00B011F2" w:rsidDel="00D47F28">
                <w:rPr>
                  <w:rFonts w:ascii="Arial" w:hAnsi="Arial" w:cs="Arial"/>
                  <w:sz w:val="18"/>
                  <w:szCs w:val="18"/>
                  <w:lang w:val="en-US"/>
                </w:rPr>
                <w:delText xml:space="preserve">, </w:delText>
              </w:r>
            </w:del>
            <w:r w:rsidRPr="00B011F2">
              <w:rPr>
                <w:rFonts w:ascii="Arial" w:hAnsi="Arial" w:cs="Arial"/>
                <w:sz w:val="18"/>
                <w:szCs w:val="18"/>
                <w:lang w:val="en-US"/>
              </w:rPr>
              <w:t xml:space="preserve">coordinating search and rescue operations at sea. In maintaining a state of full readiness the MRCC </w:t>
            </w:r>
            <w:r w:rsidR="008D70A3">
              <w:rPr>
                <w:rFonts w:ascii="Arial" w:hAnsi="Arial" w:cs="Arial"/>
                <w:sz w:val="18"/>
                <w:szCs w:val="18"/>
                <w:lang w:val="en-US"/>
              </w:rPr>
              <w:t>may perform</w:t>
            </w:r>
            <w:r w:rsidRPr="00B011F2">
              <w:rPr>
                <w:rFonts w:ascii="Arial" w:hAnsi="Arial" w:cs="Arial"/>
                <w:sz w:val="18"/>
                <w:szCs w:val="18"/>
                <w:lang w:val="en-US"/>
              </w:rPr>
              <w:t xml:space="preserve"> the following rescue functions:</w:t>
            </w:r>
          </w:p>
          <w:p w14:paraId="61257873" w14:textId="77777777" w:rsidR="00FE4AFA" w:rsidRPr="00B011F2" w:rsidRDefault="00FE4AFA" w:rsidP="00FE4AFA">
            <w:pPr>
              <w:pStyle w:val="NoSpacing"/>
              <w:jc w:val="both"/>
              <w:rPr>
                <w:rFonts w:ascii="Arial" w:hAnsi="Arial" w:cs="Arial"/>
                <w:sz w:val="18"/>
                <w:szCs w:val="18"/>
                <w:lang w:val="en-US"/>
              </w:rPr>
            </w:pPr>
          </w:p>
          <w:p w14:paraId="758AC058" w14:textId="77777777" w:rsidR="00FE4AFA" w:rsidRPr="008E4DD6" w:rsidRDefault="00FE4AFA" w:rsidP="00FE4AFA">
            <w:pPr>
              <w:pStyle w:val="ListParagraph"/>
              <w:numPr>
                <w:ilvl w:val="0"/>
                <w:numId w:val="20"/>
              </w:numPr>
              <w:spacing w:after="0" w:line="240" w:lineRule="auto"/>
              <w:rPr>
                <w:rFonts w:ascii="Arial" w:hAnsi="Arial" w:cs="Arial"/>
                <w:color w:val="auto"/>
                <w:sz w:val="18"/>
                <w:szCs w:val="18"/>
                <w:lang w:val="en-GB"/>
              </w:rPr>
            </w:pPr>
            <w:r w:rsidRPr="008E4DD6">
              <w:rPr>
                <w:rFonts w:ascii="Arial" w:hAnsi="Arial" w:cs="Arial"/>
                <w:color w:val="auto"/>
                <w:sz w:val="18"/>
                <w:szCs w:val="18"/>
                <w:lang w:val="en-GB"/>
              </w:rPr>
              <w:t xml:space="preserve">Survivors of </w:t>
            </w:r>
            <w:r>
              <w:rPr>
                <w:rFonts w:ascii="Arial" w:hAnsi="Arial" w:cs="Arial"/>
                <w:color w:val="auto"/>
                <w:sz w:val="18"/>
                <w:szCs w:val="18"/>
                <w:lang w:val="en-GB"/>
              </w:rPr>
              <w:t xml:space="preserve">any </w:t>
            </w:r>
            <w:r w:rsidRPr="008E4DD6">
              <w:rPr>
                <w:rFonts w:ascii="Arial" w:hAnsi="Arial" w:cs="Arial"/>
                <w:color w:val="auto"/>
                <w:sz w:val="18"/>
                <w:szCs w:val="18"/>
                <w:lang w:val="en-GB"/>
              </w:rPr>
              <w:t>aircraft</w:t>
            </w:r>
            <w:r>
              <w:rPr>
                <w:rFonts w:ascii="Arial" w:hAnsi="Arial" w:cs="Arial"/>
                <w:color w:val="auto"/>
                <w:sz w:val="18"/>
                <w:szCs w:val="18"/>
                <w:lang w:val="en-GB"/>
              </w:rPr>
              <w:t xml:space="preserve"> (not in an act of war)</w:t>
            </w:r>
            <w:r w:rsidRPr="008E4DD6">
              <w:rPr>
                <w:rFonts w:ascii="Arial" w:hAnsi="Arial" w:cs="Arial"/>
                <w:color w:val="auto"/>
                <w:sz w:val="18"/>
                <w:szCs w:val="18"/>
                <w:lang w:val="en-GB"/>
              </w:rPr>
              <w:t xml:space="preserve"> crashes or forced landings at sea;</w:t>
            </w:r>
          </w:p>
          <w:p w14:paraId="6701F7BD" w14:textId="77777777" w:rsidR="00FE4AFA" w:rsidRPr="008E4DD6" w:rsidRDefault="00FE4AFA" w:rsidP="00FE4AFA">
            <w:pPr>
              <w:pStyle w:val="ListParagraph"/>
              <w:numPr>
                <w:ilvl w:val="0"/>
                <w:numId w:val="20"/>
              </w:numPr>
              <w:spacing w:after="0" w:line="240" w:lineRule="auto"/>
              <w:rPr>
                <w:rFonts w:ascii="Arial" w:hAnsi="Arial" w:cs="Arial"/>
                <w:color w:val="auto"/>
                <w:sz w:val="18"/>
                <w:szCs w:val="18"/>
                <w:lang w:val="en-GB"/>
              </w:rPr>
            </w:pPr>
            <w:r w:rsidRPr="008E4DD6">
              <w:rPr>
                <w:rFonts w:ascii="Arial" w:hAnsi="Arial" w:cs="Arial"/>
                <w:color w:val="auto"/>
                <w:sz w:val="18"/>
                <w:szCs w:val="18"/>
                <w:lang w:val="en-GB"/>
              </w:rPr>
              <w:t>The crew and passengers of vessels in distress;</w:t>
            </w:r>
          </w:p>
          <w:p w14:paraId="5189EC98" w14:textId="77777777" w:rsidR="00FE4AFA" w:rsidRPr="008E4DD6" w:rsidRDefault="00FE4AFA" w:rsidP="00FE4AFA">
            <w:pPr>
              <w:pStyle w:val="ListParagraph"/>
              <w:numPr>
                <w:ilvl w:val="0"/>
                <w:numId w:val="20"/>
              </w:numPr>
              <w:spacing w:after="0" w:line="240" w:lineRule="auto"/>
              <w:rPr>
                <w:rFonts w:ascii="Arial" w:hAnsi="Arial" w:cs="Arial"/>
                <w:color w:val="auto"/>
                <w:sz w:val="18"/>
                <w:szCs w:val="18"/>
                <w:lang w:val="en-GB"/>
              </w:rPr>
            </w:pPr>
            <w:r w:rsidRPr="008E4DD6">
              <w:rPr>
                <w:rFonts w:ascii="Arial" w:hAnsi="Arial" w:cs="Arial"/>
                <w:color w:val="auto"/>
                <w:sz w:val="18"/>
                <w:szCs w:val="18"/>
                <w:lang w:val="en-GB"/>
              </w:rPr>
              <w:t>Survivors of maritime accidents or incidents;</w:t>
            </w:r>
          </w:p>
          <w:p w14:paraId="33466261" w14:textId="77777777" w:rsidR="00FE4AFA" w:rsidRPr="008E4DD6" w:rsidRDefault="00FE4AFA" w:rsidP="00FE4AFA">
            <w:pPr>
              <w:pStyle w:val="ListParagraph"/>
              <w:numPr>
                <w:ilvl w:val="0"/>
                <w:numId w:val="20"/>
              </w:numPr>
              <w:spacing w:after="0" w:line="240" w:lineRule="auto"/>
              <w:rPr>
                <w:rFonts w:ascii="Arial" w:hAnsi="Arial" w:cs="Arial"/>
                <w:color w:val="auto"/>
                <w:sz w:val="18"/>
                <w:szCs w:val="18"/>
                <w:lang w:val="en-GB"/>
              </w:rPr>
            </w:pPr>
            <w:r w:rsidRPr="008E4DD6">
              <w:rPr>
                <w:rFonts w:ascii="Arial" w:hAnsi="Arial" w:cs="Arial"/>
                <w:color w:val="auto"/>
                <w:sz w:val="18"/>
                <w:szCs w:val="18"/>
                <w:lang w:val="en-GB"/>
              </w:rPr>
              <w:t xml:space="preserve">The </w:t>
            </w:r>
            <w:r w:rsidR="008D70A3">
              <w:rPr>
                <w:rFonts w:ascii="Arial" w:hAnsi="Arial" w:cs="Arial"/>
                <w:color w:val="auto"/>
                <w:sz w:val="18"/>
                <w:szCs w:val="18"/>
                <w:lang w:val="en-GB"/>
              </w:rPr>
              <w:t>SAR services</w:t>
            </w:r>
            <w:r w:rsidRPr="008E4DD6">
              <w:rPr>
                <w:rFonts w:ascii="Arial" w:hAnsi="Arial" w:cs="Arial"/>
                <w:color w:val="auto"/>
                <w:sz w:val="18"/>
                <w:szCs w:val="18"/>
                <w:lang w:val="en-GB"/>
              </w:rPr>
              <w:t xml:space="preserve"> must also coordinate the evacuation of seriously injured or ill person from a </w:t>
            </w:r>
            <w:del w:id="239" w:author="Alimchandani, Mahesh" w:date="2012-09-12T12:05:00Z">
              <w:r w:rsidRPr="008E4DD6" w:rsidDel="00A00914">
                <w:rPr>
                  <w:rFonts w:ascii="Arial" w:hAnsi="Arial" w:cs="Arial"/>
                  <w:color w:val="auto"/>
                  <w:sz w:val="18"/>
                  <w:szCs w:val="18"/>
                  <w:lang w:val="en-GB"/>
                </w:rPr>
                <w:delText xml:space="preserve">vessel </w:delText>
              </w:r>
            </w:del>
            <w:ins w:id="240" w:author="Alimchandani, Mahesh" w:date="2012-09-12T12:05:00Z">
              <w:r w:rsidR="00A00914">
                <w:rPr>
                  <w:rFonts w:ascii="Arial" w:hAnsi="Arial" w:cs="Arial"/>
                  <w:color w:val="auto"/>
                  <w:sz w:val="18"/>
                  <w:szCs w:val="18"/>
                  <w:lang w:val="en-GB"/>
                </w:rPr>
                <w:t xml:space="preserve">craft or </w:t>
              </w:r>
              <w:proofErr w:type="gramStart"/>
              <w:r w:rsidR="00A00914">
                <w:rPr>
                  <w:rFonts w:ascii="Arial" w:hAnsi="Arial" w:cs="Arial"/>
                  <w:color w:val="auto"/>
                  <w:sz w:val="18"/>
                  <w:szCs w:val="18"/>
                  <w:lang w:val="en-GB"/>
                </w:rPr>
                <w:t xml:space="preserve">platform </w:t>
              </w:r>
              <w:r w:rsidR="00A00914" w:rsidRPr="008E4DD6">
                <w:rPr>
                  <w:rFonts w:ascii="Arial" w:hAnsi="Arial" w:cs="Arial"/>
                  <w:color w:val="auto"/>
                  <w:sz w:val="18"/>
                  <w:szCs w:val="18"/>
                  <w:lang w:val="en-GB"/>
                </w:rPr>
                <w:t xml:space="preserve"> </w:t>
              </w:r>
            </w:ins>
            <w:r w:rsidRPr="008E4DD6">
              <w:rPr>
                <w:rFonts w:ascii="Arial" w:hAnsi="Arial" w:cs="Arial"/>
                <w:color w:val="auto"/>
                <w:sz w:val="18"/>
                <w:szCs w:val="18"/>
                <w:lang w:val="en-GB"/>
              </w:rPr>
              <w:t>at</w:t>
            </w:r>
            <w:proofErr w:type="gramEnd"/>
            <w:r w:rsidRPr="008E4DD6">
              <w:rPr>
                <w:rFonts w:ascii="Arial" w:hAnsi="Arial" w:cs="Arial"/>
                <w:color w:val="auto"/>
                <w:sz w:val="18"/>
                <w:szCs w:val="18"/>
                <w:lang w:val="en-GB"/>
              </w:rPr>
              <w:t xml:space="preserve"> sea when the person requires medical treatment sooner than the </w:t>
            </w:r>
            <w:del w:id="241" w:author="Alimchandani, Mahesh" w:date="2012-09-12T12:05:00Z">
              <w:r w:rsidRPr="008E4DD6" w:rsidDel="00A00914">
                <w:rPr>
                  <w:rFonts w:ascii="Arial" w:hAnsi="Arial" w:cs="Arial"/>
                  <w:color w:val="auto"/>
                  <w:sz w:val="18"/>
                  <w:szCs w:val="18"/>
                  <w:lang w:val="en-GB"/>
                </w:rPr>
                <w:delText xml:space="preserve">vessel </w:delText>
              </w:r>
            </w:del>
            <w:ins w:id="242" w:author="Alimchandani, Mahesh" w:date="2012-09-12T12:05:00Z">
              <w:r w:rsidR="00A00914">
                <w:rPr>
                  <w:rFonts w:ascii="Arial" w:hAnsi="Arial" w:cs="Arial"/>
                  <w:color w:val="auto"/>
                  <w:sz w:val="18"/>
                  <w:szCs w:val="18"/>
                  <w:lang w:val="en-GB"/>
                </w:rPr>
                <w:t>craft or platform</w:t>
              </w:r>
              <w:r w:rsidR="00A00914" w:rsidRPr="008E4DD6">
                <w:rPr>
                  <w:rFonts w:ascii="Arial" w:hAnsi="Arial" w:cs="Arial"/>
                  <w:color w:val="auto"/>
                  <w:sz w:val="18"/>
                  <w:szCs w:val="18"/>
                  <w:lang w:val="en-GB"/>
                </w:rPr>
                <w:t xml:space="preserve"> </w:t>
              </w:r>
            </w:ins>
            <w:r w:rsidRPr="008E4DD6">
              <w:rPr>
                <w:rFonts w:ascii="Arial" w:hAnsi="Arial" w:cs="Arial"/>
                <w:color w:val="auto"/>
                <w:sz w:val="18"/>
                <w:szCs w:val="18"/>
                <w:lang w:val="en-GB"/>
              </w:rPr>
              <w:t xml:space="preserve">would be able to </w:t>
            </w:r>
            <w:del w:id="243" w:author="Alimchandani, Mahesh" w:date="2012-09-12T12:06:00Z">
              <w:r w:rsidRPr="008E4DD6" w:rsidDel="00A00914">
                <w:rPr>
                  <w:rFonts w:ascii="Arial" w:hAnsi="Arial" w:cs="Arial"/>
                  <w:color w:val="auto"/>
                  <w:sz w:val="18"/>
                  <w:szCs w:val="18"/>
                  <w:lang w:val="en-GB"/>
                </w:rPr>
                <w:delText>get him or her</w:delText>
              </w:r>
            </w:del>
            <w:ins w:id="244" w:author="Alimchandani, Mahesh" w:date="2012-09-12T12:06:00Z">
              <w:r w:rsidR="00A00914">
                <w:rPr>
                  <w:rFonts w:ascii="Arial" w:hAnsi="Arial" w:cs="Arial"/>
                  <w:color w:val="auto"/>
                  <w:sz w:val="18"/>
                  <w:szCs w:val="18"/>
                  <w:lang w:val="en-GB"/>
                </w:rPr>
                <w:t xml:space="preserve">transfer the person </w:t>
              </w:r>
            </w:ins>
            <w:r w:rsidRPr="008E4DD6">
              <w:rPr>
                <w:rFonts w:ascii="Arial" w:hAnsi="Arial" w:cs="Arial"/>
                <w:color w:val="auto"/>
                <w:sz w:val="18"/>
                <w:szCs w:val="18"/>
                <w:lang w:val="en-GB"/>
              </w:rPr>
              <w:t xml:space="preserve"> to a suitable medical facility.</w:t>
            </w:r>
          </w:p>
          <w:p w14:paraId="2E38F0F1" w14:textId="77777777" w:rsidR="00FE4AFA" w:rsidRDefault="00FE4AFA" w:rsidP="00B011F2">
            <w:pPr>
              <w:rPr>
                <w:rFonts w:ascii="Arial" w:hAnsi="Arial" w:cs="Arial"/>
                <w:color w:val="auto"/>
                <w:sz w:val="18"/>
                <w:szCs w:val="18"/>
              </w:rPr>
            </w:pPr>
            <w:r w:rsidRPr="008E4DD6">
              <w:rPr>
                <w:rFonts w:ascii="Arial" w:hAnsi="Arial" w:cs="Arial"/>
                <w:color w:val="auto"/>
                <w:sz w:val="18"/>
                <w:szCs w:val="18"/>
              </w:rPr>
              <w:t>MRCC</w:t>
            </w:r>
            <w:r w:rsidR="008D70A3">
              <w:rPr>
                <w:rFonts w:ascii="Arial" w:hAnsi="Arial" w:cs="Arial"/>
                <w:color w:val="auto"/>
                <w:sz w:val="18"/>
                <w:szCs w:val="18"/>
              </w:rPr>
              <w:t xml:space="preserve"> may also be</w:t>
            </w:r>
            <w:r w:rsidRPr="008E4DD6">
              <w:rPr>
                <w:rFonts w:ascii="Arial" w:hAnsi="Arial" w:cs="Arial"/>
                <w:color w:val="auto"/>
                <w:sz w:val="18"/>
                <w:szCs w:val="18"/>
              </w:rPr>
              <w:t xml:space="preserve"> pro-actively involved in</w:t>
            </w:r>
            <w:r>
              <w:rPr>
                <w:rFonts w:ascii="Arial" w:hAnsi="Arial" w:cs="Arial"/>
                <w:color w:val="auto"/>
                <w:sz w:val="18"/>
                <w:szCs w:val="18"/>
              </w:rPr>
              <w:t xml:space="preserve"> </w:t>
            </w:r>
            <w:ins w:id="245" w:author="Alimchandani, Mahesh" w:date="2012-09-12T12:06:00Z">
              <w:r w:rsidR="00A00914">
                <w:rPr>
                  <w:rFonts w:ascii="Arial" w:hAnsi="Arial" w:cs="Arial"/>
                  <w:color w:val="auto"/>
                  <w:sz w:val="18"/>
                  <w:szCs w:val="18"/>
                </w:rPr>
                <w:t xml:space="preserve">maritime assistance </w:t>
              </w:r>
            </w:ins>
            <w:r>
              <w:rPr>
                <w:rFonts w:ascii="Arial" w:hAnsi="Arial" w:cs="Arial"/>
                <w:color w:val="auto"/>
                <w:sz w:val="18"/>
                <w:szCs w:val="18"/>
              </w:rPr>
              <w:t>activities such as:</w:t>
            </w:r>
          </w:p>
          <w:p w14:paraId="59800EE3" w14:textId="77777777" w:rsidR="00FE4AFA" w:rsidRPr="002341A3" w:rsidRDefault="00FE4AFA" w:rsidP="00FE4AFA">
            <w:pPr>
              <w:pStyle w:val="ListParagraph"/>
              <w:numPr>
                <w:ilvl w:val="0"/>
                <w:numId w:val="18"/>
              </w:numPr>
              <w:spacing w:after="0" w:line="240" w:lineRule="auto"/>
              <w:rPr>
                <w:rFonts w:ascii="Arial" w:hAnsi="Arial" w:cs="Arial"/>
                <w:color w:val="auto"/>
                <w:sz w:val="18"/>
                <w:szCs w:val="18"/>
                <w:lang w:val="en-GB"/>
              </w:rPr>
            </w:pPr>
            <w:r w:rsidRPr="002341A3">
              <w:rPr>
                <w:rFonts w:ascii="Arial" w:hAnsi="Arial" w:cs="Arial"/>
                <w:color w:val="auto"/>
                <w:sz w:val="18"/>
                <w:szCs w:val="18"/>
                <w:lang w:val="en-GB"/>
              </w:rPr>
              <w:t>Information collection, distribution, and coordination,</w:t>
            </w:r>
          </w:p>
          <w:p w14:paraId="20C8034B" w14:textId="77777777" w:rsidR="00FE4AFA" w:rsidRDefault="00FE4AFA" w:rsidP="00FE4AFA">
            <w:pPr>
              <w:pStyle w:val="ListParagraph"/>
              <w:numPr>
                <w:ilvl w:val="0"/>
                <w:numId w:val="18"/>
              </w:numPr>
              <w:spacing w:after="0" w:line="240" w:lineRule="auto"/>
              <w:rPr>
                <w:rFonts w:ascii="Arial" w:hAnsi="Arial" w:cs="Arial"/>
                <w:color w:val="auto"/>
                <w:sz w:val="18"/>
                <w:szCs w:val="18"/>
                <w:lang w:val="en-GB"/>
              </w:rPr>
            </w:pPr>
            <w:r w:rsidRPr="002341A3">
              <w:rPr>
                <w:rFonts w:ascii="Arial" w:hAnsi="Arial" w:cs="Arial"/>
                <w:color w:val="auto"/>
                <w:sz w:val="18"/>
                <w:szCs w:val="18"/>
                <w:lang w:val="en-GB"/>
              </w:rPr>
              <w:t xml:space="preserve">Monitoring towing operations, </w:t>
            </w:r>
          </w:p>
          <w:p w14:paraId="34330C25" w14:textId="77777777" w:rsidR="00FE4AFA" w:rsidRPr="002341A3" w:rsidRDefault="00FE4AFA" w:rsidP="00FE4AFA">
            <w:pPr>
              <w:pStyle w:val="ListParagraph"/>
              <w:numPr>
                <w:ilvl w:val="0"/>
                <w:numId w:val="18"/>
              </w:numPr>
              <w:spacing w:after="0" w:line="240" w:lineRule="auto"/>
              <w:rPr>
                <w:rFonts w:ascii="Arial" w:hAnsi="Arial" w:cs="Arial"/>
                <w:color w:val="auto"/>
                <w:sz w:val="18"/>
                <w:szCs w:val="18"/>
                <w:lang w:val="en-GB"/>
              </w:rPr>
            </w:pPr>
            <w:r>
              <w:rPr>
                <w:rFonts w:ascii="Arial" w:hAnsi="Arial" w:cs="Arial"/>
                <w:color w:val="auto"/>
                <w:sz w:val="18"/>
                <w:szCs w:val="18"/>
                <w:lang w:val="en-GB"/>
              </w:rPr>
              <w:t>M</w:t>
            </w:r>
            <w:r w:rsidRPr="00474509">
              <w:rPr>
                <w:rFonts w:ascii="Arial" w:hAnsi="Arial" w:cs="Arial"/>
                <w:color w:val="auto"/>
                <w:sz w:val="18"/>
                <w:szCs w:val="18"/>
                <w:lang w:val="en-GB"/>
              </w:rPr>
              <w:t>onitors and evaluates levels of risk from Maritime Safety Information (MSI) broadcasts to ensure an immediate response in case of life threatening situations developing;</w:t>
            </w:r>
          </w:p>
          <w:p w14:paraId="2565AE40" w14:textId="77777777" w:rsidR="00FE4AFA" w:rsidRPr="002341A3" w:rsidRDefault="00FE4AFA" w:rsidP="00FE4AFA">
            <w:pPr>
              <w:pStyle w:val="ListParagraph"/>
              <w:numPr>
                <w:ilvl w:val="0"/>
                <w:numId w:val="18"/>
              </w:numPr>
              <w:spacing w:after="0" w:line="240" w:lineRule="auto"/>
              <w:rPr>
                <w:rFonts w:ascii="Arial" w:hAnsi="Arial" w:cs="Arial"/>
                <w:color w:val="auto"/>
                <w:sz w:val="18"/>
                <w:szCs w:val="18"/>
                <w:lang w:val="en-GB"/>
              </w:rPr>
            </w:pPr>
            <w:r w:rsidRPr="002341A3">
              <w:rPr>
                <w:rFonts w:ascii="Arial" w:hAnsi="Arial" w:cs="Arial"/>
                <w:color w:val="auto"/>
                <w:sz w:val="18"/>
                <w:szCs w:val="18"/>
                <w:lang w:val="en-GB"/>
              </w:rPr>
              <w:t xml:space="preserve">Monitoring vessels not under command, </w:t>
            </w:r>
          </w:p>
          <w:p w14:paraId="48DA99AD" w14:textId="77777777" w:rsidR="00FE4AFA" w:rsidRPr="00847A8A" w:rsidRDefault="00FE4AFA" w:rsidP="00FE4AFA">
            <w:pPr>
              <w:pStyle w:val="ListParagraph"/>
              <w:numPr>
                <w:ilvl w:val="0"/>
                <w:numId w:val="18"/>
              </w:numPr>
              <w:spacing w:after="0" w:line="240" w:lineRule="auto"/>
              <w:rPr>
                <w:rFonts w:ascii="Arial" w:hAnsi="Arial" w:cs="Arial"/>
                <w:color w:val="auto"/>
                <w:sz w:val="18"/>
                <w:szCs w:val="18"/>
                <w:lang w:val="en-GB"/>
              </w:rPr>
            </w:pPr>
            <w:r w:rsidRPr="002341A3">
              <w:rPr>
                <w:rFonts w:ascii="Arial" w:hAnsi="Arial" w:cs="Arial"/>
                <w:color w:val="auto"/>
                <w:sz w:val="18"/>
                <w:szCs w:val="18"/>
                <w:lang w:val="en-GB"/>
              </w:rPr>
              <w:t>Pollution reports and vessels aground</w:t>
            </w:r>
            <w:r>
              <w:rPr>
                <w:rFonts w:ascii="Arial" w:hAnsi="Arial" w:cs="Arial"/>
                <w:color w:val="auto"/>
                <w:sz w:val="18"/>
                <w:szCs w:val="18"/>
                <w:lang w:val="en-GB"/>
              </w:rPr>
              <w:t>.</w:t>
            </w:r>
          </w:p>
        </w:tc>
        <w:tc>
          <w:tcPr>
            <w:tcW w:w="283" w:type="dxa"/>
            <w:shd w:val="clear" w:color="auto" w:fill="auto"/>
            <w:vAlign w:val="center"/>
          </w:tcPr>
          <w:p w14:paraId="0546662E" w14:textId="77777777" w:rsidR="00FE4AFA" w:rsidRPr="004E1514" w:rsidRDefault="00FE4AFA" w:rsidP="00B011F2">
            <w:pPr>
              <w:jc w:val="center"/>
              <w:rPr>
                <w:rFonts w:asciiTheme="minorHAnsi" w:hAnsiTheme="minorHAnsi" w:cstheme="minorHAnsi"/>
                <w:sz w:val="18"/>
                <w:szCs w:val="18"/>
              </w:rPr>
            </w:pPr>
            <w:r w:rsidRPr="004E1514">
              <w:rPr>
                <w:rFonts w:asciiTheme="minorHAnsi" w:hAnsiTheme="minorHAnsi" w:cstheme="minorHAnsi"/>
                <w:color w:val="000000"/>
                <w:sz w:val="18"/>
                <w:szCs w:val="18"/>
                <w:lang w:eastAsia="zh-CN"/>
              </w:rPr>
              <w:t>x</w:t>
            </w:r>
          </w:p>
        </w:tc>
        <w:tc>
          <w:tcPr>
            <w:tcW w:w="284" w:type="dxa"/>
            <w:shd w:val="clear" w:color="auto" w:fill="auto"/>
            <w:vAlign w:val="center"/>
          </w:tcPr>
          <w:p w14:paraId="78CAAE80" w14:textId="77777777" w:rsidR="00FE4AFA" w:rsidRPr="004E1514" w:rsidRDefault="00FE4AFA" w:rsidP="00B011F2">
            <w:pPr>
              <w:jc w:val="center"/>
              <w:rPr>
                <w:rFonts w:asciiTheme="minorHAnsi" w:hAnsiTheme="minorHAnsi" w:cstheme="minorHAnsi"/>
                <w:sz w:val="18"/>
                <w:szCs w:val="18"/>
              </w:rPr>
            </w:pPr>
            <w:r w:rsidRPr="004E1514">
              <w:rPr>
                <w:rFonts w:asciiTheme="minorHAnsi" w:hAnsiTheme="minorHAnsi" w:cstheme="minorHAnsi"/>
                <w:color w:val="000000"/>
                <w:sz w:val="18"/>
                <w:szCs w:val="18"/>
                <w:lang w:eastAsia="zh-CN"/>
              </w:rPr>
              <w:t>x</w:t>
            </w:r>
          </w:p>
        </w:tc>
        <w:tc>
          <w:tcPr>
            <w:tcW w:w="283" w:type="dxa"/>
            <w:shd w:val="clear" w:color="auto" w:fill="auto"/>
            <w:vAlign w:val="center"/>
          </w:tcPr>
          <w:p w14:paraId="129562C2" w14:textId="77777777" w:rsidR="00FE4AFA" w:rsidRPr="004E1514" w:rsidRDefault="00FE4AFA" w:rsidP="00B011F2">
            <w:pPr>
              <w:jc w:val="center"/>
              <w:rPr>
                <w:rFonts w:asciiTheme="minorHAnsi" w:hAnsiTheme="minorHAnsi" w:cstheme="minorHAnsi"/>
                <w:sz w:val="18"/>
                <w:szCs w:val="18"/>
              </w:rPr>
            </w:pPr>
            <w:r w:rsidRPr="004E1514">
              <w:rPr>
                <w:rFonts w:asciiTheme="minorHAnsi" w:hAnsiTheme="minorHAnsi" w:cstheme="minorHAnsi"/>
                <w:color w:val="000000"/>
                <w:sz w:val="18"/>
                <w:szCs w:val="18"/>
                <w:lang w:eastAsia="zh-CN"/>
              </w:rPr>
              <w:t>x</w:t>
            </w:r>
          </w:p>
        </w:tc>
        <w:tc>
          <w:tcPr>
            <w:tcW w:w="284" w:type="dxa"/>
            <w:shd w:val="clear" w:color="auto" w:fill="auto"/>
            <w:vAlign w:val="center"/>
          </w:tcPr>
          <w:p w14:paraId="07FA6281" w14:textId="77777777" w:rsidR="00FE4AFA" w:rsidRPr="004E1514" w:rsidRDefault="00FE4AFA" w:rsidP="00B011F2">
            <w:pPr>
              <w:jc w:val="center"/>
              <w:rPr>
                <w:rFonts w:asciiTheme="minorHAnsi" w:hAnsiTheme="minorHAnsi" w:cstheme="minorHAnsi"/>
                <w:sz w:val="18"/>
                <w:szCs w:val="18"/>
              </w:rPr>
            </w:pPr>
            <w:r w:rsidRPr="004E1514">
              <w:rPr>
                <w:rFonts w:asciiTheme="minorHAnsi" w:hAnsiTheme="minorHAnsi" w:cstheme="minorHAnsi"/>
                <w:color w:val="000000"/>
                <w:sz w:val="18"/>
                <w:szCs w:val="18"/>
                <w:lang w:eastAsia="zh-CN"/>
              </w:rPr>
              <w:t>x</w:t>
            </w:r>
          </w:p>
        </w:tc>
        <w:tc>
          <w:tcPr>
            <w:tcW w:w="283" w:type="dxa"/>
            <w:shd w:val="clear" w:color="auto" w:fill="auto"/>
            <w:vAlign w:val="center"/>
          </w:tcPr>
          <w:p w14:paraId="2BA1A0EB" w14:textId="77777777" w:rsidR="00FE4AFA" w:rsidRPr="004E1514" w:rsidRDefault="00FE4AFA" w:rsidP="00B011F2">
            <w:pPr>
              <w:jc w:val="center"/>
              <w:rPr>
                <w:rFonts w:asciiTheme="minorHAnsi" w:hAnsiTheme="minorHAnsi" w:cstheme="minorHAnsi"/>
                <w:sz w:val="18"/>
                <w:szCs w:val="18"/>
              </w:rPr>
            </w:pPr>
            <w:r w:rsidRPr="004E1514">
              <w:rPr>
                <w:rFonts w:asciiTheme="minorHAnsi" w:hAnsiTheme="minorHAnsi" w:cstheme="minorHAnsi"/>
                <w:color w:val="000000"/>
                <w:sz w:val="18"/>
                <w:szCs w:val="18"/>
                <w:lang w:eastAsia="zh-CN"/>
              </w:rPr>
              <w:t>x</w:t>
            </w:r>
          </w:p>
        </w:tc>
        <w:tc>
          <w:tcPr>
            <w:tcW w:w="1134" w:type="dxa"/>
            <w:shd w:val="clear" w:color="auto" w:fill="auto"/>
            <w:vAlign w:val="center"/>
          </w:tcPr>
          <w:p w14:paraId="72A717BB" w14:textId="77777777" w:rsidR="00FE4AFA" w:rsidRPr="00FE4AFA" w:rsidRDefault="00FE4AFA" w:rsidP="00FE4AFA">
            <w:pPr>
              <w:pStyle w:val="NoSpacing"/>
              <w:jc w:val="center"/>
              <w:rPr>
                <w:rFonts w:ascii="Arial" w:hAnsi="Arial" w:cs="Arial"/>
                <w:sz w:val="14"/>
                <w:szCs w:val="14"/>
              </w:rPr>
            </w:pPr>
            <w:r w:rsidRPr="00FE4AFA">
              <w:rPr>
                <w:rFonts w:ascii="Arial" w:hAnsi="Arial" w:cs="Arial"/>
                <w:sz w:val="14"/>
                <w:szCs w:val="14"/>
              </w:rPr>
              <w:t>A39</w:t>
            </w:r>
          </w:p>
          <w:p w14:paraId="0F466243" w14:textId="77777777" w:rsidR="00FE4AFA" w:rsidRPr="00FE4AFA" w:rsidRDefault="00FE4AFA" w:rsidP="00FE4AFA">
            <w:pPr>
              <w:pStyle w:val="NoSpacing"/>
              <w:jc w:val="center"/>
              <w:rPr>
                <w:rFonts w:ascii="Arial" w:hAnsi="Arial" w:cs="Arial"/>
                <w:sz w:val="14"/>
                <w:szCs w:val="14"/>
              </w:rPr>
            </w:pPr>
            <w:r w:rsidRPr="00FE4AFA">
              <w:rPr>
                <w:rFonts w:ascii="Arial" w:hAnsi="Arial" w:cs="Arial"/>
                <w:sz w:val="14"/>
                <w:szCs w:val="14"/>
              </w:rPr>
              <w:t>A18</w:t>
            </w:r>
          </w:p>
        </w:tc>
        <w:tc>
          <w:tcPr>
            <w:tcW w:w="1474" w:type="dxa"/>
            <w:shd w:val="clear" w:color="auto" w:fill="auto"/>
            <w:vAlign w:val="center"/>
          </w:tcPr>
          <w:p w14:paraId="1A346B99" w14:textId="77777777" w:rsidR="00FE4AFA" w:rsidRPr="00FE4AFA" w:rsidRDefault="00FE4AFA" w:rsidP="00FE4AFA">
            <w:pPr>
              <w:pStyle w:val="NoSpacing"/>
              <w:rPr>
                <w:rFonts w:ascii="Arial" w:hAnsi="Arial" w:cs="Arial"/>
                <w:sz w:val="14"/>
                <w:szCs w:val="14"/>
              </w:rPr>
            </w:pPr>
            <w:r w:rsidRPr="00FE4AFA">
              <w:rPr>
                <w:rFonts w:ascii="Arial" w:hAnsi="Arial" w:cs="Arial"/>
                <w:sz w:val="14"/>
                <w:szCs w:val="14"/>
              </w:rPr>
              <w:t>112-Gte01</w:t>
            </w:r>
          </w:p>
          <w:p w14:paraId="68109C74" w14:textId="77777777" w:rsidR="00FE4AFA" w:rsidRPr="00FE4AFA" w:rsidRDefault="00FE4AFA" w:rsidP="00FE4AFA">
            <w:pPr>
              <w:pStyle w:val="NoSpacing"/>
              <w:rPr>
                <w:rFonts w:ascii="Arial" w:hAnsi="Arial" w:cs="Arial"/>
                <w:sz w:val="14"/>
                <w:szCs w:val="14"/>
              </w:rPr>
            </w:pPr>
            <w:r w:rsidRPr="00FE4AFA">
              <w:rPr>
                <w:rFonts w:ascii="Arial" w:hAnsi="Arial" w:cs="Arial"/>
                <w:sz w:val="14"/>
                <w:szCs w:val="14"/>
              </w:rPr>
              <w:t>132-Gte03</w:t>
            </w:r>
          </w:p>
          <w:p w14:paraId="604F001B" w14:textId="77777777" w:rsidR="00FE4AFA" w:rsidRPr="00FE4AFA" w:rsidRDefault="00FE4AFA" w:rsidP="00FE4AFA">
            <w:pPr>
              <w:pStyle w:val="NoSpacing"/>
              <w:rPr>
                <w:rFonts w:ascii="Arial" w:hAnsi="Arial" w:cs="Arial"/>
                <w:sz w:val="14"/>
                <w:szCs w:val="14"/>
              </w:rPr>
            </w:pPr>
            <w:r w:rsidRPr="00FE4AFA">
              <w:rPr>
                <w:rFonts w:ascii="Arial" w:hAnsi="Arial" w:cs="Arial"/>
                <w:sz w:val="14"/>
                <w:szCs w:val="14"/>
              </w:rPr>
              <w:t>320-Gre01</w:t>
            </w:r>
          </w:p>
          <w:p w14:paraId="51C3F036" w14:textId="77777777" w:rsidR="00FE4AFA" w:rsidRPr="00FE4AFA" w:rsidRDefault="00FE4AFA" w:rsidP="00FE4AFA">
            <w:pPr>
              <w:pStyle w:val="NoSpacing"/>
              <w:rPr>
                <w:rFonts w:ascii="Arial" w:hAnsi="Arial" w:cs="Arial"/>
                <w:sz w:val="14"/>
                <w:szCs w:val="14"/>
              </w:rPr>
            </w:pPr>
            <w:r w:rsidRPr="00FE4AFA">
              <w:rPr>
                <w:rFonts w:ascii="Arial" w:hAnsi="Arial" w:cs="Arial"/>
                <w:sz w:val="14"/>
                <w:szCs w:val="14"/>
              </w:rPr>
              <w:t>211-Gre01</w:t>
            </w:r>
          </w:p>
          <w:p w14:paraId="64E330BD" w14:textId="77777777" w:rsidR="00FE4AFA" w:rsidRPr="00FE4AFA" w:rsidRDefault="00FE4AFA" w:rsidP="00FE4AFA">
            <w:pPr>
              <w:pStyle w:val="NoSpacing"/>
              <w:rPr>
                <w:rFonts w:ascii="Arial" w:hAnsi="Arial" w:cs="Arial"/>
                <w:sz w:val="14"/>
                <w:szCs w:val="14"/>
              </w:rPr>
            </w:pPr>
            <w:r w:rsidRPr="00FE4AFA">
              <w:rPr>
                <w:rFonts w:ascii="Arial" w:hAnsi="Arial" w:cs="Arial"/>
                <w:sz w:val="14"/>
                <w:szCs w:val="14"/>
              </w:rPr>
              <w:t>310-Gte01</w:t>
            </w:r>
          </w:p>
          <w:p w14:paraId="7AD1BCCA" w14:textId="77777777" w:rsidR="00FE4AFA" w:rsidRPr="00FE4AFA" w:rsidRDefault="00FE4AFA" w:rsidP="00FE4AFA">
            <w:pPr>
              <w:pStyle w:val="NoSpacing"/>
              <w:rPr>
                <w:rFonts w:ascii="Arial" w:hAnsi="Arial" w:cs="Arial"/>
                <w:sz w:val="14"/>
                <w:szCs w:val="14"/>
              </w:rPr>
            </w:pPr>
            <w:r w:rsidRPr="00FE4AFA">
              <w:rPr>
                <w:rFonts w:ascii="Arial" w:hAnsi="Arial" w:cs="Arial"/>
                <w:sz w:val="14"/>
                <w:szCs w:val="14"/>
              </w:rPr>
              <w:t>310-Gop01</w:t>
            </w:r>
          </w:p>
          <w:p w14:paraId="5B44946E" w14:textId="77777777" w:rsidR="00FE4AFA" w:rsidRPr="00FE4AFA" w:rsidRDefault="00FE4AFA" w:rsidP="00FE4AFA">
            <w:pPr>
              <w:pStyle w:val="NoSpacing"/>
              <w:rPr>
                <w:rFonts w:ascii="Arial" w:hAnsi="Arial" w:cs="Arial"/>
                <w:sz w:val="14"/>
                <w:szCs w:val="14"/>
              </w:rPr>
            </w:pPr>
            <w:r w:rsidRPr="00FE4AFA">
              <w:rPr>
                <w:rFonts w:ascii="Arial" w:hAnsi="Arial" w:cs="Arial"/>
                <w:sz w:val="14"/>
                <w:szCs w:val="14"/>
              </w:rPr>
              <w:t>310-Gop02</w:t>
            </w:r>
          </w:p>
          <w:p w14:paraId="70FF3452" w14:textId="77777777" w:rsidR="00FE4AFA" w:rsidRPr="00FE4AFA" w:rsidRDefault="00FE4AFA" w:rsidP="00FE4AFA">
            <w:pPr>
              <w:pStyle w:val="NoSpacing"/>
              <w:rPr>
                <w:rFonts w:ascii="Arial" w:hAnsi="Arial" w:cs="Arial"/>
                <w:sz w:val="14"/>
                <w:szCs w:val="14"/>
              </w:rPr>
            </w:pPr>
            <w:r w:rsidRPr="00FE4AFA">
              <w:rPr>
                <w:rFonts w:ascii="Arial" w:hAnsi="Arial" w:cs="Arial"/>
                <w:sz w:val="14"/>
                <w:szCs w:val="14"/>
              </w:rPr>
              <w:t>330-Gte01</w:t>
            </w:r>
          </w:p>
          <w:p w14:paraId="0987315E" w14:textId="77777777" w:rsidR="00FE4AFA" w:rsidRPr="00FE4AFA" w:rsidRDefault="00FE4AFA" w:rsidP="00FE4AFA">
            <w:pPr>
              <w:pStyle w:val="NoSpacing"/>
              <w:rPr>
                <w:rFonts w:ascii="Arial" w:hAnsi="Arial" w:cs="Arial"/>
                <w:sz w:val="14"/>
                <w:szCs w:val="14"/>
              </w:rPr>
            </w:pPr>
            <w:r w:rsidRPr="00FE4AFA">
              <w:rPr>
                <w:rFonts w:ascii="Arial" w:hAnsi="Arial" w:cs="Arial"/>
                <w:sz w:val="14"/>
                <w:szCs w:val="14"/>
              </w:rPr>
              <w:t>320-Gte01</w:t>
            </w:r>
          </w:p>
        </w:tc>
      </w:tr>
    </w:tbl>
    <w:p w14:paraId="46CECC62" w14:textId="77777777" w:rsidR="003731BB" w:rsidRDefault="00FE4AFA" w:rsidP="009D5EA0">
      <w:pPr>
        <w:pStyle w:val="NoSpacing"/>
        <w:rPr>
          <w:rFonts w:ascii="ArialMT" w:hAnsi="ArialMT" w:cs="ArialMT"/>
          <w:b/>
          <w:sz w:val="24"/>
          <w:szCs w:val="24"/>
          <w:lang w:val="en-US" w:eastAsia="nb-NO"/>
        </w:rPr>
      </w:pPr>
      <w:r>
        <w:rPr>
          <w:rFonts w:ascii="Arial" w:hAnsi="Arial" w:cs="Arial"/>
          <w:sz w:val="18"/>
          <w:szCs w:val="18"/>
          <w:lang w:val="en-US"/>
        </w:rPr>
        <w:t>..</w:t>
      </w:r>
    </w:p>
    <w:p w14:paraId="0683AAB0" w14:textId="77777777" w:rsidR="009D5EA0" w:rsidRDefault="009D5EA0" w:rsidP="00AA588D">
      <w:pPr>
        <w:autoSpaceDE w:val="0"/>
        <w:autoSpaceDN w:val="0"/>
        <w:adjustRightInd w:val="0"/>
        <w:spacing w:after="0" w:line="240" w:lineRule="auto"/>
        <w:rPr>
          <w:rFonts w:ascii="ArialMT" w:hAnsi="ArialMT" w:cs="ArialMT"/>
          <w:b/>
          <w:sz w:val="24"/>
          <w:szCs w:val="24"/>
          <w:lang w:val="en-US" w:eastAsia="nb-NO"/>
        </w:rPr>
        <w:sectPr w:rsidR="009D5EA0" w:rsidSect="003C2E10">
          <w:pgSz w:w="16838" w:h="11906" w:orient="landscape" w:code="9"/>
          <w:pgMar w:top="1418" w:right="1418" w:bottom="1418" w:left="1418" w:header="709" w:footer="709" w:gutter="0"/>
          <w:cols w:space="708"/>
          <w:docGrid w:linePitch="360"/>
        </w:sectPr>
      </w:pPr>
    </w:p>
    <w:p w14:paraId="0437E8AC" w14:textId="77777777" w:rsidR="003C2E10" w:rsidRDefault="003C2E10" w:rsidP="004052AD">
      <w:pPr>
        <w:autoSpaceDE w:val="0"/>
        <w:autoSpaceDN w:val="0"/>
        <w:adjustRightInd w:val="0"/>
        <w:spacing w:after="0" w:line="240" w:lineRule="auto"/>
        <w:rPr>
          <w:rFonts w:ascii="ArialMT" w:hAnsi="ArialMT" w:cs="ArialMT"/>
          <w:b/>
          <w:sz w:val="24"/>
          <w:szCs w:val="24"/>
          <w:lang w:val="en-US" w:eastAsia="nb-NO"/>
        </w:rPr>
      </w:pPr>
    </w:p>
    <w:sectPr w:rsidR="003C2E10" w:rsidSect="009D5EA0">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6D693C5B" w14:textId="77777777" w:rsidR="007D58AA" w:rsidRDefault="007D58AA" w:rsidP="00C36988">
      <w:pPr>
        <w:spacing w:after="0" w:line="240" w:lineRule="auto"/>
      </w:pPr>
      <w:r>
        <w:separator/>
      </w:r>
    </w:p>
  </w:endnote>
  <w:endnote w:type="continuationSeparator" w:id="0">
    <w:p w14:paraId="40CBDE29" w14:textId="77777777" w:rsidR="007D58AA" w:rsidRDefault="007D58AA" w:rsidP="00C369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Helvetica">
    <w:panose1 w:val="00000000000000000000"/>
    <w:charset w:val="00"/>
    <w:family w:val="auto"/>
    <w:pitch w:val="variable"/>
    <w:sig w:usb0="00000003" w:usb1="00000000" w:usb2="00000000" w:usb3="00000000" w:csb0="00000001" w:csb1="00000000"/>
  </w:font>
  <w:font w:name="ヒラギノ角ゴ Pro W3">
    <w:charset w:val="4E"/>
    <w:family w:val="auto"/>
    <w:pitch w:val="variable"/>
    <w:sig w:usb0="E00002FF" w:usb1="7AC7FFFF" w:usb2="00000012" w:usb3="00000000" w:csb0="0002000D" w:csb1="00000000"/>
  </w:font>
  <w:font w:name="ＭＳ 明朝">
    <w:charset w:val="4E"/>
    <w:family w:val="auto"/>
    <w:pitch w:val="variable"/>
    <w:sig w:usb0="00000001" w:usb1="08070000" w:usb2="00000010" w:usb3="00000000" w:csb0="00020000" w:csb1="00000000"/>
  </w:font>
  <w:font w:name="Arial Narrow">
    <w:panose1 w:val="020B0506020202030204"/>
    <w:charset w:val="00"/>
    <w:family w:val="auto"/>
    <w:pitch w:val="variable"/>
    <w:sig w:usb0="00000287" w:usb1="00000800" w:usb2="00000000" w:usb3="00000000" w:csb0="0000009F"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012FA8" w14:textId="77777777" w:rsidR="003768A1" w:rsidRDefault="003768A1">
    <w:pPr>
      <w:pStyle w:val="Footer"/>
    </w:pPr>
    <w:ins w:id="47" w:author="Mike Hadley" w:date="2012-09-14T04:48:00Z">
      <w:r>
        <w:tab/>
      </w:r>
      <w:r>
        <w:rPr>
          <w:rStyle w:val="PageNumber"/>
        </w:rPr>
        <w:fldChar w:fldCharType="begin"/>
      </w:r>
      <w:r>
        <w:rPr>
          <w:rStyle w:val="PageNumber"/>
        </w:rPr>
        <w:instrText xml:space="preserve"> PAGE </w:instrText>
      </w:r>
    </w:ins>
    <w:r>
      <w:rPr>
        <w:rStyle w:val="PageNumber"/>
      </w:rPr>
      <w:fldChar w:fldCharType="separate"/>
    </w:r>
    <w:r>
      <w:rPr>
        <w:rStyle w:val="PageNumber"/>
        <w:noProof/>
      </w:rPr>
      <w:t>17</w:t>
    </w:r>
    <w:ins w:id="48" w:author="Mike Hadley" w:date="2012-09-14T04:48:00Z">
      <w:r>
        <w:rPr>
          <w:rStyle w:val="PageNumber"/>
        </w:rPr>
        <w:fldChar w:fldCharType="end"/>
      </w:r>
    </w:ins>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49085EE0" w14:textId="77777777" w:rsidR="007D58AA" w:rsidRDefault="007D58AA" w:rsidP="00C36988">
      <w:pPr>
        <w:spacing w:after="0" w:line="240" w:lineRule="auto"/>
      </w:pPr>
      <w:r>
        <w:separator/>
      </w:r>
    </w:p>
  </w:footnote>
  <w:footnote w:type="continuationSeparator" w:id="0">
    <w:p w14:paraId="045EC415" w14:textId="77777777" w:rsidR="007D58AA" w:rsidRDefault="007D58AA" w:rsidP="00C3698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4CFFDD" w14:textId="77777777" w:rsidR="007D58AA" w:rsidRDefault="003768A1">
    <w:pPr>
      <w:pStyle w:val="Header"/>
    </w:pPr>
    <w:ins w:id="46" w:author="Mike Hadley" w:date="2012-09-14T04:48:00Z">
      <w:r>
        <w:tab/>
      </w:r>
      <w:r>
        <w:tab/>
      </w:r>
    </w:ins>
    <w:proofErr w:type="gramStart"/>
    <w:r>
      <w:t>e</w:t>
    </w:r>
    <w:proofErr w:type="gramEnd"/>
    <w:r>
      <w:t>-NAV12/82</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CE26FDE"/>
    <w:multiLevelType w:val="hybridMultilevel"/>
    <w:tmpl w:val="C5B4292A"/>
    <w:lvl w:ilvl="0" w:tplc="04140005">
      <w:start w:val="1"/>
      <w:numFmt w:val="bullet"/>
      <w:lvlText w:val=""/>
      <w:lvlJc w:val="left"/>
      <w:pPr>
        <w:ind w:left="720" w:hanging="360"/>
      </w:pPr>
      <w:rPr>
        <w:rFonts w:ascii="Wingdings" w:hAnsi="Wingdings"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
    <w:nsid w:val="126569FA"/>
    <w:multiLevelType w:val="hybridMultilevel"/>
    <w:tmpl w:val="B7886EF2"/>
    <w:lvl w:ilvl="0" w:tplc="04140005">
      <w:start w:val="1"/>
      <w:numFmt w:val="bullet"/>
      <w:lvlText w:val=""/>
      <w:lvlJc w:val="left"/>
      <w:pPr>
        <w:ind w:left="720" w:hanging="360"/>
      </w:pPr>
      <w:rPr>
        <w:rFonts w:ascii="Wingdings" w:hAnsi="Wingding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
    <w:nsid w:val="13403019"/>
    <w:multiLevelType w:val="hybridMultilevel"/>
    <w:tmpl w:val="D3D42A3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
    <w:nsid w:val="19A2038A"/>
    <w:multiLevelType w:val="hybridMultilevel"/>
    <w:tmpl w:val="E6C0D8D4"/>
    <w:lvl w:ilvl="0" w:tplc="0414000F">
      <w:start w:val="1"/>
      <w:numFmt w:val="decimal"/>
      <w:lvlText w:val="%1."/>
      <w:lvlJc w:val="left"/>
      <w:pPr>
        <w:tabs>
          <w:tab w:val="num" w:pos="720"/>
        </w:tabs>
        <w:ind w:left="720" w:hanging="360"/>
      </w:pPr>
    </w:lvl>
    <w:lvl w:ilvl="1" w:tplc="04140019" w:tentative="1">
      <w:start w:val="1"/>
      <w:numFmt w:val="lowerLetter"/>
      <w:lvlText w:val="%2."/>
      <w:lvlJc w:val="left"/>
      <w:pPr>
        <w:tabs>
          <w:tab w:val="num" w:pos="1440"/>
        </w:tabs>
        <w:ind w:left="1440" w:hanging="360"/>
      </w:pPr>
    </w:lvl>
    <w:lvl w:ilvl="2" w:tplc="0414001B" w:tentative="1">
      <w:start w:val="1"/>
      <w:numFmt w:val="lowerRoman"/>
      <w:lvlText w:val="%3."/>
      <w:lvlJc w:val="right"/>
      <w:pPr>
        <w:tabs>
          <w:tab w:val="num" w:pos="2160"/>
        </w:tabs>
        <w:ind w:left="2160" w:hanging="180"/>
      </w:pPr>
    </w:lvl>
    <w:lvl w:ilvl="3" w:tplc="0414000F" w:tentative="1">
      <w:start w:val="1"/>
      <w:numFmt w:val="decimal"/>
      <w:lvlText w:val="%4."/>
      <w:lvlJc w:val="left"/>
      <w:pPr>
        <w:tabs>
          <w:tab w:val="num" w:pos="2880"/>
        </w:tabs>
        <w:ind w:left="2880" w:hanging="360"/>
      </w:pPr>
    </w:lvl>
    <w:lvl w:ilvl="4" w:tplc="04140019" w:tentative="1">
      <w:start w:val="1"/>
      <w:numFmt w:val="lowerLetter"/>
      <w:lvlText w:val="%5."/>
      <w:lvlJc w:val="left"/>
      <w:pPr>
        <w:tabs>
          <w:tab w:val="num" w:pos="3600"/>
        </w:tabs>
        <w:ind w:left="3600" w:hanging="360"/>
      </w:pPr>
    </w:lvl>
    <w:lvl w:ilvl="5" w:tplc="0414001B" w:tentative="1">
      <w:start w:val="1"/>
      <w:numFmt w:val="lowerRoman"/>
      <w:lvlText w:val="%6."/>
      <w:lvlJc w:val="right"/>
      <w:pPr>
        <w:tabs>
          <w:tab w:val="num" w:pos="4320"/>
        </w:tabs>
        <w:ind w:left="4320" w:hanging="180"/>
      </w:pPr>
    </w:lvl>
    <w:lvl w:ilvl="6" w:tplc="0414000F" w:tentative="1">
      <w:start w:val="1"/>
      <w:numFmt w:val="decimal"/>
      <w:lvlText w:val="%7."/>
      <w:lvlJc w:val="left"/>
      <w:pPr>
        <w:tabs>
          <w:tab w:val="num" w:pos="5040"/>
        </w:tabs>
        <w:ind w:left="5040" w:hanging="360"/>
      </w:pPr>
    </w:lvl>
    <w:lvl w:ilvl="7" w:tplc="04140019" w:tentative="1">
      <w:start w:val="1"/>
      <w:numFmt w:val="lowerLetter"/>
      <w:lvlText w:val="%8."/>
      <w:lvlJc w:val="left"/>
      <w:pPr>
        <w:tabs>
          <w:tab w:val="num" w:pos="5760"/>
        </w:tabs>
        <w:ind w:left="5760" w:hanging="360"/>
      </w:pPr>
    </w:lvl>
    <w:lvl w:ilvl="8" w:tplc="0414001B" w:tentative="1">
      <w:start w:val="1"/>
      <w:numFmt w:val="lowerRoman"/>
      <w:lvlText w:val="%9."/>
      <w:lvlJc w:val="right"/>
      <w:pPr>
        <w:tabs>
          <w:tab w:val="num" w:pos="6480"/>
        </w:tabs>
        <w:ind w:left="6480" w:hanging="180"/>
      </w:pPr>
    </w:lvl>
  </w:abstractNum>
  <w:abstractNum w:abstractNumId="4">
    <w:nsid w:val="19F75B4F"/>
    <w:multiLevelType w:val="hybridMultilevel"/>
    <w:tmpl w:val="58E49652"/>
    <w:lvl w:ilvl="0" w:tplc="04140013">
      <w:start w:val="1"/>
      <w:numFmt w:val="upperRoman"/>
      <w:lvlText w:val="%1."/>
      <w:lvlJc w:val="righ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5">
    <w:nsid w:val="204C307C"/>
    <w:multiLevelType w:val="hybridMultilevel"/>
    <w:tmpl w:val="653AD68C"/>
    <w:lvl w:ilvl="0" w:tplc="04140005">
      <w:start w:val="1"/>
      <w:numFmt w:val="bullet"/>
      <w:lvlText w:val=""/>
      <w:lvlJc w:val="left"/>
      <w:pPr>
        <w:ind w:left="720" w:hanging="360"/>
      </w:pPr>
      <w:rPr>
        <w:rFonts w:ascii="Wingdings" w:hAnsi="Wingding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6">
    <w:nsid w:val="2A2928AD"/>
    <w:multiLevelType w:val="hybridMultilevel"/>
    <w:tmpl w:val="81AAC014"/>
    <w:lvl w:ilvl="0" w:tplc="04140005">
      <w:start w:val="1"/>
      <w:numFmt w:val="bullet"/>
      <w:lvlText w:val=""/>
      <w:lvlJc w:val="left"/>
      <w:pPr>
        <w:ind w:left="720" w:hanging="360"/>
      </w:pPr>
      <w:rPr>
        <w:rFonts w:ascii="Wingdings" w:hAnsi="Wingdings"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7">
    <w:nsid w:val="33B03261"/>
    <w:multiLevelType w:val="hybridMultilevel"/>
    <w:tmpl w:val="FEE06F06"/>
    <w:lvl w:ilvl="0" w:tplc="0414000F">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8">
    <w:nsid w:val="374F1577"/>
    <w:multiLevelType w:val="hybridMultilevel"/>
    <w:tmpl w:val="6110F82E"/>
    <w:lvl w:ilvl="0" w:tplc="04140005">
      <w:start w:val="1"/>
      <w:numFmt w:val="bullet"/>
      <w:lvlText w:val=""/>
      <w:lvlJc w:val="left"/>
      <w:pPr>
        <w:ind w:left="720" w:hanging="360"/>
      </w:pPr>
      <w:rPr>
        <w:rFonts w:ascii="Wingdings" w:hAnsi="Wingding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9">
    <w:nsid w:val="3B530CD1"/>
    <w:multiLevelType w:val="hybridMultilevel"/>
    <w:tmpl w:val="B282A906"/>
    <w:lvl w:ilvl="0" w:tplc="04140005">
      <w:start w:val="1"/>
      <w:numFmt w:val="bullet"/>
      <w:lvlText w:val=""/>
      <w:lvlJc w:val="left"/>
      <w:pPr>
        <w:ind w:left="720" w:hanging="360"/>
      </w:pPr>
      <w:rPr>
        <w:rFonts w:ascii="Wingdings" w:hAnsi="Wingding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0">
    <w:nsid w:val="40413092"/>
    <w:multiLevelType w:val="multilevel"/>
    <w:tmpl w:val="B4AA784A"/>
    <w:lvl w:ilvl="0">
      <w:start w:val="1"/>
      <w:numFmt w:val="decimal"/>
      <w:lvlText w:val="%1."/>
      <w:lvlJc w:val="left"/>
      <w:pPr>
        <w:tabs>
          <w:tab w:val="num" w:pos="720"/>
        </w:tabs>
        <w:ind w:left="720" w:hanging="360"/>
      </w:pPr>
      <w:rPr>
        <w:b w:val="0"/>
        <w:color w:val="000000"/>
        <w:sz w:val="22"/>
        <w:szCs w:val="22"/>
      </w:r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52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680"/>
        </w:tabs>
        <w:ind w:left="4104" w:hanging="1224"/>
      </w:pPr>
    </w:lvl>
    <w:lvl w:ilvl="8">
      <w:start w:val="1"/>
      <w:numFmt w:val="decimal"/>
      <w:lvlText w:val="%1.%2.%3.%4.%5.%6.%7.%8.%9."/>
      <w:lvlJc w:val="left"/>
      <w:pPr>
        <w:tabs>
          <w:tab w:val="num" w:pos="5040"/>
        </w:tabs>
        <w:ind w:left="4680" w:hanging="1440"/>
      </w:pPr>
    </w:lvl>
  </w:abstractNum>
  <w:abstractNum w:abstractNumId="11">
    <w:nsid w:val="45865BF4"/>
    <w:multiLevelType w:val="hybridMultilevel"/>
    <w:tmpl w:val="E52EC95A"/>
    <w:lvl w:ilvl="0" w:tplc="04140005">
      <w:start w:val="1"/>
      <w:numFmt w:val="bullet"/>
      <w:lvlText w:val=""/>
      <w:lvlJc w:val="left"/>
      <w:pPr>
        <w:ind w:left="720" w:hanging="360"/>
      </w:pPr>
      <w:rPr>
        <w:rFonts w:ascii="Wingdings" w:hAnsi="Wingding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2">
    <w:nsid w:val="4E974837"/>
    <w:multiLevelType w:val="hybridMultilevel"/>
    <w:tmpl w:val="44CCD07E"/>
    <w:lvl w:ilvl="0" w:tplc="04140005">
      <w:start w:val="1"/>
      <w:numFmt w:val="bullet"/>
      <w:lvlText w:val=""/>
      <w:lvlJc w:val="left"/>
      <w:pPr>
        <w:ind w:left="720" w:hanging="360"/>
      </w:pPr>
      <w:rPr>
        <w:rFonts w:ascii="Wingdings" w:hAnsi="Wingdings"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3">
    <w:nsid w:val="5A0C579A"/>
    <w:multiLevelType w:val="hybridMultilevel"/>
    <w:tmpl w:val="DF1CEFB8"/>
    <w:lvl w:ilvl="0" w:tplc="04140005">
      <w:start w:val="1"/>
      <w:numFmt w:val="bullet"/>
      <w:lvlText w:val=""/>
      <w:lvlJc w:val="left"/>
      <w:pPr>
        <w:ind w:left="1080" w:hanging="360"/>
      </w:pPr>
      <w:rPr>
        <w:rFonts w:ascii="Wingdings" w:hAnsi="Wingdings"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14">
    <w:nsid w:val="5F4A5CA6"/>
    <w:multiLevelType w:val="hybridMultilevel"/>
    <w:tmpl w:val="39C224BC"/>
    <w:lvl w:ilvl="0" w:tplc="04140005">
      <w:start w:val="1"/>
      <w:numFmt w:val="bullet"/>
      <w:lvlText w:val=""/>
      <w:lvlJc w:val="left"/>
      <w:pPr>
        <w:ind w:left="720" w:hanging="360"/>
      </w:pPr>
      <w:rPr>
        <w:rFonts w:ascii="Wingdings" w:hAnsi="Wingding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5">
    <w:nsid w:val="655662D3"/>
    <w:multiLevelType w:val="hybridMultilevel"/>
    <w:tmpl w:val="1E1683EE"/>
    <w:lvl w:ilvl="0" w:tplc="04140005">
      <w:start w:val="1"/>
      <w:numFmt w:val="bullet"/>
      <w:lvlText w:val=""/>
      <w:lvlJc w:val="left"/>
      <w:pPr>
        <w:ind w:left="720" w:hanging="360"/>
      </w:pPr>
      <w:rPr>
        <w:rFonts w:ascii="Wingdings" w:hAnsi="Wingding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6">
    <w:nsid w:val="66C2622F"/>
    <w:multiLevelType w:val="hybridMultilevel"/>
    <w:tmpl w:val="1AC4539C"/>
    <w:lvl w:ilvl="0" w:tplc="F2F2B15E">
      <w:start w:val="14"/>
      <w:numFmt w:val="bullet"/>
      <w:lvlText w:val="-"/>
      <w:lvlJc w:val="left"/>
      <w:pPr>
        <w:ind w:left="1773" w:hanging="360"/>
      </w:pPr>
      <w:rPr>
        <w:rFonts w:ascii="Arial" w:eastAsia="Calibri" w:hAnsi="Arial" w:cs="Arial" w:hint="default"/>
      </w:rPr>
    </w:lvl>
    <w:lvl w:ilvl="1" w:tplc="04140003" w:tentative="1">
      <w:start w:val="1"/>
      <w:numFmt w:val="bullet"/>
      <w:lvlText w:val="o"/>
      <w:lvlJc w:val="left"/>
      <w:pPr>
        <w:ind w:left="2493" w:hanging="360"/>
      </w:pPr>
      <w:rPr>
        <w:rFonts w:ascii="Courier New" w:hAnsi="Courier New" w:cs="Courier New" w:hint="default"/>
      </w:rPr>
    </w:lvl>
    <w:lvl w:ilvl="2" w:tplc="04140005" w:tentative="1">
      <w:start w:val="1"/>
      <w:numFmt w:val="bullet"/>
      <w:lvlText w:val=""/>
      <w:lvlJc w:val="left"/>
      <w:pPr>
        <w:ind w:left="3213" w:hanging="360"/>
      </w:pPr>
      <w:rPr>
        <w:rFonts w:ascii="Wingdings" w:hAnsi="Wingdings" w:hint="default"/>
      </w:rPr>
    </w:lvl>
    <w:lvl w:ilvl="3" w:tplc="04140001" w:tentative="1">
      <w:start w:val="1"/>
      <w:numFmt w:val="bullet"/>
      <w:lvlText w:val=""/>
      <w:lvlJc w:val="left"/>
      <w:pPr>
        <w:ind w:left="3933" w:hanging="360"/>
      </w:pPr>
      <w:rPr>
        <w:rFonts w:ascii="Symbol" w:hAnsi="Symbol" w:hint="default"/>
      </w:rPr>
    </w:lvl>
    <w:lvl w:ilvl="4" w:tplc="04140003" w:tentative="1">
      <w:start w:val="1"/>
      <w:numFmt w:val="bullet"/>
      <w:lvlText w:val="o"/>
      <w:lvlJc w:val="left"/>
      <w:pPr>
        <w:ind w:left="4653" w:hanging="360"/>
      </w:pPr>
      <w:rPr>
        <w:rFonts w:ascii="Courier New" w:hAnsi="Courier New" w:cs="Courier New" w:hint="default"/>
      </w:rPr>
    </w:lvl>
    <w:lvl w:ilvl="5" w:tplc="04140005" w:tentative="1">
      <w:start w:val="1"/>
      <w:numFmt w:val="bullet"/>
      <w:lvlText w:val=""/>
      <w:lvlJc w:val="left"/>
      <w:pPr>
        <w:ind w:left="5373" w:hanging="360"/>
      </w:pPr>
      <w:rPr>
        <w:rFonts w:ascii="Wingdings" w:hAnsi="Wingdings" w:hint="default"/>
      </w:rPr>
    </w:lvl>
    <w:lvl w:ilvl="6" w:tplc="04140001" w:tentative="1">
      <w:start w:val="1"/>
      <w:numFmt w:val="bullet"/>
      <w:lvlText w:val=""/>
      <w:lvlJc w:val="left"/>
      <w:pPr>
        <w:ind w:left="6093" w:hanging="360"/>
      </w:pPr>
      <w:rPr>
        <w:rFonts w:ascii="Symbol" w:hAnsi="Symbol" w:hint="default"/>
      </w:rPr>
    </w:lvl>
    <w:lvl w:ilvl="7" w:tplc="04140003" w:tentative="1">
      <w:start w:val="1"/>
      <w:numFmt w:val="bullet"/>
      <w:lvlText w:val="o"/>
      <w:lvlJc w:val="left"/>
      <w:pPr>
        <w:ind w:left="6813" w:hanging="360"/>
      </w:pPr>
      <w:rPr>
        <w:rFonts w:ascii="Courier New" w:hAnsi="Courier New" w:cs="Courier New" w:hint="default"/>
      </w:rPr>
    </w:lvl>
    <w:lvl w:ilvl="8" w:tplc="04140005" w:tentative="1">
      <w:start w:val="1"/>
      <w:numFmt w:val="bullet"/>
      <w:lvlText w:val=""/>
      <w:lvlJc w:val="left"/>
      <w:pPr>
        <w:ind w:left="7533" w:hanging="360"/>
      </w:pPr>
      <w:rPr>
        <w:rFonts w:ascii="Wingdings" w:hAnsi="Wingdings" w:hint="default"/>
      </w:rPr>
    </w:lvl>
  </w:abstractNum>
  <w:abstractNum w:abstractNumId="17">
    <w:nsid w:val="67F5640F"/>
    <w:multiLevelType w:val="hybridMultilevel"/>
    <w:tmpl w:val="AA786B20"/>
    <w:lvl w:ilvl="0" w:tplc="04140005">
      <w:start w:val="1"/>
      <w:numFmt w:val="bullet"/>
      <w:lvlText w:val=""/>
      <w:lvlJc w:val="left"/>
      <w:pPr>
        <w:ind w:left="720" w:hanging="360"/>
      </w:pPr>
      <w:rPr>
        <w:rFonts w:ascii="Wingdings" w:hAnsi="Wingding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8">
    <w:nsid w:val="6A7A0D85"/>
    <w:multiLevelType w:val="hybridMultilevel"/>
    <w:tmpl w:val="8CDC7570"/>
    <w:lvl w:ilvl="0" w:tplc="04140005">
      <w:start w:val="1"/>
      <w:numFmt w:val="bullet"/>
      <w:lvlText w:val=""/>
      <w:lvlJc w:val="left"/>
      <w:pPr>
        <w:ind w:left="720" w:hanging="360"/>
      </w:pPr>
      <w:rPr>
        <w:rFonts w:ascii="Wingdings" w:hAnsi="Wingding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9">
    <w:nsid w:val="77AB22F9"/>
    <w:multiLevelType w:val="hybridMultilevel"/>
    <w:tmpl w:val="097088D2"/>
    <w:lvl w:ilvl="0" w:tplc="0414000F">
      <w:start w:val="1"/>
      <w:numFmt w:val="decimal"/>
      <w:lvlText w:val="%1."/>
      <w:lvlJc w:val="left"/>
      <w:pPr>
        <w:ind w:left="502" w:hanging="360"/>
      </w:pPr>
      <w:rPr>
        <w:rFonts w:hint="default"/>
      </w:rPr>
    </w:lvl>
    <w:lvl w:ilvl="1" w:tplc="04140019" w:tentative="1">
      <w:start w:val="1"/>
      <w:numFmt w:val="lowerLetter"/>
      <w:lvlText w:val="%2."/>
      <w:lvlJc w:val="left"/>
      <w:pPr>
        <w:ind w:left="1364" w:hanging="360"/>
      </w:pPr>
    </w:lvl>
    <w:lvl w:ilvl="2" w:tplc="0414001B" w:tentative="1">
      <w:start w:val="1"/>
      <w:numFmt w:val="lowerRoman"/>
      <w:lvlText w:val="%3."/>
      <w:lvlJc w:val="right"/>
      <w:pPr>
        <w:ind w:left="2084" w:hanging="180"/>
      </w:pPr>
    </w:lvl>
    <w:lvl w:ilvl="3" w:tplc="0414000F" w:tentative="1">
      <w:start w:val="1"/>
      <w:numFmt w:val="decimal"/>
      <w:lvlText w:val="%4."/>
      <w:lvlJc w:val="left"/>
      <w:pPr>
        <w:ind w:left="2804" w:hanging="360"/>
      </w:pPr>
    </w:lvl>
    <w:lvl w:ilvl="4" w:tplc="04140019" w:tentative="1">
      <w:start w:val="1"/>
      <w:numFmt w:val="lowerLetter"/>
      <w:lvlText w:val="%5."/>
      <w:lvlJc w:val="left"/>
      <w:pPr>
        <w:ind w:left="3524" w:hanging="360"/>
      </w:pPr>
    </w:lvl>
    <w:lvl w:ilvl="5" w:tplc="0414001B" w:tentative="1">
      <w:start w:val="1"/>
      <w:numFmt w:val="lowerRoman"/>
      <w:lvlText w:val="%6."/>
      <w:lvlJc w:val="right"/>
      <w:pPr>
        <w:ind w:left="4244" w:hanging="180"/>
      </w:pPr>
    </w:lvl>
    <w:lvl w:ilvl="6" w:tplc="0414000F" w:tentative="1">
      <w:start w:val="1"/>
      <w:numFmt w:val="decimal"/>
      <w:lvlText w:val="%7."/>
      <w:lvlJc w:val="left"/>
      <w:pPr>
        <w:ind w:left="4964" w:hanging="360"/>
      </w:pPr>
    </w:lvl>
    <w:lvl w:ilvl="7" w:tplc="04140019" w:tentative="1">
      <w:start w:val="1"/>
      <w:numFmt w:val="lowerLetter"/>
      <w:lvlText w:val="%8."/>
      <w:lvlJc w:val="left"/>
      <w:pPr>
        <w:ind w:left="5684" w:hanging="360"/>
      </w:pPr>
    </w:lvl>
    <w:lvl w:ilvl="8" w:tplc="0414001B" w:tentative="1">
      <w:start w:val="1"/>
      <w:numFmt w:val="lowerRoman"/>
      <w:lvlText w:val="%9."/>
      <w:lvlJc w:val="right"/>
      <w:pPr>
        <w:ind w:left="6404" w:hanging="180"/>
      </w:pPr>
    </w:lvl>
  </w:abstractNum>
  <w:num w:numId="1">
    <w:abstractNumId w:val="3"/>
  </w:num>
  <w:num w:numId="2">
    <w:abstractNumId w:val="2"/>
  </w:num>
  <w:num w:numId="3">
    <w:abstractNumId w:val="19"/>
  </w:num>
  <w:num w:numId="4">
    <w:abstractNumId w:val="10"/>
  </w:num>
  <w:num w:numId="5">
    <w:abstractNumId w:val="16"/>
  </w:num>
  <w:num w:numId="6">
    <w:abstractNumId w:val="4"/>
  </w:num>
  <w:num w:numId="7">
    <w:abstractNumId w:val="15"/>
  </w:num>
  <w:num w:numId="8">
    <w:abstractNumId w:val="5"/>
  </w:num>
  <w:num w:numId="9">
    <w:abstractNumId w:val="13"/>
  </w:num>
  <w:num w:numId="10">
    <w:abstractNumId w:val="11"/>
  </w:num>
  <w:num w:numId="11">
    <w:abstractNumId w:val="1"/>
  </w:num>
  <w:num w:numId="12">
    <w:abstractNumId w:val="14"/>
  </w:num>
  <w:num w:numId="13">
    <w:abstractNumId w:val="9"/>
  </w:num>
  <w:num w:numId="14">
    <w:abstractNumId w:val="7"/>
  </w:num>
  <w:num w:numId="15">
    <w:abstractNumId w:val="18"/>
  </w:num>
  <w:num w:numId="16">
    <w:abstractNumId w:val="0"/>
  </w:num>
  <w:num w:numId="17">
    <w:abstractNumId w:val="6"/>
  </w:num>
  <w:num w:numId="18">
    <w:abstractNumId w:val="12"/>
  </w:num>
  <w:num w:numId="19">
    <w:abstractNumId w:val="8"/>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trackRevision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70353"/>
    <w:rsid w:val="000035BB"/>
    <w:rsid w:val="000039E0"/>
    <w:rsid w:val="000063D6"/>
    <w:rsid w:val="00015CA5"/>
    <w:rsid w:val="000169CF"/>
    <w:rsid w:val="00027104"/>
    <w:rsid w:val="00027879"/>
    <w:rsid w:val="00035271"/>
    <w:rsid w:val="0004488C"/>
    <w:rsid w:val="000475F6"/>
    <w:rsid w:val="00050BC3"/>
    <w:rsid w:val="00073FBD"/>
    <w:rsid w:val="000760A1"/>
    <w:rsid w:val="000768CE"/>
    <w:rsid w:val="00083915"/>
    <w:rsid w:val="000915B5"/>
    <w:rsid w:val="000957D3"/>
    <w:rsid w:val="000A65C4"/>
    <w:rsid w:val="000B00A1"/>
    <w:rsid w:val="000B667C"/>
    <w:rsid w:val="000C3CB9"/>
    <w:rsid w:val="000C64AB"/>
    <w:rsid w:val="000C7448"/>
    <w:rsid w:val="000F5326"/>
    <w:rsid w:val="00101B59"/>
    <w:rsid w:val="001069B0"/>
    <w:rsid w:val="00122A6E"/>
    <w:rsid w:val="00122FED"/>
    <w:rsid w:val="001277C1"/>
    <w:rsid w:val="0014511E"/>
    <w:rsid w:val="00146F93"/>
    <w:rsid w:val="00150B60"/>
    <w:rsid w:val="00151324"/>
    <w:rsid w:val="00154171"/>
    <w:rsid w:val="001711DF"/>
    <w:rsid w:val="00174523"/>
    <w:rsid w:val="00185AA3"/>
    <w:rsid w:val="00193EA6"/>
    <w:rsid w:val="00195100"/>
    <w:rsid w:val="00196BD2"/>
    <w:rsid w:val="001A2090"/>
    <w:rsid w:val="001A37D2"/>
    <w:rsid w:val="001A726F"/>
    <w:rsid w:val="001C26E8"/>
    <w:rsid w:val="001C7360"/>
    <w:rsid w:val="001D0CBE"/>
    <w:rsid w:val="001F0D8C"/>
    <w:rsid w:val="001F5897"/>
    <w:rsid w:val="001F6196"/>
    <w:rsid w:val="00203BDD"/>
    <w:rsid w:val="0021492B"/>
    <w:rsid w:val="00215639"/>
    <w:rsid w:val="00215ECD"/>
    <w:rsid w:val="002265AE"/>
    <w:rsid w:val="00236921"/>
    <w:rsid w:val="00247695"/>
    <w:rsid w:val="002527F4"/>
    <w:rsid w:val="00256551"/>
    <w:rsid w:val="00257061"/>
    <w:rsid w:val="002601E7"/>
    <w:rsid w:val="0026304D"/>
    <w:rsid w:val="002650D6"/>
    <w:rsid w:val="00285733"/>
    <w:rsid w:val="002A6DF8"/>
    <w:rsid w:val="002B28B5"/>
    <w:rsid w:val="002C789A"/>
    <w:rsid w:val="002D493A"/>
    <w:rsid w:val="002D63A2"/>
    <w:rsid w:val="002E3BA0"/>
    <w:rsid w:val="002E4785"/>
    <w:rsid w:val="002E5845"/>
    <w:rsid w:val="003013C6"/>
    <w:rsid w:val="00307C3E"/>
    <w:rsid w:val="003100F4"/>
    <w:rsid w:val="00310BC6"/>
    <w:rsid w:val="00314B21"/>
    <w:rsid w:val="003150EC"/>
    <w:rsid w:val="00327B00"/>
    <w:rsid w:val="00330F75"/>
    <w:rsid w:val="0034034D"/>
    <w:rsid w:val="0035121E"/>
    <w:rsid w:val="00355CAD"/>
    <w:rsid w:val="00356E5A"/>
    <w:rsid w:val="00360CF6"/>
    <w:rsid w:val="00366CBB"/>
    <w:rsid w:val="003731BB"/>
    <w:rsid w:val="003768A1"/>
    <w:rsid w:val="00376C64"/>
    <w:rsid w:val="00392770"/>
    <w:rsid w:val="00397195"/>
    <w:rsid w:val="003A52D1"/>
    <w:rsid w:val="003A6F97"/>
    <w:rsid w:val="003C2E10"/>
    <w:rsid w:val="003C3E85"/>
    <w:rsid w:val="003E7388"/>
    <w:rsid w:val="003F336D"/>
    <w:rsid w:val="003F3692"/>
    <w:rsid w:val="003F4A12"/>
    <w:rsid w:val="003F5723"/>
    <w:rsid w:val="004052AD"/>
    <w:rsid w:val="00416B27"/>
    <w:rsid w:val="004200BF"/>
    <w:rsid w:val="00421701"/>
    <w:rsid w:val="00436077"/>
    <w:rsid w:val="004432C6"/>
    <w:rsid w:val="004606E6"/>
    <w:rsid w:val="004664AA"/>
    <w:rsid w:val="00472D52"/>
    <w:rsid w:val="00492CC1"/>
    <w:rsid w:val="004A3394"/>
    <w:rsid w:val="004C304D"/>
    <w:rsid w:val="004F7C66"/>
    <w:rsid w:val="005019C2"/>
    <w:rsid w:val="00506E3B"/>
    <w:rsid w:val="00542AEB"/>
    <w:rsid w:val="00544C5D"/>
    <w:rsid w:val="0054713C"/>
    <w:rsid w:val="00560677"/>
    <w:rsid w:val="00566C4E"/>
    <w:rsid w:val="00567EAA"/>
    <w:rsid w:val="00580401"/>
    <w:rsid w:val="0058599E"/>
    <w:rsid w:val="005873C3"/>
    <w:rsid w:val="00590C46"/>
    <w:rsid w:val="0059685D"/>
    <w:rsid w:val="005D4B9F"/>
    <w:rsid w:val="00600F85"/>
    <w:rsid w:val="00613677"/>
    <w:rsid w:val="006205AB"/>
    <w:rsid w:val="00645840"/>
    <w:rsid w:val="006520DE"/>
    <w:rsid w:val="00665C15"/>
    <w:rsid w:val="00670291"/>
    <w:rsid w:val="006716D5"/>
    <w:rsid w:val="00677FCD"/>
    <w:rsid w:val="00682A6A"/>
    <w:rsid w:val="006839F5"/>
    <w:rsid w:val="0068655D"/>
    <w:rsid w:val="00697583"/>
    <w:rsid w:val="006A1BB0"/>
    <w:rsid w:val="006A367F"/>
    <w:rsid w:val="006A783E"/>
    <w:rsid w:val="006B3500"/>
    <w:rsid w:val="006C23D9"/>
    <w:rsid w:val="006D3165"/>
    <w:rsid w:val="00717B25"/>
    <w:rsid w:val="00734322"/>
    <w:rsid w:val="00734BD4"/>
    <w:rsid w:val="00735BB6"/>
    <w:rsid w:val="00736EE5"/>
    <w:rsid w:val="007432F6"/>
    <w:rsid w:val="007520F7"/>
    <w:rsid w:val="00761428"/>
    <w:rsid w:val="007706D8"/>
    <w:rsid w:val="00770C98"/>
    <w:rsid w:val="007A1DC1"/>
    <w:rsid w:val="007B3C83"/>
    <w:rsid w:val="007B3D42"/>
    <w:rsid w:val="007B5781"/>
    <w:rsid w:val="007D1BF9"/>
    <w:rsid w:val="007D58AA"/>
    <w:rsid w:val="007E50E1"/>
    <w:rsid w:val="00817B6D"/>
    <w:rsid w:val="0082685B"/>
    <w:rsid w:val="008279D8"/>
    <w:rsid w:val="00847D2C"/>
    <w:rsid w:val="00870569"/>
    <w:rsid w:val="00872C14"/>
    <w:rsid w:val="00875E8D"/>
    <w:rsid w:val="00877631"/>
    <w:rsid w:val="00890DDE"/>
    <w:rsid w:val="008B36A7"/>
    <w:rsid w:val="008B38AA"/>
    <w:rsid w:val="008C5F22"/>
    <w:rsid w:val="008C7E14"/>
    <w:rsid w:val="008D70A3"/>
    <w:rsid w:val="0090423C"/>
    <w:rsid w:val="0090539B"/>
    <w:rsid w:val="00910166"/>
    <w:rsid w:val="0091207D"/>
    <w:rsid w:val="00920338"/>
    <w:rsid w:val="00935D6B"/>
    <w:rsid w:val="00940A5C"/>
    <w:rsid w:val="00955E1E"/>
    <w:rsid w:val="00973686"/>
    <w:rsid w:val="00985072"/>
    <w:rsid w:val="00987974"/>
    <w:rsid w:val="009916FF"/>
    <w:rsid w:val="0099344B"/>
    <w:rsid w:val="009B3568"/>
    <w:rsid w:val="009D24F1"/>
    <w:rsid w:val="009D3070"/>
    <w:rsid w:val="009D512E"/>
    <w:rsid w:val="009D5EA0"/>
    <w:rsid w:val="009E5B19"/>
    <w:rsid w:val="009F0675"/>
    <w:rsid w:val="009F7322"/>
    <w:rsid w:val="00A00914"/>
    <w:rsid w:val="00A061B1"/>
    <w:rsid w:val="00A10897"/>
    <w:rsid w:val="00A12CD7"/>
    <w:rsid w:val="00A17DAC"/>
    <w:rsid w:val="00A22678"/>
    <w:rsid w:val="00A23648"/>
    <w:rsid w:val="00A3559E"/>
    <w:rsid w:val="00A37FC2"/>
    <w:rsid w:val="00A4586D"/>
    <w:rsid w:val="00A47AEE"/>
    <w:rsid w:val="00A52BC2"/>
    <w:rsid w:val="00A563AD"/>
    <w:rsid w:val="00A83CC1"/>
    <w:rsid w:val="00A97B5B"/>
    <w:rsid w:val="00AA0977"/>
    <w:rsid w:val="00AA588D"/>
    <w:rsid w:val="00AB16B8"/>
    <w:rsid w:val="00AB703E"/>
    <w:rsid w:val="00AC3CB4"/>
    <w:rsid w:val="00AE03A2"/>
    <w:rsid w:val="00AE0555"/>
    <w:rsid w:val="00AE0DE9"/>
    <w:rsid w:val="00AE2BA9"/>
    <w:rsid w:val="00AE3C88"/>
    <w:rsid w:val="00B011F2"/>
    <w:rsid w:val="00B036DB"/>
    <w:rsid w:val="00B0575D"/>
    <w:rsid w:val="00B11CDA"/>
    <w:rsid w:val="00B24FB4"/>
    <w:rsid w:val="00B27897"/>
    <w:rsid w:val="00B30436"/>
    <w:rsid w:val="00B40A22"/>
    <w:rsid w:val="00B42F67"/>
    <w:rsid w:val="00B547B0"/>
    <w:rsid w:val="00B707A3"/>
    <w:rsid w:val="00B71C7D"/>
    <w:rsid w:val="00B72E32"/>
    <w:rsid w:val="00B732C5"/>
    <w:rsid w:val="00B76EB7"/>
    <w:rsid w:val="00B80DD6"/>
    <w:rsid w:val="00BA672B"/>
    <w:rsid w:val="00C0311A"/>
    <w:rsid w:val="00C151A9"/>
    <w:rsid w:val="00C1598B"/>
    <w:rsid w:val="00C2335D"/>
    <w:rsid w:val="00C33063"/>
    <w:rsid w:val="00C35F24"/>
    <w:rsid w:val="00C36988"/>
    <w:rsid w:val="00C519F9"/>
    <w:rsid w:val="00C72E6D"/>
    <w:rsid w:val="00C80C00"/>
    <w:rsid w:val="00C85E6E"/>
    <w:rsid w:val="00C873AE"/>
    <w:rsid w:val="00C878DD"/>
    <w:rsid w:val="00C92A5C"/>
    <w:rsid w:val="00CB34E5"/>
    <w:rsid w:val="00CB5737"/>
    <w:rsid w:val="00CC7821"/>
    <w:rsid w:val="00CD61CD"/>
    <w:rsid w:val="00CE1CCD"/>
    <w:rsid w:val="00CE5E11"/>
    <w:rsid w:val="00CF343E"/>
    <w:rsid w:val="00D01716"/>
    <w:rsid w:val="00D25316"/>
    <w:rsid w:val="00D26660"/>
    <w:rsid w:val="00D2708E"/>
    <w:rsid w:val="00D47F28"/>
    <w:rsid w:val="00D6336F"/>
    <w:rsid w:val="00D64D18"/>
    <w:rsid w:val="00D71DE0"/>
    <w:rsid w:val="00D85DBB"/>
    <w:rsid w:val="00D878CF"/>
    <w:rsid w:val="00DA0F89"/>
    <w:rsid w:val="00DA278D"/>
    <w:rsid w:val="00DA43B4"/>
    <w:rsid w:val="00DC143E"/>
    <w:rsid w:val="00DF58BF"/>
    <w:rsid w:val="00E00A3A"/>
    <w:rsid w:val="00E032A6"/>
    <w:rsid w:val="00E05F6B"/>
    <w:rsid w:val="00E150A6"/>
    <w:rsid w:val="00E2610B"/>
    <w:rsid w:val="00E33DB4"/>
    <w:rsid w:val="00E54409"/>
    <w:rsid w:val="00E55383"/>
    <w:rsid w:val="00E662AD"/>
    <w:rsid w:val="00E70353"/>
    <w:rsid w:val="00E73249"/>
    <w:rsid w:val="00E76415"/>
    <w:rsid w:val="00E76D0D"/>
    <w:rsid w:val="00E7796E"/>
    <w:rsid w:val="00E83263"/>
    <w:rsid w:val="00E90657"/>
    <w:rsid w:val="00EA193B"/>
    <w:rsid w:val="00EA1FE3"/>
    <w:rsid w:val="00EA78B4"/>
    <w:rsid w:val="00EB0780"/>
    <w:rsid w:val="00ED087B"/>
    <w:rsid w:val="00ED2867"/>
    <w:rsid w:val="00ED48A4"/>
    <w:rsid w:val="00EE75C7"/>
    <w:rsid w:val="00EF3BA4"/>
    <w:rsid w:val="00EF4D64"/>
    <w:rsid w:val="00F06F74"/>
    <w:rsid w:val="00F15252"/>
    <w:rsid w:val="00F25268"/>
    <w:rsid w:val="00F45814"/>
    <w:rsid w:val="00F45EA0"/>
    <w:rsid w:val="00F46E6B"/>
    <w:rsid w:val="00F5402B"/>
    <w:rsid w:val="00F54568"/>
    <w:rsid w:val="00F55D2D"/>
    <w:rsid w:val="00F6408E"/>
    <w:rsid w:val="00F66CDD"/>
    <w:rsid w:val="00F67529"/>
    <w:rsid w:val="00F73815"/>
    <w:rsid w:val="00F75C63"/>
    <w:rsid w:val="00F9475A"/>
    <w:rsid w:val="00F94FD5"/>
    <w:rsid w:val="00F958F7"/>
    <w:rsid w:val="00F96657"/>
    <w:rsid w:val="00FA1C1F"/>
    <w:rsid w:val="00FB0983"/>
    <w:rsid w:val="00FB1213"/>
    <w:rsid w:val="00FB5245"/>
    <w:rsid w:val="00FC3FCE"/>
    <w:rsid w:val="00FD2305"/>
    <w:rsid w:val="00FD51DB"/>
    <w:rsid w:val="00FD67CF"/>
    <w:rsid w:val="00FE4AFA"/>
    <w:rsid w:val="00FF3381"/>
    <w:rsid w:val="00FF3470"/>
  </w:rsids>
  <m:mathPr>
    <m:mathFont m:val="Cambria Math"/>
    <m:brkBin m:val="before"/>
    <m:brkBinSub m:val="--"/>
    <m:smallFrac m:val="0"/>
    <m:dispDef/>
    <m:lMargin m:val="0"/>
    <m:rMargin m:val="0"/>
    <m:defJc m:val="centerGroup"/>
    <m:wrapIndent m:val="1440"/>
    <m:intLim m:val="subSup"/>
    <m:naryLim m:val="undOvr"/>
  </m:mathPr>
  <w:themeFontLang w:val="nb-N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8"/>
    <o:shapelayout v:ext="edit">
      <o:idmap v:ext="edit" data="1"/>
    </o:shapelayout>
  </w:shapeDefaults>
  <w:decimalSymbol w:val="."/>
  <w:listSeparator w:val=","/>
  <w14:docId w14:val="557D8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nb-NO" w:eastAsia="nb-NO"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4322"/>
    <w:pPr>
      <w:spacing w:after="200" w:line="276" w:lineRule="auto"/>
    </w:pPr>
    <w:rPr>
      <w:sz w:val="22"/>
      <w:szCs w:val="22"/>
      <w:lang w:val="en-GB" w:eastAsia="en-US"/>
    </w:rPr>
  </w:style>
  <w:style w:type="paragraph" w:styleId="Heading1">
    <w:name w:val="heading 1"/>
    <w:basedOn w:val="Normal"/>
    <w:next w:val="Normal"/>
    <w:link w:val="Heading1Char"/>
    <w:qFormat/>
    <w:rsid w:val="00734322"/>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qFormat/>
    <w:rsid w:val="001C26E8"/>
    <w:pPr>
      <w:spacing w:after="0" w:line="240" w:lineRule="auto"/>
      <w:jc w:val="both"/>
      <w:outlineLvl w:val="1"/>
    </w:pPr>
    <w:rPr>
      <w:rFonts w:ascii="Times New Roman" w:eastAsia="Times New Roman" w:hAnsi="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4322"/>
    <w:rPr>
      <w:rFonts w:asciiTheme="majorHAnsi" w:eastAsiaTheme="majorEastAsia" w:hAnsiTheme="majorHAnsi" w:cstheme="majorBidi"/>
      <w:b/>
      <w:bCs/>
      <w:kern w:val="32"/>
      <w:sz w:val="32"/>
      <w:szCs w:val="32"/>
      <w:lang w:val="en-GB" w:eastAsia="en-US"/>
    </w:rPr>
  </w:style>
  <w:style w:type="paragraph" w:styleId="BalloonText">
    <w:name w:val="Balloon Text"/>
    <w:basedOn w:val="Normal"/>
    <w:link w:val="BalloonTextChar"/>
    <w:uiPriority w:val="99"/>
    <w:semiHidden/>
    <w:unhideWhenUsed/>
    <w:rsid w:val="00935D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5D6B"/>
    <w:rPr>
      <w:rFonts w:ascii="Tahoma" w:hAnsi="Tahoma" w:cs="Tahoma"/>
      <w:sz w:val="16"/>
      <w:szCs w:val="16"/>
      <w:lang w:val="en-GB" w:eastAsia="en-US"/>
    </w:rPr>
  </w:style>
  <w:style w:type="paragraph" w:customStyle="1" w:styleId="Default">
    <w:name w:val="Default"/>
    <w:rsid w:val="008B38AA"/>
    <w:pPr>
      <w:autoSpaceDE w:val="0"/>
      <w:autoSpaceDN w:val="0"/>
      <w:adjustRightInd w:val="0"/>
    </w:pPr>
    <w:rPr>
      <w:rFonts w:ascii="Times New Roman" w:hAnsi="Times New Roman"/>
      <w:color w:val="000000"/>
      <w:sz w:val="24"/>
      <w:szCs w:val="24"/>
    </w:rPr>
  </w:style>
  <w:style w:type="table" w:styleId="TableGrid">
    <w:name w:val="Table Grid"/>
    <w:basedOn w:val="TableNormal"/>
    <w:uiPriority w:val="59"/>
    <w:rsid w:val="002601E7"/>
    <w:rPr>
      <w:rFonts w:ascii="Times New Roman" w:eastAsiaTheme="minorHAnsi" w:hAnsi="Times New Roman" w:cstheme="minorBidi"/>
      <w:color w:val="000000" w:themeColor="text1"/>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2601E7"/>
    <w:rPr>
      <w:rFonts w:ascii="Times New Roman" w:eastAsiaTheme="minorHAnsi" w:hAnsi="Times New Roman" w:cstheme="minorBidi"/>
      <w:color w:val="000000" w:themeColor="text1"/>
      <w:sz w:val="22"/>
      <w:szCs w:val="22"/>
      <w:lang w:eastAsia="en-US"/>
    </w:rPr>
  </w:style>
  <w:style w:type="character" w:customStyle="1" w:styleId="Heading2Char">
    <w:name w:val="Heading 2 Char"/>
    <w:basedOn w:val="DefaultParagraphFont"/>
    <w:link w:val="Heading2"/>
    <w:rsid w:val="001C26E8"/>
    <w:rPr>
      <w:rFonts w:ascii="Times New Roman" w:eastAsia="Times New Roman" w:hAnsi="Times New Roman"/>
      <w:sz w:val="24"/>
      <w:lang w:val="en-GB" w:eastAsia="en-US"/>
    </w:rPr>
  </w:style>
  <w:style w:type="paragraph" w:styleId="BodyText">
    <w:name w:val="Body Text"/>
    <w:basedOn w:val="Normal"/>
    <w:link w:val="BodyTextChar"/>
    <w:rsid w:val="001C26E8"/>
    <w:pPr>
      <w:spacing w:after="120" w:line="240" w:lineRule="auto"/>
    </w:pPr>
    <w:rPr>
      <w:rFonts w:ascii="Times New Roman" w:eastAsia="Times New Roman" w:hAnsi="Times New Roman"/>
      <w:sz w:val="24"/>
      <w:szCs w:val="20"/>
    </w:rPr>
  </w:style>
  <w:style w:type="character" w:customStyle="1" w:styleId="BodyTextChar">
    <w:name w:val="Body Text Char"/>
    <w:basedOn w:val="DefaultParagraphFont"/>
    <w:link w:val="BodyText"/>
    <w:rsid w:val="001C26E8"/>
    <w:rPr>
      <w:rFonts w:ascii="Times New Roman" w:eastAsia="Times New Roman" w:hAnsi="Times New Roman"/>
      <w:sz w:val="24"/>
      <w:lang w:val="en-GB" w:eastAsia="en-US"/>
    </w:rPr>
  </w:style>
  <w:style w:type="paragraph" w:styleId="ListParagraph">
    <w:name w:val="List Paragraph"/>
    <w:basedOn w:val="Normal"/>
    <w:uiPriority w:val="34"/>
    <w:qFormat/>
    <w:rsid w:val="00310BC6"/>
    <w:pPr>
      <w:ind w:left="720"/>
      <w:contextualSpacing/>
    </w:pPr>
    <w:rPr>
      <w:rFonts w:asciiTheme="minorHAnsi" w:eastAsiaTheme="minorHAnsi" w:hAnsiTheme="minorHAnsi" w:cstheme="minorBidi"/>
      <w:lang w:val="nb-NO"/>
    </w:rPr>
  </w:style>
  <w:style w:type="paragraph" w:customStyle="1" w:styleId="FreeForm">
    <w:name w:val="Free Form"/>
    <w:rsid w:val="00310BC6"/>
    <w:rPr>
      <w:rFonts w:ascii="Helvetica" w:eastAsia="ヒラギノ角ゴ Pro W3" w:hAnsi="Helvetica"/>
      <w:color w:val="000000"/>
      <w:sz w:val="24"/>
      <w:lang w:val="en-US"/>
    </w:rPr>
  </w:style>
  <w:style w:type="paragraph" w:styleId="CommentText">
    <w:name w:val="annotation text"/>
    <w:basedOn w:val="Normal"/>
    <w:link w:val="CommentTextChar"/>
    <w:uiPriority w:val="99"/>
    <w:unhideWhenUsed/>
    <w:rsid w:val="00310BC6"/>
    <w:pPr>
      <w:spacing w:line="240" w:lineRule="auto"/>
    </w:pPr>
    <w:rPr>
      <w:sz w:val="20"/>
      <w:szCs w:val="20"/>
    </w:rPr>
  </w:style>
  <w:style w:type="character" w:customStyle="1" w:styleId="CommentTextChar">
    <w:name w:val="Comment Text Char"/>
    <w:basedOn w:val="DefaultParagraphFont"/>
    <w:link w:val="CommentText"/>
    <w:uiPriority w:val="99"/>
    <w:rsid w:val="00310BC6"/>
    <w:rPr>
      <w:lang w:val="en-GB" w:eastAsia="en-US"/>
    </w:rPr>
  </w:style>
  <w:style w:type="paragraph" w:styleId="Header">
    <w:name w:val="header"/>
    <w:basedOn w:val="Normal"/>
    <w:link w:val="HeaderChar"/>
    <w:uiPriority w:val="99"/>
    <w:unhideWhenUsed/>
    <w:rsid w:val="00C36988"/>
    <w:pPr>
      <w:tabs>
        <w:tab w:val="center" w:pos="4536"/>
        <w:tab w:val="right" w:pos="9072"/>
      </w:tabs>
      <w:spacing w:after="0" w:line="240" w:lineRule="auto"/>
    </w:pPr>
  </w:style>
  <w:style w:type="character" w:customStyle="1" w:styleId="HeaderChar">
    <w:name w:val="Header Char"/>
    <w:basedOn w:val="DefaultParagraphFont"/>
    <w:link w:val="Header"/>
    <w:uiPriority w:val="99"/>
    <w:rsid w:val="00C36988"/>
    <w:rPr>
      <w:sz w:val="22"/>
      <w:szCs w:val="22"/>
      <w:lang w:val="en-GB" w:eastAsia="en-US"/>
    </w:rPr>
  </w:style>
  <w:style w:type="paragraph" w:styleId="Footer">
    <w:name w:val="footer"/>
    <w:basedOn w:val="Normal"/>
    <w:link w:val="FooterChar"/>
    <w:uiPriority w:val="99"/>
    <w:unhideWhenUsed/>
    <w:rsid w:val="00C36988"/>
    <w:pPr>
      <w:tabs>
        <w:tab w:val="center" w:pos="4536"/>
        <w:tab w:val="right" w:pos="9072"/>
      </w:tabs>
      <w:spacing w:after="0" w:line="240" w:lineRule="auto"/>
    </w:pPr>
  </w:style>
  <w:style w:type="character" w:customStyle="1" w:styleId="FooterChar">
    <w:name w:val="Footer Char"/>
    <w:basedOn w:val="DefaultParagraphFont"/>
    <w:link w:val="Footer"/>
    <w:uiPriority w:val="99"/>
    <w:rsid w:val="00C36988"/>
    <w:rPr>
      <w:sz w:val="22"/>
      <w:szCs w:val="22"/>
      <w:lang w:val="en-GB" w:eastAsia="en-US"/>
    </w:rPr>
  </w:style>
  <w:style w:type="character" w:styleId="Hyperlink">
    <w:name w:val="Hyperlink"/>
    <w:basedOn w:val="DefaultParagraphFont"/>
    <w:uiPriority w:val="99"/>
    <w:unhideWhenUsed/>
    <w:rsid w:val="000C3CB9"/>
    <w:rPr>
      <w:color w:val="0000FF" w:themeColor="hyperlink"/>
      <w:u w:val="single"/>
    </w:rPr>
  </w:style>
  <w:style w:type="character" w:styleId="PageNumber">
    <w:name w:val="page number"/>
    <w:basedOn w:val="DefaultParagraphFont"/>
    <w:uiPriority w:val="99"/>
    <w:semiHidden/>
    <w:unhideWhenUsed/>
    <w:rsid w:val="003768A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image" Target="media/image1.emf"/><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e-nav.no" TargetMode="External"/><Relationship Id="rId10" Type="http://schemas.openxmlformats.org/officeDocument/2006/relationships/header" Target="header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FB3380-DBBE-264F-A84C-C27149F88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31</Pages>
  <Words>9114</Words>
  <Characters>51951</Characters>
  <Application>Microsoft Macintosh Word</Application>
  <DocSecurity>0</DocSecurity>
  <Lines>432</Lines>
  <Paragraphs>121</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
      <vt:lpstr/>
    </vt:vector>
  </TitlesOfParts>
  <Company>Kystverket</Company>
  <LinksUpToDate>false</LinksUpToDate>
  <CharactersWithSpaces>60944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Vallersnes, Finn Martin</dc:creator>
  <cp:lastModifiedBy>Mike Hadley</cp:lastModifiedBy>
  <cp:revision>16</cp:revision>
  <cp:lastPrinted>2012-08-17T11:33:00Z</cp:lastPrinted>
  <dcterms:created xsi:type="dcterms:W3CDTF">2012-09-05T10:57:00Z</dcterms:created>
  <dcterms:modified xsi:type="dcterms:W3CDTF">2012-09-14T03:49:00Z</dcterms:modified>
</cp:coreProperties>
</file>